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7C9D7" w14:textId="77777777" w:rsidR="00505ED9" w:rsidRPr="001A1040" w:rsidRDefault="00505ED9" w:rsidP="00DB68FA">
      <w:pPr>
        <w:jc w:val="center"/>
        <w:textDirection w:val="lrTbV"/>
        <w:rPr>
          <w:rFonts w:ascii="標楷體" w:eastAsia="標楷體" w:hAnsi="標楷體"/>
          <w:sz w:val="32"/>
        </w:rPr>
      </w:pPr>
      <w:r w:rsidRPr="001A1040">
        <w:rPr>
          <w:rFonts w:ascii="標楷體" w:eastAsia="標楷體" w:hAnsi="標楷體" w:hint="eastAsia"/>
          <w:sz w:val="32"/>
        </w:rPr>
        <w:t>財團法人犯罪被害人保護協會</w:t>
      </w:r>
    </w:p>
    <w:p w14:paraId="78872FE4" w14:textId="77777777" w:rsidR="00505ED9" w:rsidRPr="001A1040" w:rsidRDefault="00DB68FA" w:rsidP="00DB68FA">
      <w:pPr>
        <w:jc w:val="center"/>
        <w:textDirection w:val="lrTbV"/>
        <w:rPr>
          <w:rFonts w:ascii="標楷體" w:eastAsia="標楷體" w:hAnsi="標楷體"/>
          <w:sz w:val="32"/>
        </w:rPr>
      </w:pPr>
      <w:bookmarkStart w:id="2" w:name="_Hlk195531094"/>
      <w:r w:rsidRPr="001A1040">
        <w:rPr>
          <w:rFonts w:ascii="標楷體" w:eastAsia="標楷體" w:hAnsi="標楷體" w:hint="eastAsia"/>
          <w:sz w:val="32"/>
        </w:rPr>
        <w:t>「</w:t>
      </w:r>
      <w:proofErr w:type="gramStart"/>
      <w:r w:rsidR="00384FCA" w:rsidRPr="001A1040">
        <w:rPr>
          <w:rFonts w:ascii="標楷體" w:eastAsia="標楷體" w:hAnsi="標楷體" w:hint="eastAsia"/>
          <w:sz w:val="32"/>
        </w:rPr>
        <w:t>115</w:t>
      </w:r>
      <w:proofErr w:type="gramEnd"/>
      <w:r w:rsidR="00384FCA" w:rsidRPr="001A1040">
        <w:rPr>
          <w:rFonts w:ascii="標楷體" w:eastAsia="標楷體" w:hAnsi="標楷體" w:hint="eastAsia"/>
          <w:sz w:val="32"/>
        </w:rPr>
        <w:t>年度財務管理顧問服務採購案</w:t>
      </w:r>
      <w:r w:rsidRPr="001A1040">
        <w:rPr>
          <w:rFonts w:ascii="標楷體" w:eastAsia="標楷體" w:hAnsi="標楷體" w:hint="eastAsia"/>
          <w:sz w:val="32"/>
        </w:rPr>
        <w:t>」</w:t>
      </w:r>
      <w:bookmarkEnd w:id="2"/>
      <w:r w:rsidR="00505ED9" w:rsidRPr="001A1040">
        <w:rPr>
          <w:rFonts w:ascii="標楷體" w:eastAsia="標楷體" w:hAnsi="標楷體" w:hint="eastAsia"/>
          <w:sz w:val="32"/>
        </w:rPr>
        <w:t>(採購案號1</w:t>
      </w:r>
      <w:r w:rsidR="00A424AE" w:rsidRPr="001A1040">
        <w:rPr>
          <w:rFonts w:ascii="標楷體" w:eastAsia="標楷體" w:hAnsi="標楷體"/>
          <w:sz w:val="32"/>
        </w:rPr>
        <w:t>1</w:t>
      </w:r>
      <w:r w:rsidR="00384FCA" w:rsidRPr="001A1040">
        <w:rPr>
          <w:rFonts w:ascii="標楷體" w:eastAsia="標楷體" w:hAnsi="標楷體" w:hint="eastAsia"/>
          <w:sz w:val="32"/>
        </w:rPr>
        <w:t>4023</w:t>
      </w:r>
      <w:r w:rsidR="00505ED9" w:rsidRPr="001A1040">
        <w:rPr>
          <w:rFonts w:ascii="標楷體" w:eastAsia="標楷體" w:hAnsi="標楷體"/>
          <w:sz w:val="32"/>
        </w:rPr>
        <w:t>)</w:t>
      </w:r>
    </w:p>
    <w:p w14:paraId="75454884" w14:textId="5D3A2F20" w:rsidR="00B031DB" w:rsidRPr="001A1040" w:rsidRDefault="00B031DB" w:rsidP="00101B87">
      <w:pPr>
        <w:spacing w:line="360" w:lineRule="exact"/>
        <w:jc w:val="center"/>
        <w:textDirection w:val="lrTbV"/>
        <w:rPr>
          <w:del w:id="3" w:author="企劃處三科-陳瀅湘(shiang)" w:date="2025-12-12T16:30:00Z"/>
          <w:rFonts w:ascii="標楷體" w:eastAsia="標楷體" w:hAnsi="標楷體"/>
          <w:sz w:val="32"/>
        </w:rPr>
      </w:pPr>
      <w:r w:rsidRPr="001A1040">
        <w:rPr>
          <w:rFonts w:ascii="標楷體" w:eastAsia="標楷體" w:hAnsi="標楷體" w:hint="eastAsia"/>
          <w:b/>
          <w:sz w:val="32"/>
          <w:rPrChange w:id="4" w:author="企劃處三科-陳瀅湘(shiang)" w:date="2025-12-12T16:30:00Z">
            <w:rPr>
              <w:rFonts w:hint="eastAsia"/>
              <w:sz w:val="32"/>
            </w:rPr>
          </w:rPrChange>
        </w:rPr>
        <w:t>投標須知</w:t>
      </w:r>
    </w:p>
    <w:p w14:paraId="58D5DCD9" w14:textId="72FD65E5" w:rsidR="00D54A44" w:rsidRPr="001A1040" w:rsidRDefault="00E436F8" w:rsidP="00D97ACF">
      <w:pPr>
        <w:spacing w:line="360" w:lineRule="exact"/>
        <w:jc w:val="right"/>
        <w:rPr>
          <w:rFonts w:ascii="標楷體" w:eastAsia="標楷體" w:hAnsi="標楷體"/>
          <w:b/>
          <w:sz w:val="32"/>
          <w:rPrChange w:id="5" w:author="企劃處三科-陳瀅湘(shiang)" w:date="2025-12-12T16:30:00Z">
            <w:rPr/>
          </w:rPrChange>
        </w:rPr>
      </w:pPr>
      <w:r w:rsidRPr="001A1040">
        <w:rPr>
          <w:rFonts w:ascii="標楷體" w:eastAsia="標楷體" w:hAnsi="標楷體"/>
          <w:sz w:val="32"/>
        </w:rPr>
        <w:t xml:space="preserve">    </w:t>
      </w:r>
      <w:r w:rsidR="00836D68" w:rsidRPr="001A1040">
        <w:rPr>
          <w:rFonts w:ascii="標楷體" w:eastAsia="標楷體" w:hAnsi="標楷體" w:hint="eastAsia"/>
          <w:sz w:val="32"/>
        </w:rPr>
        <w:t xml:space="preserve"> </w:t>
      </w:r>
      <w:r w:rsidR="00836D68" w:rsidRPr="001A1040">
        <w:rPr>
          <w:rFonts w:ascii="標楷體" w:eastAsia="標楷體" w:hAnsi="標楷體"/>
          <w:b/>
          <w:sz w:val="32"/>
          <w:rPrChange w:id="6" w:author="企劃處三科-陳瀅湘(shiang)" w:date="2025-12-12T16:30:00Z">
            <w:rPr>
              <w:sz w:val="32"/>
            </w:rPr>
          </w:rPrChange>
        </w:rPr>
        <w:t xml:space="preserve">    </w:t>
      </w:r>
      <w:r w:rsidR="0079567B" w:rsidRPr="001A1040">
        <w:rPr>
          <w:rFonts w:ascii="標楷體" w:eastAsia="標楷體" w:hAnsi="標楷體" w:hint="eastAsia"/>
          <w:rPrChange w:id="7" w:author="企劃處三科-陳瀅湘(shiang)" w:date="2025-12-12T16:30:00Z">
            <w:rPr>
              <w:rFonts w:hint="eastAsia"/>
            </w:rPr>
          </w:rPrChange>
        </w:rPr>
        <w:t>（</w:t>
      </w:r>
      <w:r w:rsidR="000E4DCA" w:rsidRPr="001A1040">
        <w:rPr>
          <w:rFonts w:ascii="標楷體" w:eastAsia="標楷體" w:hAnsi="標楷體"/>
          <w:b/>
          <w:u w:val="single"/>
          <w:rPrChange w:id="8" w:author="企劃處三科-陳瀅湘(shiang)" w:date="2025-12-12T16:30:00Z">
            <w:rPr/>
          </w:rPrChange>
        </w:rPr>
        <w:t>1</w:t>
      </w:r>
      <w:r w:rsidR="008A6486" w:rsidRPr="001A1040">
        <w:rPr>
          <w:rFonts w:ascii="標楷體" w:eastAsia="標楷體" w:hAnsi="標楷體"/>
          <w:b/>
          <w:u w:val="single"/>
          <w:rPrChange w:id="9" w:author="企劃處三科-陳瀅湘(shiang)" w:date="2025-12-12T16:30:00Z">
            <w:rPr/>
          </w:rPrChange>
        </w:rPr>
        <w:t>1.</w:t>
      </w:r>
      <w:r w:rsidR="006E0C90" w:rsidRPr="001A1040">
        <w:rPr>
          <w:rFonts w:ascii="標楷體" w:eastAsia="標楷體" w:hAnsi="標楷體"/>
          <w:b/>
          <w:u w:val="single"/>
          <w:rPrChange w:id="10" w:author="企劃處三科-陳瀅湘(shiang)" w:date="2025-12-12T16:30:00Z">
            <w:rPr/>
          </w:rPrChange>
        </w:rPr>
        <w:t>3</w:t>
      </w:r>
      <w:r w:rsidR="008A6486" w:rsidRPr="001A1040">
        <w:rPr>
          <w:rFonts w:ascii="標楷體" w:eastAsia="標楷體" w:hAnsi="標楷體" w:hint="eastAsia"/>
          <w:b/>
          <w:szCs w:val="24"/>
          <w:u w:val="single"/>
        </w:rPr>
        <w:t>.</w:t>
      </w:r>
      <w:r w:rsidR="006E0C90" w:rsidRPr="001A1040">
        <w:rPr>
          <w:rFonts w:ascii="標楷體" w:eastAsia="標楷體" w:hAnsi="標楷體" w:hint="eastAsia"/>
          <w:b/>
          <w:szCs w:val="24"/>
          <w:u w:val="single"/>
        </w:rPr>
        <w:t>2</w:t>
      </w:r>
      <w:r w:rsidR="00C54198" w:rsidRPr="001A1040">
        <w:rPr>
          <w:rFonts w:ascii="標楷體" w:eastAsia="標楷體" w:hAnsi="標楷體" w:hint="eastAsia"/>
          <w:b/>
          <w:szCs w:val="24"/>
          <w:u w:val="single"/>
        </w:rPr>
        <w:t>8</w:t>
      </w:r>
      <w:r w:rsidR="0079567B" w:rsidRPr="001A1040">
        <w:rPr>
          <w:rFonts w:ascii="標楷體" w:eastAsia="標楷體" w:hAnsi="標楷體" w:hint="eastAsia"/>
          <w:b/>
          <w:u w:val="single"/>
          <w:rPrChange w:id="11" w:author="企劃處三科-陳瀅湘(shiang)" w:date="2025-12-12T16:30:00Z">
            <w:rPr>
              <w:rFonts w:hint="eastAsia"/>
              <w:b/>
            </w:rPr>
          </w:rPrChange>
        </w:rPr>
        <w:t>版</w:t>
      </w:r>
      <w:r w:rsidR="0079567B" w:rsidRPr="001A1040">
        <w:rPr>
          <w:rFonts w:ascii="標楷體" w:eastAsia="標楷體" w:hAnsi="標楷體" w:hint="eastAsia"/>
          <w:rPrChange w:id="12" w:author="企劃處三科-陳瀅湘(shiang)" w:date="2025-12-12T16:30:00Z">
            <w:rPr>
              <w:rFonts w:hint="eastAsia"/>
            </w:rPr>
          </w:rPrChange>
        </w:rPr>
        <w:t>）</w:t>
      </w:r>
    </w:p>
    <w:p w14:paraId="759AD7FA" w14:textId="77777777" w:rsidR="00E436F8" w:rsidRPr="001A1040" w:rsidRDefault="00E436F8" w:rsidP="00101B87">
      <w:pPr>
        <w:pStyle w:val="7"/>
        <w:ind w:left="0" w:firstLine="0"/>
        <w:jc w:val="both"/>
        <w:textDirection w:val="lrTbV"/>
        <w:rPr>
          <w:del w:id="13" w:author="企劃處三科-陳瀅湘(shiang)" w:date="2025-12-12T16:30:00Z"/>
          <w:rFonts w:ascii="標楷體" w:eastAsia="標楷體" w:hAnsi="標楷體"/>
          <w:spacing w:val="0"/>
          <w:sz w:val="28"/>
        </w:rPr>
      </w:pPr>
    </w:p>
    <w:p w14:paraId="0024A08E" w14:textId="77777777" w:rsidR="00B031DB" w:rsidRPr="001A1040" w:rsidRDefault="00B031DB">
      <w:pPr>
        <w:pStyle w:val="7"/>
        <w:ind w:left="0" w:firstLine="0"/>
        <w:jc w:val="both"/>
        <w:textDirection w:val="lrTbV"/>
        <w:rPr>
          <w:rFonts w:ascii="標楷體" w:eastAsia="標楷體" w:hAnsi="標楷體"/>
          <w:spacing w:val="0"/>
          <w:sz w:val="28"/>
          <w:rPrChange w:id="14" w:author="企劃處三科-陳瀅湘(shiang)" w:date="2025-12-12T16:30:00Z">
            <w:rPr>
              <w:spacing w:val="0"/>
              <w:sz w:val="28"/>
            </w:rPr>
          </w:rPrChange>
        </w:rPr>
        <w:pPrChange w:id="15" w:author="企劃處三科-陳瀅湘(shiang)" w:date="2025-12-12T16:30:00Z">
          <w:pPr>
            <w:pStyle w:val="7"/>
            <w:spacing w:line="240" w:lineRule="auto"/>
            <w:ind w:left="0" w:firstLine="0"/>
            <w:jc w:val="both"/>
            <w:textDirection w:val="lrTbV"/>
          </w:pPr>
        </w:pPrChange>
      </w:pPr>
      <w:r w:rsidRPr="001A1040">
        <w:rPr>
          <w:rFonts w:ascii="標楷體" w:eastAsia="標楷體" w:hAnsi="標楷體" w:hint="eastAsia"/>
          <w:spacing w:val="0"/>
          <w:sz w:val="28"/>
          <w:rPrChange w:id="16" w:author="企劃處三科-陳瀅湘(shiang)" w:date="2025-12-12T16:30:00Z">
            <w:rPr>
              <w:rFonts w:hint="eastAsia"/>
              <w:spacing w:val="0"/>
              <w:sz w:val="28"/>
            </w:rPr>
          </w:rPrChange>
        </w:rPr>
        <w:t>以下各項招標規定內容，由機關填寫，投標廠商不得填寫或塗改。</w:t>
      </w:r>
    </w:p>
    <w:p w14:paraId="18301046" w14:textId="77777777" w:rsidR="00B031DB" w:rsidRPr="001A1040" w:rsidRDefault="00B031DB">
      <w:pPr>
        <w:pStyle w:val="7"/>
        <w:ind w:left="0" w:firstLine="0"/>
        <w:jc w:val="both"/>
        <w:textDirection w:val="lrTbV"/>
        <w:rPr>
          <w:rFonts w:ascii="標楷體" w:eastAsia="標楷體" w:hAnsi="標楷體"/>
          <w:spacing w:val="0"/>
          <w:sz w:val="28"/>
          <w:rPrChange w:id="17" w:author="企劃處三科-陳瀅湘(shiang)" w:date="2025-12-12T16:30:00Z">
            <w:rPr>
              <w:spacing w:val="0"/>
              <w:sz w:val="28"/>
            </w:rPr>
          </w:rPrChange>
        </w:rPr>
      </w:pPr>
      <w:r w:rsidRPr="001A1040">
        <w:rPr>
          <w:rFonts w:ascii="標楷體" w:eastAsia="標楷體" w:hAnsi="標楷體" w:hint="eastAsia"/>
          <w:spacing w:val="0"/>
          <w:sz w:val="28"/>
          <w:rPrChange w:id="18" w:author="企劃處三科-陳瀅湘(shiang)" w:date="2025-12-12T16:30:00Z">
            <w:rPr>
              <w:rFonts w:hint="eastAsia"/>
              <w:spacing w:val="0"/>
              <w:sz w:val="28"/>
            </w:rPr>
          </w:rPrChange>
        </w:rPr>
        <w:t>各項內含選項者，由機關擇符合本採購案</w:t>
      </w:r>
      <w:proofErr w:type="gramStart"/>
      <w:r w:rsidRPr="001A1040">
        <w:rPr>
          <w:rFonts w:ascii="標楷體" w:eastAsia="標楷體" w:hAnsi="標楷體" w:hint="eastAsia"/>
          <w:spacing w:val="0"/>
          <w:sz w:val="28"/>
          <w:rPrChange w:id="19" w:author="企劃處三科-陳瀅湘(shiang)" w:date="2025-12-12T16:30:00Z">
            <w:rPr>
              <w:rFonts w:hint="eastAsia"/>
              <w:spacing w:val="0"/>
              <w:sz w:val="28"/>
            </w:rPr>
          </w:rPrChange>
        </w:rPr>
        <w:t>者勾填</w:t>
      </w:r>
      <w:proofErr w:type="gramEnd"/>
      <w:r w:rsidRPr="001A1040">
        <w:rPr>
          <w:rFonts w:ascii="標楷體" w:eastAsia="標楷體" w:hAnsi="標楷體" w:hint="eastAsia"/>
          <w:spacing w:val="0"/>
          <w:sz w:val="28"/>
          <w:rPrChange w:id="20" w:author="企劃處三科-陳瀅湘(shiang)" w:date="2025-12-12T16:30:00Z">
            <w:rPr>
              <w:rFonts w:hint="eastAsia"/>
              <w:spacing w:val="0"/>
              <w:sz w:val="28"/>
            </w:rPr>
          </w:rPrChange>
        </w:rPr>
        <w:t>。</w:t>
      </w:r>
    </w:p>
    <w:p w14:paraId="06ED191D" w14:textId="77777777" w:rsidR="00B031DB" w:rsidRPr="001A1040" w:rsidRDefault="00B031DB">
      <w:pPr>
        <w:pStyle w:val="7"/>
        <w:numPr>
          <w:ilvl w:val="0"/>
          <w:numId w:val="1"/>
        </w:numPr>
        <w:jc w:val="both"/>
        <w:textDirection w:val="lrTbV"/>
        <w:rPr>
          <w:rFonts w:ascii="標楷體" w:eastAsia="標楷體" w:hAnsi="標楷體"/>
          <w:spacing w:val="0"/>
          <w:sz w:val="28"/>
          <w:rPrChange w:id="21" w:author="企劃處三科-陳瀅湘(shiang)" w:date="2025-12-12T16:30:00Z">
            <w:rPr>
              <w:spacing w:val="0"/>
              <w:sz w:val="28"/>
            </w:rPr>
          </w:rPrChange>
        </w:rPr>
      </w:pPr>
      <w:r w:rsidRPr="001A1040">
        <w:rPr>
          <w:rFonts w:ascii="標楷體" w:eastAsia="標楷體" w:hAnsi="標楷體" w:hint="eastAsia"/>
          <w:spacing w:val="0"/>
          <w:sz w:val="28"/>
          <w:rPrChange w:id="22" w:author="企劃處三科-陳瀅湘(shiang)" w:date="2025-12-12T16:30:00Z">
            <w:rPr>
              <w:rFonts w:hint="eastAsia"/>
              <w:spacing w:val="0"/>
              <w:sz w:val="28"/>
            </w:rPr>
          </w:rPrChange>
        </w:rPr>
        <w:t>本</w:t>
      </w:r>
      <w:r w:rsidRPr="001A1040">
        <w:rPr>
          <w:rFonts w:ascii="標楷體" w:eastAsia="標楷體" w:hAnsi="標楷體" w:hint="eastAsia"/>
          <w:sz w:val="28"/>
          <w:rPrChange w:id="23" w:author="企劃處三科-陳瀅湘(shiang)" w:date="2025-12-12T16:30:00Z">
            <w:rPr>
              <w:rFonts w:hint="eastAsia"/>
              <w:sz w:val="28"/>
            </w:rPr>
          </w:rPrChange>
        </w:rPr>
        <w:t>採購適用政府採購法</w:t>
      </w:r>
      <w:r w:rsidRPr="001A1040">
        <w:rPr>
          <w:rFonts w:ascii="標楷體" w:eastAsia="標楷體" w:hAnsi="標楷體"/>
          <w:sz w:val="28"/>
          <w:rPrChange w:id="24" w:author="企劃處三科-陳瀅湘(shiang)" w:date="2025-12-12T16:30:00Z">
            <w:rPr>
              <w:sz w:val="28"/>
            </w:rPr>
          </w:rPrChange>
        </w:rPr>
        <w:t>(</w:t>
      </w:r>
      <w:r w:rsidRPr="001A1040">
        <w:rPr>
          <w:rFonts w:ascii="標楷體" w:eastAsia="標楷體" w:hAnsi="標楷體" w:hint="eastAsia"/>
          <w:sz w:val="28"/>
          <w:rPrChange w:id="25" w:author="企劃處三科-陳瀅湘(shiang)" w:date="2025-12-12T16:30:00Z">
            <w:rPr>
              <w:rFonts w:hint="eastAsia"/>
              <w:sz w:val="28"/>
            </w:rPr>
          </w:rPrChange>
        </w:rPr>
        <w:t>以下簡稱採購法</w:t>
      </w:r>
      <w:r w:rsidRPr="001A1040">
        <w:rPr>
          <w:rFonts w:ascii="標楷體" w:eastAsia="標楷體" w:hAnsi="標楷體"/>
          <w:sz w:val="28"/>
          <w:rPrChange w:id="26" w:author="企劃處三科-陳瀅湘(shiang)" w:date="2025-12-12T16:30:00Z">
            <w:rPr>
              <w:sz w:val="28"/>
            </w:rPr>
          </w:rPrChange>
        </w:rPr>
        <w:t>)</w:t>
      </w:r>
      <w:r w:rsidRPr="001A1040">
        <w:rPr>
          <w:rFonts w:ascii="標楷體" w:eastAsia="標楷體" w:hAnsi="標楷體" w:hint="eastAsia"/>
          <w:sz w:val="28"/>
          <w:rPrChange w:id="27" w:author="企劃處三科-陳瀅湘(shiang)" w:date="2025-12-12T16:30:00Z">
            <w:rPr>
              <w:rFonts w:hint="eastAsia"/>
              <w:sz w:val="28"/>
            </w:rPr>
          </w:rPrChange>
        </w:rPr>
        <w:t>及其主管機關所訂定之規定。</w:t>
      </w:r>
    </w:p>
    <w:p w14:paraId="50E91A8C" w14:textId="505C8CDA" w:rsidR="00B031DB" w:rsidRPr="001A1040" w:rsidRDefault="00B031DB">
      <w:pPr>
        <w:pStyle w:val="7"/>
        <w:numPr>
          <w:ilvl w:val="0"/>
          <w:numId w:val="1"/>
        </w:numPr>
        <w:jc w:val="both"/>
        <w:textDirection w:val="lrTbV"/>
        <w:rPr>
          <w:rFonts w:ascii="標楷體" w:eastAsia="標楷體" w:hAnsi="標楷體"/>
          <w:spacing w:val="0"/>
          <w:sz w:val="28"/>
          <w:rPrChange w:id="28" w:author="企劃處三科-陳瀅湘(shiang)" w:date="2025-12-12T16:30:00Z">
            <w:rPr>
              <w:spacing w:val="0"/>
              <w:sz w:val="28"/>
            </w:rPr>
          </w:rPrChange>
        </w:rPr>
      </w:pPr>
      <w:r w:rsidRPr="001A1040">
        <w:rPr>
          <w:rFonts w:ascii="標楷體" w:eastAsia="標楷體" w:hAnsi="標楷體" w:hint="eastAsia"/>
          <w:spacing w:val="0"/>
          <w:sz w:val="28"/>
          <w:rPrChange w:id="29" w:author="企劃處三科-陳瀅湘(shiang)" w:date="2025-12-12T16:30:00Z">
            <w:rPr>
              <w:rFonts w:hint="eastAsia"/>
              <w:spacing w:val="0"/>
              <w:sz w:val="28"/>
            </w:rPr>
          </w:rPrChange>
        </w:rPr>
        <w:t>本標案名稱：</w:t>
      </w:r>
      <w:r w:rsidR="006B319C" w:rsidRPr="001A1040">
        <w:rPr>
          <w:rFonts w:ascii="標楷體" w:eastAsia="標楷體" w:hAnsi="標楷體" w:hint="eastAsia"/>
          <w:sz w:val="28"/>
        </w:rPr>
        <w:t xml:space="preserve"> </w:t>
      </w:r>
      <w:proofErr w:type="gramStart"/>
      <w:r w:rsidR="006B319C" w:rsidRPr="001A1040">
        <w:rPr>
          <w:rFonts w:ascii="標楷體" w:eastAsia="標楷體" w:hAnsi="標楷體" w:hint="eastAsia"/>
          <w:sz w:val="28"/>
        </w:rPr>
        <w:t>115</w:t>
      </w:r>
      <w:proofErr w:type="gramEnd"/>
      <w:r w:rsidR="006B319C" w:rsidRPr="001A1040">
        <w:rPr>
          <w:rFonts w:ascii="標楷體" w:eastAsia="標楷體" w:hAnsi="標楷體" w:hint="eastAsia"/>
          <w:sz w:val="28"/>
        </w:rPr>
        <w:t>年度財務管理顧問服務採購案</w:t>
      </w:r>
    </w:p>
    <w:p w14:paraId="19AC54EB" w14:textId="77777777" w:rsidR="00B031DB" w:rsidRPr="001A1040" w:rsidRDefault="00B031DB">
      <w:pPr>
        <w:pStyle w:val="7"/>
        <w:numPr>
          <w:ilvl w:val="0"/>
          <w:numId w:val="1"/>
        </w:numPr>
        <w:jc w:val="both"/>
        <w:textDirection w:val="lrTbV"/>
        <w:rPr>
          <w:rFonts w:ascii="標楷體" w:eastAsia="標楷體" w:hAnsi="標楷體"/>
          <w:spacing w:val="0"/>
          <w:sz w:val="28"/>
          <w:rPrChange w:id="30" w:author="企劃處三科-陳瀅湘(shiang)" w:date="2025-12-12T16:30:00Z">
            <w:rPr>
              <w:spacing w:val="0"/>
              <w:sz w:val="28"/>
            </w:rPr>
          </w:rPrChange>
        </w:rPr>
      </w:pPr>
      <w:r w:rsidRPr="001A1040">
        <w:rPr>
          <w:rFonts w:ascii="標楷體" w:eastAsia="標楷體" w:hAnsi="標楷體" w:hint="eastAsia"/>
          <w:spacing w:val="0"/>
          <w:sz w:val="28"/>
          <w:rPrChange w:id="31" w:author="企劃處三科-陳瀅湘(shiang)" w:date="2025-12-12T16:30:00Z">
            <w:rPr>
              <w:rFonts w:hint="eastAsia"/>
              <w:spacing w:val="0"/>
              <w:sz w:val="28"/>
            </w:rPr>
          </w:rPrChange>
        </w:rPr>
        <w:t>採購標的為：</w:t>
      </w:r>
    </w:p>
    <w:p w14:paraId="0342822F" w14:textId="77777777" w:rsidR="00B031DB" w:rsidRPr="001A1040" w:rsidRDefault="00B031DB">
      <w:pPr>
        <w:pStyle w:val="7"/>
        <w:ind w:left="0" w:firstLine="0"/>
        <w:jc w:val="both"/>
        <w:textDirection w:val="lrTbV"/>
        <w:rPr>
          <w:rFonts w:ascii="標楷體" w:eastAsia="標楷體" w:hAnsi="標楷體"/>
          <w:spacing w:val="0"/>
          <w:sz w:val="28"/>
          <w:rPrChange w:id="32" w:author="企劃處三科-陳瀅湘(shiang)" w:date="2025-12-12T16:30:00Z">
            <w:rPr>
              <w:spacing w:val="0"/>
              <w:sz w:val="28"/>
            </w:rPr>
          </w:rPrChange>
        </w:rPr>
      </w:pPr>
      <w:r w:rsidRPr="001A1040">
        <w:rPr>
          <w:rFonts w:ascii="標楷體" w:eastAsia="標楷體" w:hAnsi="標楷體"/>
          <w:spacing w:val="0"/>
          <w:sz w:val="28"/>
          <w:rPrChange w:id="33" w:author="企劃處三科-陳瀅湘(shiang)" w:date="2025-12-12T16:30:00Z">
            <w:rPr>
              <w:spacing w:val="0"/>
              <w:sz w:val="28"/>
            </w:rPr>
          </w:rPrChange>
        </w:rPr>
        <w:t xml:space="preserve">    </w:t>
      </w:r>
      <w:r w:rsidRPr="001A1040">
        <w:rPr>
          <w:rFonts w:ascii="標楷體" w:eastAsia="標楷體" w:hAnsi="標楷體"/>
          <w:sz w:val="28"/>
          <w:rPrChange w:id="34" w:author="企劃處三科-陳瀅湘(shiang)" w:date="2025-12-12T16:30:00Z">
            <w:rPr>
              <w:sz w:val="28"/>
            </w:rPr>
          </w:rPrChange>
        </w:rPr>
        <w:sym w:font="Wingdings" w:char="F0A8"/>
      </w:r>
      <w:r w:rsidRPr="001A1040">
        <w:rPr>
          <w:rFonts w:ascii="標楷體" w:eastAsia="標楷體" w:hAnsi="標楷體"/>
          <w:spacing w:val="0"/>
          <w:sz w:val="28"/>
          <w:rPrChange w:id="35" w:author="企劃處三科-陳瀅湘(shiang)" w:date="2025-12-12T16:30:00Z">
            <w:rPr>
              <w:spacing w:val="0"/>
              <w:sz w:val="28"/>
            </w:rPr>
          </w:rPrChange>
        </w:rPr>
        <w:t>(1)</w:t>
      </w:r>
      <w:r w:rsidRPr="001A1040">
        <w:rPr>
          <w:rFonts w:ascii="標楷體" w:eastAsia="標楷體" w:hAnsi="標楷體" w:hint="eastAsia"/>
          <w:spacing w:val="0"/>
          <w:sz w:val="28"/>
          <w:rPrChange w:id="36" w:author="企劃處三科-陳瀅湘(shiang)" w:date="2025-12-12T16:30:00Z">
            <w:rPr>
              <w:rFonts w:hint="eastAsia"/>
              <w:spacing w:val="0"/>
              <w:sz w:val="28"/>
            </w:rPr>
          </w:rPrChange>
        </w:rPr>
        <w:t>工程。</w:t>
      </w:r>
    </w:p>
    <w:p w14:paraId="2988EB24" w14:textId="490A56B2" w:rsidR="00B031DB" w:rsidRPr="001A1040" w:rsidRDefault="00B031DB">
      <w:pPr>
        <w:pStyle w:val="7"/>
        <w:ind w:left="1191" w:hanging="1191"/>
        <w:jc w:val="both"/>
        <w:textDirection w:val="lrTbV"/>
        <w:rPr>
          <w:rFonts w:ascii="標楷體" w:eastAsia="標楷體" w:hAnsi="標楷體"/>
          <w:spacing w:val="0"/>
          <w:sz w:val="28"/>
        </w:rPr>
      </w:pPr>
      <w:r w:rsidRPr="001A1040">
        <w:rPr>
          <w:rFonts w:ascii="標楷體" w:eastAsia="標楷體" w:hAnsi="標楷體"/>
          <w:spacing w:val="0"/>
          <w:sz w:val="28"/>
          <w:rPrChange w:id="37" w:author="企劃處三科-陳瀅湘(shiang)" w:date="2025-12-12T16:30:00Z">
            <w:rPr>
              <w:spacing w:val="0"/>
              <w:sz w:val="28"/>
            </w:rPr>
          </w:rPrChange>
        </w:rPr>
        <w:t xml:space="preserve">    </w:t>
      </w:r>
      <w:r w:rsidRPr="001A1040">
        <w:rPr>
          <w:rFonts w:ascii="標楷體" w:eastAsia="標楷體" w:hAnsi="標楷體" w:hint="eastAsia"/>
          <w:sz w:val="28"/>
        </w:rPr>
        <w:sym w:font="Wingdings" w:char="F0A8"/>
      </w:r>
      <w:r w:rsidRPr="001A1040">
        <w:rPr>
          <w:rFonts w:ascii="標楷體" w:eastAsia="標楷體" w:hAnsi="標楷體"/>
          <w:spacing w:val="0"/>
          <w:sz w:val="28"/>
        </w:rPr>
        <w:t>(2)</w:t>
      </w:r>
      <w:r w:rsidRPr="001A1040">
        <w:rPr>
          <w:rFonts w:ascii="標楷體" w:eastAsia="標楷體" w:hAnsi="標楷體" w:hint="eastAsia"/>
          <w:spacing w:val="0"/>
          <w:sz w:val="28"/>
        </w:rPr>
        <w:t>財物；其性質為：</w:t>
      </w:r>
      <w:r w:rsidRPr="001A1040">
        <w:rPr>
          <w:rFonts w:ascii="標楷體" w:eastAsia="標楷體" w:hAnsi="標楷體" w:hint="eastAsia"/>
          <w:sz w:val="28"/>
        </w:rPr>
        <w:sym w:font="Wingdings" w:char="F0A8"/>
      </w:r>
      <w:r w:rsidRPr="001A1040">
        <w:rPr>
          <w:rFonts w:ascii="標楷體" w:eastAsia="標楷體" w:hAnsi="標楷體" w:hint="eastAsia"/>
          <w:spacing w:val="0"/>
          <w:sz w:val="28"/>
        </w:rPr>
        <w:t>購買；</w:t>
      </w:r>
      <w:r w:rsidRPr="001A1040">
        <w:rPr>
          <w:rFonts w:ascii="標楷體" w:eastAsia="標楷體" w:hAnsi="標楷體" w:hint="eastAsia"/>
          <w:sz w:val="28"/>
        </w:rPr>
        <w:sym w:font="Wingdings" w:char="F0A8"/>
      </w:r>
      <w:r w:rsidRPr="001A1040">
        <w:rPr>
          <w:rFonts w:ascii="標楷體" w:eastAsia="標楷體" w:hAnsi="標楷體" w:hint="eastAsia"/>
          <w:spacing w:val="0"/>
          <w:sz w:val="28"/>
        </w:rPr>
        <w:t>租賃；</w:t>
      </w:r>
      <w:r w:rsidRPr="001A1040">
        <w:rPr>
          <w:rFonts w:ascii="標楷體" w:eastAsia="標楷體" w:hAnsi="標楷體" w:hint="eastAsia"/>
          <w:sz w:val="28"/>
        </w:rPr>
        <w:sym w:font="Wingdings" w:char="F0A8"/>
      </w:r>
      <w:r w:rsidRPr="001A1040">
        <w:rPr>
          <w:rFonts w:ascii="標楷體" w:eastAsia="標楷體" w:hAnsi="標楷體" w:hint="eastAsia"/>
          <w:spacing w:val="0"/>
          <w:sz w:val="28"/>
        </w:rPr>
        <w:t>定製；</w:t>
      </w:r>
      <w:r w:rsidRPr="001A1040">
        <w:rPr>
          <w:rFonts w:ascii="標楷體" w:eastAsia="標楷體" w:hAnsi="標楷體" w:hint="eastAsia"/>
          <w:sz w:val="28"/>
        </w:rPr>
        <w:sym w:font="Wingdings" w:char="F0A8"/>
      </w:r>
      <w:r w:rsidRPr="001A1040">
        <w:rPr>
          <w:rFonts w:ascii="標楷體" w:eastAsia="標楷體" w:hAnsi="標楷體" w:hint="eastAsia"/>
          <w:sz w:val="28"/>
        </w:rPr>
        <w:t>兼具兩種以上性質者</w:t>
      </w:r>
      <w:r w:rsidRPr="001A1040">
        <w:rPr>
          <w:rFonts w:ascii="標楷體" w:eastAsia="標楷體" w:hAnsi="標楷體" w:hint="eastAsia"/>
          <w:spacing w:val="0"/>
          <w:sz w:val="28"/>
        </w:rPr>
        <w:t>（請勾選）。</w:t>
      </w:r>
    </w:p>
    <w:p w14:paraId="04B1820D" w14:textId="1A3C7E50"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 xml:space="preserve">    </w:t>
      </w:r>
      <w:r w:rsidR="00DB68FA" w:rsidRPr="001A1040">
        <w:rPr>
          <w:rFonts w:ascii="標楷體" w:eastAsia="標楷體" w:hAnsi="標楷體"/>
          <w:b/>
          <w:color w:val="FF0000"/>
          <w:sz w:val="28"/>
        </w:rPr>
        <w:sym w:font="Wingdings 2" w:char="F052"/>
      </w:r>
      <w:r w:rsidR="00DB68FA" w:rsidRPr="001A1040">
        <w:rPr>
          <w:rFonts w:ascii="標楷體" w:eastAsia="標楷體" w:hAnsi="標楷體"/>
          <w:spacing w:val="0"/>
          <w:sz w:val="28"/>
        </w:rPr>
        <w:t xml:space="preserve"> </w:t>
      </w:r>
      <w:r w:rsidRPr="001A1040">
        <w:rPr>
          <w:rFonts w:ascii="標楷體" w:eastAsia="標楷體" w:hAnsi="標楷體"/>
          <w:spacing w:val="0"/>
          <w:sz w:val="28"/>
        </w:rPr>
        <w:t>(3)</w:t>
      </w:r>
      <w:r w:rsidRPr="001A1040">
        <w:rPr>
          <w:rFonts w:ascii="標楷體" w:eastAsia="標楷體" w:hAnsi="標楷體" w:hint="eastAsia"/>
          <w:spacing w:val="0"/>
          <w:sz w:val="28"/>
        </w:rPr>
        <w:t>勞務。</w:t>
      </w:r>
    </w:p>
    <w:p w14:paraId="28D6D928" w14:textId="71E03425" w:rsidR="00B031DB" w:rsidRPr="001A1040" w:rsidRDefault="00B031DB">
      <w:pPr>
        <w:pStyle w:val="7"/>
        <w:numPr>
          <w:ilvl w:val="0"/>
          <w:numId w:val="1"/>
        </w:numPr>
        <w:jc w:val="both"/>
        <w:textDirection w:val="lrTbV"/>
        <w:rPr>
          <w:rFonts w:ascii="標楷體" w:eastAsia="標楷體" w:hAnsi="標楷體"/>
          <w:dstrike/>
          <w:spacing w:val="0"/>
          <w:sz w:val="28"/>
        </w:rPr>
        <w:pPrChange w:id="38" w:author="企劃處三科-陳瀅湘(shiang)" w:date="2025-12-12T16:30:00Z">
          <w:pPr>
            <w:pStyle w:val="7"/>
            <w:ind w:left="0" w:firstLine="0"/>
            <w:jc w:val="both"/>
            <w:textDirection w:val="lrTbV"/>
          </w:pPr>
        </w:pPrChange>
      </w:pPr>
      <w:r w:rsidRPr="001A1040">
        <w:rPr>
          <w:rFonts w:ascii="標楷體" w:eastAsia="標楷體" w:hAnsi="標楷體" w:hint="eastAsia"/>
          <w:spacing w:val="0"/>
          <w:sz w:val="28"/>
        </w:rPr>
        <w:t>本採購屬：逾公告金額十分之一未達公告金額之採購。</w:t>
      </w:r>
    </w:p>
    <w:p w14:paraId="5555A25B" w14:textId="18648AE8" w:rsidR="00B031DB" w:rsidRPr="001A1040" w:rsidRDefault="00B031DB">
      <w:pPr>
        <w:pStyle w:val="7"/>
        <w:numPr>
          <w:ilvl w:val="0"/>
          <w:numId w:val="1"/>
          <w:numberingChange w:id="39" w:author="企劃處三科-陳瀅湘(shiang)" w:date="2025-12-12T16:30:00Z" w:original="%1:6:35:、"/>
        </w:numPr>
        <w:jc w:val="both"/>
        <w:textDirection w:val="lrTbV"/>
        <w:rPr>
          <w:rFonts w:ascii="標楷體" w:eastAsia="標楷體" w:hAnsi="標楷體"/>
          <w:spacing w:val="0"/>
          <w:sz w:val="28"/>
          <w:rPrChange w:id="40" w:author="企劃處三科-陳瀅湘(shiang)" w:date="2025-12-12T16:30:00Z">
            <w:rPr>
              <w:spacing w:val="4"/>
              <w:sz w:val="28"/>
            </w:rPr>
          </w:rPrChange>
        </w:rPr>
      </w:pPr>
      <w:r w:rsidRPr="001A1040">
        <w:rPr>
          <w:rFonts w:ascii="標楷體" w:eastAsia="標楷體" w:hAnsi="標楷體" w:hint="eastAsia"/>
          <w:spacing w:val="0"/>
          <w:sz w:val="28"/>
        </w:rPr>
        <w:t>本採購預算金額(</w:t>
      </w:r>
      <w:proofErr w:type="gramStart"/>
      <w:r w:rsidRPr="001A1040">
        <w:rPr>
          <w:rFonts w:ascii="標楷體" w:eastAsia="標楷體" w:hAnsi="標楷體" w:hint="eastAsia"/>
          <w:spacing w:val="0"/>
          <w:sz w:val="28"/>
        </w:rPr>
        <w:t>不</w:t>
      </w:r>
      <w:proofErr w:type="gramEnd"/>
      <w:r w:rsidRPr="001A1040">
        <w:rPr>
          <w:rFonts w:ascii="標楷體" w:eastAsia="標楷體" w:hAnsi="標楷體" w:hint="eastAsia"/>
          <w:spacing w:val="0"/>
          <w:sz w:val="28"/>
        </w:rPr>
        <w:t>公告</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hint="eastAsia"/>
          <w:spacing w:val="0"/>
          <w:sz w:val="28"/>
        </w:rPr>
        <w:t>；但</w:t>
      </w:r>
      <w:r w:rsidR="00D54A44" w:rsidRPr="001A1040">
        <w:rPr>
          <w:rFonts w:ascii="標楷體" w:eastAsia="標楷體" w:hAnsi="標楷體" w:hint="eastAsia"/>
          <w:spacing w:val="0"/>
          <w:sz w:val="28"/>
        </w:rPr>
        <w:t>特殊採購</w:t>
      </w:r>
      <w:r w:rsidRPr="001A1040">
        <w:rPr>
          <w:rFonts w:ascii="標楷體" w:eastAsia="標楷體" w:hAnsi="標楷體" w:hint="eastAsia"/>
          <w:spacing w:val="0"/>
          <w:sz w:val="28"/>
        </w:rPr>
        <w:t>依「投標廠商資格與特殊或巨額採購認定標準」第5條第3項規定辦理者，</w:t>
      </w:r>
      <w:r w:rsidRPr="001A1040">
        <w:rPr>
          <w:rFonts w:ascii="標楷體" w:eastAsia="標楷體" w:hAnsi="標楷體" w:hint="eastAsia"/>
          <w:spacing w:val="0"/>
          <w:sz w:val="28"/>
          <w:rPrChange w:id="41" w:author="企劃處三科-陳瀅湘(shiang)" w:date="2025-12-12T16:30:00Z">
            <w:rPr>
              <w:rFonts w:hint="eastAsia"/>
              <w:spacing w:val="4"/>
              <w:sz w:val="28"/>
            </w:rPr>
          </w:rPrChange>
        </w:rPr>
        <w:t>應公開預算金額</w:t>
      </w:r>
      <w:r w:rsidRPr="001A1040">
        <w:rPr>
          <w:rFonts w:ascii="標楷體" w:eastAsia="標楷體" w:hAnsi="標楷體"/>
          <w:spacing w:val="0"/>
          <w:sz w:val="28"/>
          <w:rPrChange w:id="42" w:author="企劃處三科-陳瀅湘(shiang)" w:date="2025-12-12T16:30:00Z">
            <w:rPr>
              <w:spacing w:val="4"/>
              <w:sz w:val="28"/>
            </w:rPr>
          </w:rPrChange>
        </w:rPr>
        <w:t>)</w:t>
      </w:r>
      <w:r w:rsidRPr="001A1040">
        <w:rPr>
          <w:rFonts w:ascii="標楷體" w:eastAsia="標楷體" w:hAnsi="標楷體" w:hint="eastAsia"/>
          <w:spacing w:val="0"/>
          <w:sz w:val="28"/>
          <w:rPrChange w:id="43" w:author="企劃處三科-陳瀅湘(shiang)" w:date="2025-12-12T16:30:00Z">
            <w:rPr>
              <w:rFonts w:hint="eastAsia"/>
              <w:spacing w:val="4"/>
              <w:sz w:val="28"/>
            </w:rPr>
          </w:rPrChange>
        </w:rPr>
        <w:t>：</w:t>
      </w:r>
      <w:r w:rsidR="00505ED9" w:rsidRPr="001A1040">
        <w:rPr>
          <w:rFonts w:ascii="標楷體" w:eastAsia="標楷體" w:hAnsi="標楷體" w:hint="eastAsia"/>
          <w:spacing w:val="4"/>
          <w:sz w:val="28"/>
        </w:rPr>
        <w:t>新臺幣</w:t>
      </w:r>
      <w:r w:rsidR="0062729A" w:rsidRPr="001A1040">
        <w:rPr>
          <w:rFonts w:ascii="標楷體" w:eastAsia="標楷體" w:hAnsi="標楷體" w:hint="eastAsia"/>
          <w:spacing w:val="4"/>
          <w:sz w:val="28"/>
        </w:rPr>
        <w:t>（下同）</w:t>
      </w:r>
      <w:r w:rsidR="001E30B2" w:rsidRPr="001A1040">
        <w:rPr>
          <w:rFonts w:ascii="標楷體" w:eastAsia="標楷體" w:hAnsi="標楷體" w:hint="eastAsia"/>
          <w:color w:val="FF0000"/>
          <w:spacing w:val="4"/>
          <w:sz w:val="28"/>
        </w:rPr>
        <w:t>70</w:t>
      </w:r>
      <w:r w:rsidR="0062729A" w:rsidRPr="001A1040">
        <w:rPr>
          <w:rFonts w:ascii="標楷體" w:eastAsia="標楷體" w:hAnsi="標楷體" w:hint="eastAsia"/>
          <w:color w:val="FF0000"/>
          <w:spacing w:val="4"/>
          <w:sz w:val="28"/>
        </w:rPr>
        <w:t>萬</w:t>
      </w:r>
      <w:r w:rsidR="00505ED9" w:rsidRPr="001A1040">
        <w:rPr>
          <w:rFonts w:ascii="標楷體" w:eastAsia="標楷體" w:hAnsi="標楷體" w:hint="eastAsia"/>
          <w:color w:val="FF0000"/>
          <w:spacing w:val="4"/>
          <w:sz w:val="28"/>
        </w:rPr>
        <w:t>元</w:t>
      </w:r>
    </w:p>
    <w:p w14:paraId="51425A32" w14:textId="40508CF7" w:rsidR="00B031DB" w:rsidRPr="001A1040" w:rsidRDefault="00B031DB">
      <w:pPr>
        <w:pStyle w:val="7"/>
        <w:numPr>
          <w:ilvl w:val="0"/>
          <w:numId w:val="1"/>
          <w:numberingChange w:id="44" w:author="企劃處三科-陳瀅湘(shiang)" w:date="2025-12-12T16:30:00Z" w:original="%1:7:35:、"/>
        </w:numPr>
        <w:jc w:val="both"/>
        <w:textDirection w:val="lrTbV"/>
        <w:rPr>
          <w:rFonts w:ascii="標楷體" w:eastAsia="標楷體" w:hAnsi="標楷體"/>
          <w:spacing w:val="0"/>
          <w:sz w:val="28"/>
          <w:rPrChange w:id="45" w:author="企劃處三科-陳瀅湘(shiang)" w:date="2025-12-12T16:30:00Z">
            <w:rPr>
              <w:spacing w:val="4"/>
              <w:sz w:val="28"/>
            </w:rPr>
          </w:rPrChange>
        </w:rPr>
      </w:pPr>
      <w:r w:rsidRPr="001A1040">
        <w:rPr>
          <w:rFonts w:ascii="標楷體" w:eastAsia="標楷體" w:hAnsi="標楷體" w:hint="eastAsia"/>
          <w:spacing w:val="0"/>
          <w:sz w:val="28"/>
          <w:rPrChange w:id="46" w:author="企劃處三科-陳瀅湘(shiang)" w:date="2025-12-12T16:30:00Z">
            <w:rPr>
              <w:rFonts w:hint="eastAsia"/>
              <w:spacing w:val="0"/>
              <w:sz w:val="28"/>
            </w:rPr>
          </w:rPrChange>
        </w:rPr>
        <w:t>本採購預計金額</w:t>
      </w:r>
      <w:r w:rsidRPr="001A1040">
        <w:rPr>
          <w:rFonts w:ascii="標楷體" w:eastAsia="標楷體" w:hAnsi="標楷體"/>
          <w:spacing w:val="0"/>
          <w:sz w:val="28"/>
          <w:rPrChange w:id="47" w:author="企劃處三科-陳瀅湘(shiang)" w:date="2025-12-12T16:30:00Z">
            <w:rPr>
              <w:spacing w:val="0"/>
              <w:sz w:val="28"/>
            </w:rPr>
          </w:rPrChange>
        </w:rPr>
        <w:t>(</w:t>
      </w:r>
      <w:proofErr w:type="gramStart"/>
      <w:r w:rsidRPr="001A1040">
        <w:rPr>
          <w:rFonts w:ascii="標楷體" w:eastAsia="標楷體" w:hAnsi="標楷體" w:hint="eastAsia"/>
          <w:spacing w:val="0"/>
          <w:sz w:val="28"/>
          <w:rPrChange w:id="48" w:author="企劃處三科-陳瀅湘(shiang)" w:date="2025-12-12T16:30:00Z">
            <w:rPr>
              <w:rFonts w:hint="eastAsia"/>
              <w:spacing w:val="0"/>
              <w:sz w:val="28"/>
            </w:rPr>
          </w:rPrChange>
        </w:rPr>
        <w:t>不</w:t>
      </w:r>
      <w:proofErr w:type="gramEnd"/>
      <w:r w:rsidRPr="001A1040">
        <w:rPr>
          <w:rFonts w:ascii="標楷體" w:eastAsia="標楷體" w:hAnsi="標楷體" w:hint="eastAsia"/>
          <w:spacing w:val="0"/>
          <w:sz w:val="28"/>
          <w:rPrChange w:id="49" w:author="企劃處三科-陳瀅湘(shiang)" w:date="2025-12-12T16:30:00Z">
            <w:rPr>
              <w:rFonts w:hint="eastAsia"/>
              <w:spacing w:val="0"/>
              <w:sz w:val="28"/>
            </w:rPr>
          </w:rPrChange>
        </w:rPr>
        <w:t>公告</w:t>
      </w:r>
      <w:proofErr w:type="gramStart"/>
      <w:r w:rsidRPr="001A1040">
        <w:rPr>
          <w:rFonts w:ascii="標楷體" w:eastAsia="標楷體" w:hAnsi="標楷體" w:hint="eastAsia"/>
          <w:spacing w:val="0"/>
          <w:sz w:val="28"/>
          <w:rPrChange w:id="50" w:author="企劃處三科-陳瀅湘(shiang)" w:date="2025-12-12T16:30:00Z">
            <w:rPr>
              <w:rFonts w:hint="eastAsia"/>
              <w:spacing w:val="0"/>
              <w:sz w:val="28"/>
            </w:rPr>
          </w:rPrChange>
        </w:rPr>
        <w:t>者免填</w:t>
      </w:r>
      <w:proofErr w:type="gramEnd"/>
      <w:r w:rsidRPr="001A1040">
        <w:rPr>
          <w:rFonts w:ascii="標楷體" w:eastAsia="標楷體" w:hAnsi="標楷體"/>
          <w:spacing w:val="0"/>
          <w:sz w:val="28"/>
          <w:rPrChange w:id="51" w:author="企劃處三科-陳瀅湘(shiang)" w:date="2025-12-12T16:30:00Z">
            <w:rPr>
              <w:spacing w:val="0"/>
              <w:sz w:val="28"/>
            </w:rPr>
          </w:rPrChange>
        </w:rPr>
        <w:t>)</w:t>
      </w:r>
      <w:r w:rsidRPr="001A1040">
        <w:rPr>
          <w:rFonts w:ascii="標楷體" w:eastAsia="標楷體" w:hAnsi="標楷體" w:hint="eastAsia"/>
          <w:spacing w:val="0"/>
          <w:sz w:val="28"/>
          <w:rPrChange w:id="52" w:author="企劃處三科-陳瀅湘(shiang)" w:date="2025-12-12T16:30:00Z">
            <w:rPr>
              <w:rFonts w:hint="eastAsia"/>
              <w:spacing w:val="0"/>
              <w:sz w:val="28"/>
            </w:rPr>
          </w:rPrChange>
        </w:rPr>
        <w:t>：</w:t>
      </w:r>
      <w:r w:rsidR="001E30B2" w:rsidRPr="001A1040">
        <w:rPr>
          <w:rFonts w:ascii="標楷體" w:eastAsia="標楷體" w:hAnsi="標楷體" w:hint="eastAsia"/>
          <w:color w:val="FF0000"/>
          <w:spacing w:val="4"/>
          <w:sz w:val="28"/>
        </w:rPr>
        <w:t>70</w:t>
      </w:r>
      <w:r w:rsidR="00DB68FA" w:rsidRPr="001A1040">
        <w:rPr>
          <w:rFonts w:ascii="標楷體" w:eastAsia="標楷體" w:hAnsi="標楷體" w:hint="eastAsia"/>
          <w:color w:val="FF0000"/>
          <w:spacing w:val="4"/>
          <w:sz w:val="28"/>
        </w:rPr>
        <w:t>萬元</w:t>
      </w:r>
    </w:p>
    <w:p w14:paraId="798B0188" w14:textId="3EF11419" w:rsidR="00B031DB" w:rsidRPr="001A1040" w:rsidRDefault="00B031DB">
      <w:pPr>
        <w:pStyle w:val="7"/>
        <w:numPr>
          <w:ilvl w:val="0"/>
          <w:numId w:val="1"/>
          <w:numberingChange w:id="53" w:author="企劃處三科-陳瀅湘(shiang)" w:date="2025-12-12T16:30:00Z" w:original="%1:8:35:、"/>
        </w:numPr>
        <w:jc w:val="both"/>
        <w:textDirection w:val="lrTbV"/>
        <w:rPr>
          <w:rFonts w:ascii="標楷體" w:eastAsia="標楷體" w:hAnsi="標楷體"/>
          <w:spacing w:val="0"/>
          <w:sz w:val="28"/>
          <w:rPrChange w:id="54" w:author="企劃處三科-陳瀅湘(shiang)" w:date="2025-12-12T16:30:00Z">
            <w:rPr>
              <w:spacing w:val="0"/>
              <w:sz w:val="28"/>
            </w:rPr>
          </w:rPrChange>
        </w:rPr>
      </w:pPr>
      <w:r w:rsidRPr="001A1040">
        <w:rPr>
          <w:rFonts w:ascii="標楷體" w:eastAsia="標楷體" w:hAnsi="標楷體" w:hint="eastAsia"/>
          <w:spacing w:val="0"/>
          <w:sz w:val="28"/>
          <w:rPrChange w:id="55" w:author="企劃處三科-陳瀅湘(shiang)" w:date="2025-12-12T16:30:00Z">
            <w:rPr>
              <w:rFonts w:hint="eastAsia"/>
              <w:spacing w:val="0"/>
              <w:sz w:val="28"/>
            </w:rPr>
          </w:rPrChange>
        </w:rPr>
        <w:t>上級機關名稱：</w:t>
      </w:r>
      <w:r w:rsidR="00505ED9" w:rsidRPr="001A1040">
        <w:rPr>
          <w:rFonts w:ascii="標楷體" w:eastAsia="標楷體" w:hAnsi="標楷體" w:hint="eastAsia"/>
          <w:color w:val="FF0000"/>
          <w:spacing w:val="0"/>
          <w:sz w:val="28"/>
        </w:rPr>
        <w:t>法務部</w:t>
      </w:r>
    </w:p>
    <w:p w14:paraId="64C6C8A6" w14:textId="77777777" w:rsidR="00B031DB" w:rsidRPr="001A1040" w:rsidRDefault="00B031DB">
      <w:pPr>
        <w:pStyle w:val="7"/>
        <w:numPr>
          <w:ilvl w:val="0"/>
          <w:numId w:val="1"/>
          <w:numberingChange w:id="56" w:author="企劃處三科-陳瀅湘(shiang)" w:date="2025-12-12T16:30:00Z" w:original="%1:9:35:、"/>
        </w:numPr>
        <w:jc w:val="both"/>
        <w:textDirection w:val="lrTbV"/>
        <w:rPr>
          <w:rFonts w:ascii="標楷體" w:eastAsia="標楷體" w:hAnsi="標楷體"/>
          <w:spacing w:val="0"/>
          <w:sz w:val="28"/>
          <w:rPrChange w:id="57" w:author="企劃處三科-陳瀅湘(shiang)" w:date="2025-12-12T16:30:00Z">
            <w:rPr>
              <w:spacing w:val="0"/>
              <w:sz w:val="28"/>
            </w:rPr>
          </w:rPrChange>
        </w:rPr>
      </w:pPr>
      <w:r w:rsidRPr="001A1040">
        <w:rPr>
          <w:rFonts w:ascii="標楷體" w:eastAsia="標楷體" w:hAnsi="標楷體" w:hint="eastAsia"/>
          <w:spacing w:val="0"/>
          <w:sz w:val="28"/>
          <w:rPrChange w:id="58" w:author="企劃處三科-陳瀅湘(shiang)" w:date="2025-12-12T16:30:00Z">
            <w:rPr>
              <w:rFonts w:hint="eastAsia"/>
              <w:spacing w:val="0"/>
              <w:sz w:val="28"/>
            </w:rPr>
          </w:rPrChange>
        </w:rPr>
        <w:t>依採購法第</w:t>
      </w:r>
      <w:r w:rsidRPr="001A1040">
        <w:rPr>
          <w:rFonts w:ascii="標楷體" w:eastAsia="標楷體" w:hAnsi="標楷體"/>
          <w:spacing w:val="0"/>
          <w:sz w:val="28"/>
          <w:rPrChange w:id="59" w:author="企劃處三科-陳瀅湘(shiang)" w:date="2025-12-12T16:30:00Z">
            <w:rPr>
              <w:spacing w:val="0"/>
              <w:sz w:val="28"/>
            </w:rPr>
          </w:rPrChange>
        </w:rPr>
        <w:t>4</w:t>
      </w:r>
      <w:r w:rsidRPr="001A1040">
        <w:rPr>
          <w:rFonts w:ascii="標楷體" w:eastAsia="標楷體" w:hAnsi="標楷體" w:hint="eastAsia"/>
          <w:spacing w:val="0"/>
          <w:sz w:val="28"/>
          <w:rPrChange w:id="60" w:author="企劃處三科-陳瀅湘(shiang)" w:date="2025-12-12T16:30:00Z">
            <w:rPr>
              <w:rFonts w:hint="eastAsia"/>
              <w:spacing w:val="0"/>
              <w:sz w:val="28"/>
            </w:rPr>
          </w:rPrChange>
        </w:rPr>
        <w:t>條接受補助辦理採購者，補助機關名稱及地址</w:t>
      </w:r>
      <w:r w:rsidRPr="001A1040">
        <w:rPr>
          <w:rFonts w:ascii="標楷體" w:eastAsia="標楷體" w:hAnsi="標楷體"/>
          <w:spacing w:val="0"/>
          <w:sz w:val="28"/>
          <w:rPrChange w:id="61" w:author="企劃處三科-陳瀅湘(shiang)" w:date="2025-12-12T16:30:00Z">
            <w:rPr>
              <w:spacing w:val="0"/>
              <w:sz w:val="28"/>
            </w:rPr>
          </w:rPrChange>
        </w:rPr>
        <w:t>(</w:t>
      </w:r>
      <w:r w:rsidRPr="001A1040">
        <w:rPr>
          <w:rFonts w:ascii="標楷體" w:eastAsia="標楷體" w:hAnsi="標楷體" w:hint="eastAsia"/>
          <w:spacing w:val="0"/>
          <w:sz w:val="28"/>
          <w:rPrChange w:id="62" w:author="企劃處三科-陳瀅湘(shiang)" w:date="2025-12-12T16:30:00Z">
            <w:rPr>
              <w:rFonts w:hint="eastAsia"/>
              <w:spacing w:val="0"/>
              <w:sz w:val="28"/>
            </w:rPr>
          </w:rPrChange>
        </w:rPr>
        <w:t>非屬此等採購</w:t>
      </w:r>
      <w:proofErr w:type="gramStart"/>
      <w:r w:rsidRPr="001A1040">
        <w:rPr>
          <w:rFonts w:ascii="標楷體" w:eastAsia="標楷體" w:hAnsi="標楷體" w:hint="eastAsia"/>
          <w:spacing w:val="0"/>
          <w:sz w:val="28"/>
          <w:rPrChange w:id="63" w:author="企劃處三科-陳瀅湘(shiang)" w:date="2025-12-12T16:30:00Z">
            <w:rPr>
              <w:rFonts w:hint="eastAsia"/>
              <w:spacing w:val="0"/>
              <w:sz w:val="28"/>
            </w:rPr>
          </w:rPrChange>
        </w:rPr>
        <w:t>者免填</w:t>
      </w:r>
      <w:proofErr w:type="gramEnd"/>
      <w:r w:rsidRPr="001A1040">
        <w:rPr>
          <w:rFonts w:ascii="標楷體" w:eastAsia="標楷體" w:hAnsi="標楷體"/>
          <w:spacing w:val="0"/>
          <w:sz w:val="28"/>
          <w:rPrChange w:id="64" w:author="企劃處三科-陳瀅湘(shiang)" w:date="2025-12-12T16:30:00Z">
            <w:rPr>
              <w:spacing w:val="0"/>
              <w:sz w:val="28"/>
            </w:rPr>
          </w:rPrChange>
        </w:rPr>
        <w:t>)</w:t>
      </w:r>
      <w:r w:rsidRPr="001A1040">
        <w:rPr>
          <w:rFonts w:ascii="標楷體" w:eastAsia="標楷體" w:hAnsi="標楷體" w:hint="eastAsia"/>
          <w:spacing w:val="0"/>
          <w:sz w:val="28"/>
          <w:rPrChange w:id="65" w:author="企劃處三科-陳瀅湘(shiang)" w:date="2025-12-12T16:30:00Z">
            <w:rPr>
              <w:rFonts w:hint="eastAsia"/>
              <w:spacing w:val="0"/>
              <w:sz w:val="28"/>
            </w:rPr>
          </w:rPrChange>
        </w:rPr>
        <w:t>：</w:t>
      </w:r>
    </w:p>
    <w:p w14:paraId="390C6717" w14:textId="77777777" w:rsidR="00B031DB" w:rsidRPr="001A1040" w:rsidRDefault="00B031DB">
      <w:pPr>
        <w:pStyle w:val="7"/>
        <w:numPr>
          <w:ilvl w:val="0"/>
          <w:numId w:val="1"/>
          <w:numberingChange w:id="66" w:author="企劃處三科-陳瀅湘(shiang)" w:date="2025-12-12T16:30:00Z" w:original="%1:10:35:、"/>
        </w:numPr>
        <w:ind w:left="851" w:hanging="851"/>
        <w:jc w:val="both"/>
        <w:textDirection w:val="lrTbV"/>
        <w:rPr>
          <w:rFonts w:ascii="標楷體" w:eastAsia="標楷體" w:hAnsi="標楷體"/>
          <w:spacing w:val="0"/>
          <w:sz w:val="28"/>
          <w:rPrChange w:id="67" w:author="企劃處三科-陳瀅湘(shiang)" w:date="2025-12-12T16:30:00Z">
            <w:rPr>
              <w:spacing w:val="0"/>
              <w:sz w:val="28"/>
            </w:rPr>
          </w:rPrChange>
        </w:rPr>
      </w:pPr>
      <w:r w:rsidRPr="001A1040">
        <w:rPr>
          <w:rFonts w:ascii="標楷體" w:eastAsia="標楷體" w:hAnsi="標楷體" w:hint="eastAsia"/>
          <w:spacing w:val="0"/>
          <w:sz w:val="28"/>
          <w:rPrChange w:id="68" w:author="企劃處三科-陳瀅湘(shiang)" w:date="2025-12-12T16:30:00Z">
            <w:rPr>
              <w:rFonts w:hint="eastAsia"/>
              <w:spacing w:val="0"/>
              <w:sz w:val="28"/>
            </w:rPr>
          </w:rPrChange>
        </w:rPr>
        <w:t>依採購法第</w:t>
      </w:r>
      <w:r w:rsidRPr="001A1040">
        <w:rPr>
          <w:rFonts w:ascii="標楷體" w:eastAsia="標楷體" w:hAnsi="標楷體"/>
          <w:spacing w:val="0"/>
          <w:sz w:val="28"/>
          <w:rPrChange w:id="69" w:author="企劃處三科-陳瀅湘(shiang)" w:date="2025-12-12T16:30:00Z">
            <w:rPr>
              <w:spacing w:val="0"/>
              <w:sz w:val="28"/>
            </w:rPr>
          </w:rPrChange>
        </w:rPr>
        <w:t>5</w:t>
      </w:r>
      <w:r w:rsidRPr="001A1040">
        <w:rPr>
          <w:rFonts w:ascii="標楷體" w:eastAsia="標楷體" w:hAnsi="標楷體" w:hint="eastAsia"/>
          <w:spacing w:val="0"/>
          <w:sz w:val="28"/>
          <w:rPrChange w:id="70" w:author="企劃處三科-陳瀅湘(shiang)" w:date="2025-12-12T16:30:00Z">
            <w:rPr>
              <w:rFonts w:hint="eastAsia"/>
              <w:spacing w:val="0"/>
              <w:sz w:val="28"/>
            </w:rPr>
          </w:rPrChange>
        </w:rPr>
        <w:t>條由法人或團體代辦採購者，委託機關名稱及地址</w:t>
      </w:r>
      <w:r w:rsidRPr="001A1040">
        <w:rPr>
          <w:rFonts w:ascii="標楷體" w:eastAsia="標楷體" w:hAnsi="標楷體"/>
          <w:spacing w:val="0"/>
          <w:sz w:val="28"/>
          <w:rPrChange w:id="71" w:author="企劃處三科-陳瀅湘(shiang)" w:date="2025-12-12T16:30:00Z">
            <w:rPr>
              <w:spacing w:val="0"/>
              <w:sz w:val="28"/>
            </w:rPr>
          </w:rPrChange>
        </w:rPr>
        <w:t>(</w:t>
      </w:r>
      <w:r w:rsidRPr="001A1040">
        <w:rPr>
          <w:rFonts w:ascii="標楷體" w:eastAsia="標楷體" w:hAnsi="標楷體" w:hint="eastAsia"/>
          <w:spacing w:val="0"/>
          <w:sz w:val="28"/>
          <w:rPrChange w:id="72" w:author="企劃處三科-陳瀅湘(shiang)" w:date="2025-12-12T16:30:00Z">
            <w:rPr>
              <w:rFonts w:hint="eastAsia"/>
              <w:spacing w:val="0"/>
              <w:sz w:val="28"/>
            </w:rPr>
          </w:rPrChange>
        </w:rPr>
        <w:t>非屬此等採購</w:t>
      </w:r>
      <w:proofErr w:type="gramStart"/>
      <w:r w:rsidRPr="001A1040">
        <w:rPr>
          <w:rFonts w:ascii="標楷體" w:eastAsia="標楷體" w:hAnsi="標楷體" w:hint="eastAsia"/>
          <w:spacing w:val="0"/>
          <w:sz w:val="28"/>
          <w:rPrChange w:id="73" w:author="企劃處三科-陳瀅湘(shiang)" w:date="2025-12-12T16:30:00Z">
            <w:rPr>
              <w:rFonts w:hint="eastAsia"/>
              <w:spacing w:val="0"/>
              <w:sz w:val="28"/>
            </w:rPr>
          </w:rPrChange>
        </w:rPr>
        <w:t>者免填</w:t>
      </w:r>
      <w:proofErr w:type="gramEnd"/>
      <w:r w:rsidRPr="001A1040">
        <w:rPr>
          <w:rFonts w:ascii="標楷體" w:eastAsia="標楷體" w:hAnsi="標楷體"/>
          <w:spacing w:val="0"/>
          <w:sz w:val="28"/>
          <w:rPrChange w:id="74" w:author="企劃處三科-陳瀅湘(shiang)" w:date="2025-12-12T16:30:00Z">
            <w:rPr>
              <w:spacing w:val="0"/>
              <w:sz w:val="28"/>
            </w:rPr>
          </w:rPrChange>
        </w:rPr>
        <w:t>)</w:t>
      </w:r>
      <w:r w:rsidRPr="001A1040">
        <w:rPr>
          <w:rFonts w:ascii="標楷體" w:eastAsia="標楷體" w:hAnsi="標楷體" w:hint="eastAsia"/>
          <w:spacing w:val="0"/>
          <w:sz w:val="28"/>
          <w:rPrChange w:id="75" w:author="企劃處三科-陳瀅湘(shiang)" w:date="2025-12-12T16:30:00Z">
            <w:rPr>
              <w:rFonts w:hint="eastAsia"/>
              <w:spacing w:val="0"/>
              <w:sz w:val="28"/>
            </w:rPr>
          </w:rPrChange>
        </w:rPr>
        <w:t>：</w:t>
      </w:r>
    </w:p>
    <w:p w14:paraId="2BDBAE94" w14:textId="77777777" w:rsidR="00B031DB" w:rsidRPr="001A1040" w:rsidRDefault="00B031DB">
      <w:pPr>
        <w:pStyle w:val="7"/>
        <w:numPr>
          <w:ilvl w:val="0"/>
          <w:numId w:val="1"/>
          <w:numberingChange w:id="76" w:author="企劃處三科-陳瀅湘(shiang)" w:date="2025-12-12T16:30:00Z" w:original="%1:11:35:、"/>
        </w:numPr>
        <w:ind w:left="851" w:hanging="851"/>
        <w:jc w:val="both"/>
        <w:textDirection w:val="lrTbV"/>
        <w:rPr>
          <w:rFonts w:ascii="標楷體" w:eastAsia="標楷體" w:hAnsi="標楷體"/>
          <w:spacing w:val="0"/>
          <w:sz w:val="28"/>
          <w:rPrChange w:id="77" w:author="企劃處三科-陳瀅湘(shiang)" w:date="2025-12-12T16:30:00Z">
            <w:rPr>
              <w:spacing w:val="0"/>
              <w:sz w:val="28"/>
            </w:rPr>
          </w:rPrChange>
        </w:rPr>
      </w:pPr>
      <w:r w:rsidRPr="001A1040">
        <w:rPr>
          <w:rFonts w:ascii="標楷體" w:eastAsia="標楷體" w:hAnsi="標楷體" w:hint="eastAsia"/>
          <w:spacing w:val="0"/>
          <w:sz w:val="28"/>
          <w:rPrChange w:id="78" w:author="企劃處三科-陳瀅湘(shiang)" w:date="2025-12-12T16:30:00Z">
            <w:rPr>
              <w:rFonts w:hint="eastAsia"/>
              <w:spacing w:val="0"/>
              <w:sz w:val="28"/>
            </w:rPr>
          </w:rPrChange>
        </w:rPr>
        <w:t>依採購法第</w:t>
      </w:r>
      <w:r w:rsidRPr="001A1040">
        <w:rPr>
          <w:rFonts w:ascii="標楷體" w:eastAsia="標楷體" w:hAnsi="標楷體"/>
          <w:spacing w:val="0"/>
          <w:sz w:val="28"/>
          <w:rPrChange w:id="79" w:author="企劃處三科-陳瀅湘(shiang)" w:date="2025-12-12T16:30:00Z">
            <w:rPr>
              <w:spacing w:val="0"/>
              <w:sz w:val="28"/>
            </w:rPr>
          </w:rPrChange>
        </w:rPr>
        <w:t>40</w:t>
      </w:r>
      <w:r w:rsidRPr="001A1040">
        <w:rPr>
          <w:rFonts w:ascii="標楷體" w:eastAsia="標楷體" w:hAnsi="標楷體" w:hint="eastAsia"/>
          <w:spacing w:val="0"/>
          <w:sz w:val="28"/>
          <w:rPrChange w:id="80" w:author="企劃處三科-陳瀅湘(shiang)" w:date="2025-12-12T16:30:00Z">
            <w:rPr>
              <w:rFonts w:hint="eastAsia"/>
              <w:spacing w:val="0"/>
              <w:sz w:val="28"/>
            </w:rPr>
          </w:rPrChange>
        </w:rPr>
        <w:t>條代辦採購者，洽辦機關名稱及地址</w:t>
      </w:r>
      <w:r w:rsidRPr="001A1040">
        <w:rPr>
          <w:rFonts w:ascii="標楷體" w:eastAsia="標楷體" w:hAnsi="標楷體"/>
          <w:spacing w:val="0"/>
          <w:sz w:val="28"/>
          <w:rPrChange w:id="81" w:author="企劃處三科-陳瀅湘(shiang)" w:date="2025-12-12T16:30:00Z">
            <w:rPr>
              <w:spacing w:val="0"/>
              <w:sz w:val="28"/>
            </w:rPr>
          </w:rPrChange>
        </w:rPr>
        <w:t>(</w:t>
      </w:r>
      <w:r w:rsidRPr="001A1040">
        <w:rPr>
          <w:rFonts w:ascii="標楷體" w:eastAsia="標楷體" w:hAnsi="標楷體" w:hint="eastAsia"/>
          <w:spacing w:val="0"/>
          <w:sz w:val="28"/>
          <w:rPrChange w:id="82" w:author="企劃處三科-陳瀅湘(shiang)" w:date="2025-12-12T16:30:00Z">
            <w:rPr>
              <w:rFonts w:hint="eastAsia"/>
              <w:spacing w:val="0"/>
              <w:sz w:val="28"/>
            </w:rPr>
          </w:rPrChange>
        </w:rPr>
        <w:t>非屬此等採購</w:t>
      </w:r>
      <w:proofErr w:type="gramStart"/>
      <w:r w:rsidRPr="001A1040">
        <w:rPr>
          <w:rFonts w:ascii="標楷體" w:eastAsia="標楷體" w:hAnsi="標楷體" w:hint="eastAsia"/>
          <w:spacing w:val="0"/>
          <w:sz w:val="28"/>
          <w:rPrChange w:id="83" w:author="企劃處三科-陳瀅湘(shiang)" w:date="2025-12-12T16:30:00Z">
            <w:rPr>
              <w:rFonts w:hint="eastAsia"/>
              <w:spacing w:val="0"/>
              <w:sz w:val="28"/>
            </w:rPr>
          </w:rPrChange>
        </w:rPr>
        <w:t>者免填</w:t>
      </w:r>
      <w:proofErr w:type="gramEnd"/>
      <w:r w:rsidRPr="001A1040">
        <w:rPr>
          <w:rFonts w:ascii="標楷體" w:eastAsia="標楷體" w:hAnsi="標楷體"/>
          <w:spacing w:val="0"/>
          <w:sz w:val="28"/>
          <w:rPrChange w:id="84" w:author="企劃處三科-陳瀅湘(shiang)" w:date="2025-12-12T16:30:00Z">
            <w:rPr>
              <w:spacing w:val="0"/>
              <w:sz w:val="28"/>
            </w:rPr>
          </w:rPrChange>
        </w:rPr>
        <w:t>)</w:t>
      </w:r>
      <w:r w:rsidRPr="001A1040">
        <w:rPr>
          <w:rFonts w:ascii="標楷體" w:eastAsia="標楷體" w:hAnsi="標楷體" w:hint="eastAsia"/>
          <w:spacing w:val="0"/>
          <w:sz w:val="28"/>
          <w:rPrChange w:id="85" w:author="企劃處三科-陳瀅湘(shiang)" w:date="2025-12-12T16:30:00Z">
            <w:rPr>
              <w:rFonts w:hint="eastAsia"/>
              <w:spacing w:val="0"/>
              <w:sz w:val="28"/>
            </w:rPr>
          </w:rPrChange>
        </w:rPr>
        <w:t>：</w:t>
      </w:r>
    </w:p>
    <w:p w14:paraId="25C539B6" w14:textId="77777777" w:rsidR="00B031DB" w:rsidRPr="001A1040" w:rsidRDefault="00B031DB">
      <w:pPr>
        <w:pStyle w:val="7"/>
        <w:numPr>
          <w:ilvl w:val="0"/>
          <w:numId w:val="1"/>
          <w:numberingChange w:id="86" w:author="企劃處三科-陳瀅湘(shiang)" w:date="2025-12-12T16:30:00Z" w:original="%1:12:35:、"/>
        </w:numPr>
        <w:ind w:left="851" w:hanging="851"/>
        <w:jc w:val="both"/>
        <w:textDirection w:val="lrTbV"/>
        <w:rPr>
          <w:rFonts w:ascii="標楷體" w:eastAsia="標楷體" w:hAnsi="標楷體"/>
          <w:spacing w:val="0"/>
          <w:sz w:val="28"/>
        </w:rPr>
      </w:pPr>
      <w:r w:rsidRPr="001A1040">
        <w:rPr>
          <w:rFonts w:ascii="標楷體" w:eastAsia="標楷體" w:hAnsi="標楷體" w:hint="eastAsia"/>
          <w:spacing w:val="0"/>
          <w:sz w:val="28"/>
          <w:rPrChange w:id="87" w:author="企劃處三科-陳瀅湘(shiang)" w:date="2025-12-12T16:30:00Z">
            <w:rPr>
              <w:rFonts w:hint="eastAsia"/>
              <w:spacing w:val="0"/>
              <w:sz w:val="28"/>
            </w:rPr>
          </w:rPrChange>
        </w:rPr>
        <w:t>依採購法第</w:t>
      </w:r>
      <w:r w:rsidRPr="001A1040">
        <w:rPr>
          <w:rFonts w:ascii="標楷體" w:eastAsia="標楷體" w:hAnsi="標楷體"/>
          <w:spacing w:val="0"/>
          <w:sz w:val="28"/>
          <w:rPrChange w:id="88" w:author="企劃處三科-陳瀅湘(shiang)" w:date="2025-12-12T16:30:00Z">
            <w:rPr>
              <w:spacing w:val="0"/>
              <w:sz w:val="28"/>
            </w:rPr>
          </w:rPrChange>
        </w:rPr>
        <w:t>75</w:t>
      </w:r>
      <w:r w:rsidRPr="001A1040">
        <w:rPr>
          <w:rFonts w:ascii="標楷體" w:eastAsia="標楷體" w:hAnsi="標楷體" w:hint="eastAsia"/>
          <w:spacing w:val="0"/>
          <w:sz w:val="28"/>
          <w:rPrChange w:id="89" w:author="企劃處三科-陳瀅湘(shiang)" w:date="2025-12-12T16:30:00Z">
            <w:rPr>
              <w:rFonts w:hint="eastAsia"/>
              <w:spacing w:val="0"/>
              <w:sz w:val="28"/>
            </w:rPr>
          </w:rPrChange>
        </w:rPr>
        <w:t>條，受理廠商異議之機關名稱、地址及電話：</w:t>
      </w:r>
      <w:r w:rsidRPr="001A1040">
        <w:rPr>
          <w:rFonts w:ascii="標楷體" w:eastAsia="標楷體" w:hAnsi="標楷體" w:hint="eastAsia"/>
          <w:spacing w:val="0"/>
          <w:sz w:val="28"/>
          <w:rPrChange w:id="90" w:author="企劃處三科-陳瀅湘(shiang)" w:date="2025-12-12T16:30:00Z">
            <w:rPr>
              <w:rFonts w:ascii="標楷體" w:hAnsi="標楷體" w:hint="eastAsia"/>
              <w:color w:val="FF0000"/>
              <w:spacing w:val="0"/>
              <w:sz w:val="28"/>
            </w:rPr>
          </w:rPrChange>
        </w:rPr>
        <w:t>同招標機關</w:t>
      </w:r>
      <w:r w:rsidRPr="001A1040">
        <w:rPr>
          <w:rFonts w:ascii="標楷體" w:eastAsia="標楷體" w:hAnsi="標楷體"/>
          <w:spacing w:val="0"/>
          <w:sz w:val="28"/>
          <w:rPrChange w:id="91" w:author="企劃處三科-陳瀅湘(shiang)" w:date="2025-12-12T16:30:00Z">
            <w:rPr>
              <w:rFonts w:ascii="標楷體" w:hAnsi="標楷體"/>
              <w:color w:val="FF0000"/>
              <w:spacing w:val="0"/>
              <w:sz w:val="28"/>
            </w:rPr>
          </w:rPrChange>
        </w:rPr>
        <w:t>(</w:t>
      </w:r>
      <w:r w:rsidRPr="001A1040">
        <w:rPr>
          <w:rFonts w:ascii="標楷體" w:eastAsia="標楷體" w:hAnsi="標楷體" w:hint="eastAsia"/>
          <w:spacing w:val="0"/>
          <w:sz w:val="28"/>
          <w:rPrChange w:id="92" w:author="企劃處三科-陳瀅湘(shiang)" w:date="2025-12-12T16:30:00Z">
            <w:rPr>
              <w:rFonts w:ascii="標楷體" w:hAnsi="標楷體" w:hint="eastAsia"/>
              <w:color w:val="FF0000"/>
              <w:spacing w:val="0"/>
              <w:sz w:val="28"/>
            </w:rPr>
          </w:rPrChange>
        </w:rPr>
        <w:t>不同者請書明機關名稱、地址及電話</w:t>
      </w:r>
      <w:r w:rsidRPr="001A1040">
        <w:rPr>
          <w:rFonts w:ascii="標楷體" w:eastAsia="標楷體" w:hAnsi="標楷體"/>
          <w:spacing w:val="0"/>
          <w:sz w:val="28"/>
          <w:rPrChange w:id="93" w:author="企劃處三科-陳瀅湘(shiang)" w:date="2025-12-12T16:30:00Z">
            <w:rPr>
              <w:rFonts w:ascii="標楷體" w:hAnsi="標楷體"/>
              <w:color w:val="FF0000"/>
              <w:spacing w:val="0"/>
              <w:sz w:val="28"/>
            </w:rPr>
          </w:rPrChange>
        </w:rPr>
        <w:t>)</w:t>
      </w:r>
      <w:r w:rsidRPr="001A1040">
        <w:rPr>
          <w:rFonts w:ascii="標楷體" w:eastAsia="標楷體" w:hAnsi="標楷體" w:hint="eastAsia"/>
          <w:spacing w:val="0"/>
          <w:sz w:val="28"/>
          <w:rPrChange w:id="94" w:author="企劃處三科-陳瀅湘(shiang)" w:date="2025-12-12T16:30:00Z">
            <w:rPr>
              <w:rFonts w:ascii="標楷體" w:hAnsi="標楷體" w:hint="eastAsia"/>
              <w:color w:val="FF0000"/>
              <w:spacing w:val="0"/>
              <w:sz w:val="28"/>
            </w:rPr>
          </w:rPrChange>
        </w:rPr>
        <w:t>。</w:t>
      </w:r>
    </w:p>
    <w:p w14:paraId="1A43BBB5" w14:textId="229788D7" w:rsidR="00B031DB" w:rsidRPr="001A1040" w:rsidRDefault="00B031DB">
      <w:pPr>
        <w:pStyle w:val="7"/>
        <w:numPr>
          <w:ilvl w:val="0"/>
          <w:numId w:val="1"/>
          <w:numberingChange w:id="95" w:author="企劃處三科-陳瀅湘(shiang)" w:date="2025-12-12T16:30:00Z" w:original="%1:13:35:、"/>
        </w:numPr>
        <w:ind w:left="851" w:hanging="851"/>
        <w:jc w:val="both"/>
        <w:textDirection w:val="lrTbV"/>
        <w:rPr>
          <w:rFonts w:ascii="標楷體" w:eastAsia="標楷體" w:hAnsi="標楷體"/>
          <w:spacing w:val="0"/>
          <w:sz w:val="28"/>
        </w:rPr>
      </w:pPr>
      <w:r w:rsidRPr="001A1040">
        <w:rPr>
          <w:rFonts w:ascii="標楷體" w:eastAsia="標楷體" w:hAnsi="標楷體" w:hint="eastAsia"/>
          <w:spacing w:val="0"/>
          <w:sz w:val="28"/>
          <w:rPrChange w:id="96" w:author="企劃處三科-陳瀅湘(shiang)" w:date="2025-12-12T16:30:00Z">
            <w:rPr>
              <w:rFonts w:hint="eastAsia"/>
              <w:spacing w:val="0"/>
              <w:sz w:val="28"/>
            </w:rPr>
          </w:rPrChange>
        </w:rPr>
        <w:t>依採購法第</w:t>
      </w:r>
      <w:r w:rsidRPr="001A1040">
        <w:rPr>
          <w:rFonts w:ascii="標楷體" w:eastAsia="標楷體" w:hAnsi="標楷體"/>
          <w:spacing w:val="0"/>
          <w:sz w:val="28"/>
          <w:rPrChange w:id="97" w:author="企劃處三科-陳瀅湘(shiang)" w:date="2025-12-12T16:30:00Z">
            <w:rPr>
              <w:spacing w:val="0"/>
              <w:sz w:val="28"/>
            </w:rPr>
          </w:rPrChange>
        </w:rPr>
        <w:t>85</w:t>
      </w:r>
      <w:r w:rsidRPr="001A1040">
        <w:rPr>
          <w:rFonts w:ascii="標楷體" w:eastAsia="標楷體" w:hAnsi="標楷體" w:hint="eastAsia"/>
          <w:spacing w:val="0"/>
          <w:sz w:val="28"/>
          <w:rPrChange w:id="98" w:author="企劃處三科-陳瀅湘(shiang)" w:date="2025-12-12T16:30:00Z">
            <w:rPr>
              <w:rFonts w:hint="eastAsia"/>
              <w:spacing w:val="0"/>
              <w:sz w:val="28"/>
            </w:rPr>
          </w:rPrChange>
        </w:rPr>
        <w:t>條之</w:t>
      </w:r>
      <w:r w:rsidRPr="001A1040">
        <w:rPr>
          <w:rFonts w:ascii="標楷體" w:eastAsia="標楷體" w:hAnsi="標楷體"/>
          <w:spacing w:val="0"/>
          <w:sz w:val="28"/>
          <w:rPrChange w:id="99" w:author="企劃處三科-陳瀅湘(shiang)" w:date="2025-12-12T16:30:00Z">
            <w:rPr>
              <w:spacing w:val="0"/>
              <w:sz w:val="28"/>
            </w:rPr>
          </w:rPrChange>
        </w:rPr>
        <w:t>1</w:t>
      </w:r>
      <w:r w:rsidRPr="001A1040">
        <w:rPr>
          <w:rFonts w:ascii="標楷體" w:eastAsia="標楷體" w:hAnsi="標楷體" w:hint="eastAsia"/>
          <w:spacing w:val="0"/>
          <w:sz w:val="28"/>
          <w:rPrChange w:id="100" w:author="企劃處三科-陳瀅湘(shiang)" w:date="2025-12-12T16:30:00Z">
            <w:rPr>
              <w:rFonts w:hint="eastAsia"/>
              <w:spacing w:val="0"/>
              <w:sz w:val="28"/>
            </w:rPr>
          </w:rPrChange>
        </w:rPr>
        <w:t>，受理廠商履約爭議調解</w:t>
      </w:r>
      <w:r w:rsidRPr="001A1040">
        <w:rPr>
          <w:rFonts w:ascii="標楷體" w:eastAsia="標楷體" w:hAnsi="標楷體"/>
          <w:spacing w:val="0"/>
          <w:sz w:val="28"/>
          <w:rPrChange w:id="101" w:author="企劃處三科-陳瀅湘(shiang)" w:date="2025-12-12T16:30:00Z">
            <w:rPr>
              <w:spacing w:val="0"/>
              <w:sz w:val="28"/>
            </w:rPr>
          </w:rPrChange>
        </w:rPr>
        <w:t>(</w:t>
      </w:r>
      <w:r w:rsidRPr="001A1040">
        <w:rPr>
          <w:rFonts w:ascii="標楷體" w:eastAsia="標楷體" w:hAnsi="標楷體" w:hint="eastAsia"/>
          <w:spacing w:val="0"/>
          <w:sz w:val="28"/>
          <w:rPrChange w:id="102" w:author="企劃處三科-陳瀅湘(shiang)" w:date="2025-12-12T16:30:00Z">
            <w:rPr>
              <w:rFonts w:hint="eastAsia"/>
              <w:spacing w:val="0"/>
              <w:sz w:val="28"/>
            </w:rPr>
          </w:rPrChange>
        </w:rPr>
        <w:t>無金額限制</w:t>
      </w:r>
      <w:r w:rsidRPr="001A1040">
        <w:rPr>
          <w:rFonts w:ascii="標楷體" w:eastAsia="標楷體" w:hAnsi="標楷體"/>
          <w:spacing w:val="0"/>
          <w:sz w:val="28"/>
          <w:rPrChange w:id="103" w:author="企劃處三科-陳瀅湘(shiang)" w:date="2025-12-12T16:30:00Z">
            <w:rPr>
              <w:spacing w:val="0"/>
              <w:sz w:val="28"/>
            </w:rPr>
          </w:rPrChange>
        </w:rPr>
        <w:t>)</w:t>
      </w:r>
      <w:r w:rsidRPr="001A1040">
        <w:rPr>
          <w:rFonts w:ascii="標楷體" w:eastAsia="標楷體" w:hAnsi="標楷體" w:hint="eastAsia"/>
          <w:spacing w:val="0"/>
          <w:sz w:val="28"/>
          <w:rPrChange w:id="104" w:author="企劃處三科-陳瀅湘(shiang)" w:date="2025-12-12T16:30:00Z">
            <w:rPr>
              <w:rFonts w:hint="eastAsia"/>
              <w:spacing w:val="0"/>
              <w:sz w:val="28"/>
            </w:rPr>
          </w:rPrChange>
        </w:rPr>
        <w:t>之採購申訴審議委員會名稱、地址及電話：</w:t>
      </w:r>
      <w:r w:rsidR="00505ED9" w:rsidRPr="001A1040">
        <w:rPr>
          <w:rFonts w:ascii="標楷體" w:eastAsia="標楷體" w:hAnsi="標楷體" w:hint="eastAsia"/>
          <w:color w:val="FF0000"/>
          <w:spacing w:val="0"/>
          <w:sz w:val="28"/>
        </w:rPr>
        <w:t>行政院公共工程委員會採購申訴審議委員會，臺北市信義區松仁路3號9樓、電話：（02）8789-7530。</w:t>
      </w:r>
    </w:p>
    <w:p w14:paraId="3384D842" w14:textId="3DDF70E6" w:rsidR="00B031DB" w:rsidRPr="001A1040" w:rsidRDefault="00B031DB">
      <w:pPr>
        <w:pStyle w:val="7"/>
        <w:numPr>
          <w:ilvl w:val="0"/>
          <w:numId w:val="1"/>
        </w:numPr>
        <w:ind w:left="851" w:hanging="851"/>
        <w:jc w:val="both"/>
        <w:textDirection w:val="lrTbV"/>
        <w:rPr>
          <w:rFonts w:ascii="標楷體" w:eastAsia="標楷體" w:hAnsi="標楷體"/>
          <w:dstrike/>
          <w:spacing w:val="0"/>
          <w:sz w:val="28"/>
        </w:rPr>
        <w:pPrChange w:id="105" w:author="企劃處三科-陳瀅湘(shiang)" w:date="2025-12-12T16:30:00Z">
          <w:pPr>
            <w:pStyle w:val="7"/>
            <w:ind w:left="0" w:firstLine="0"/>
            <w:jc w:val="both"/>
            <w:textDirection w:val="lrTbV"/>
          </w:pPr>
        </w:pPrChange>
      </w:pPr>
      <w:r w:rsidRPr="001A1040">
        <w:rPr>
          <w:rFonts w:ascii="標楷體" w:eastAsia="標楷體" w:hAnsi="標楷體" w:hint="eastAsia"/>
          <w:spacing w:val="0"/>
          <w:sz w:val="28"/>
        </w:rPr>
        <w:t>本採購為：未</w:t>
      </w:r>
      <w:r w:rsidRPr="001A1040">
        <w:rPr>
          <w:rFonts w:ascii="標楷體" w:eastAsia="標楷體" w:hAnsi="標楷體" w:hint="eastAsia"/>
          <w:sz w:val="28"/>
        </w:rPr>
        <w:t>分批辦理</w:t>
      </w:r>
      <w:r w:rsidRPr="001A1040">
        <w:rPr>
          <w:rFonts w:ascii="標楷體" w:eastAsia="標楷體" w:hAnsi="標楷體" w:hint="eastAsia"/>
          <w:spacing w:val="0"/>
          <w:sz w:val="28"/>
        </w:rPr>
        <w:t>。</w:t>
      </w:r>
    </w:p>
    <w:p w14:paraId="0A693D16" w14:textId="01A90647" w:rsidR="00B031DB" w:rsidRPr="001A1040" w:rsidRDefault="00B031DB">
      <w:pPr>
        <w:pStyle w:val="7"/>
        <w:numPr>
          <w:ilvl w:val="0"/>
          <w:numId w:val="1"/>
        </w:numPr>
        <w:ind w:left="851" w:hanging="851"/>
        <w:jc w:val="both"/>
        <w:textDirection w:val="lrTbV"/>
        <w:rPr>
          <w:rFonts w:ascii="標楷體" w:eastAsia="標楷體" w:hAnsi="標楷體"/>
          <w:spacing w:val="0"/>
          <w:sz w:val="28"/>
        </w:rPr>
        <w:pPrChange w:id="106" w:author="企劃處三科-陳瀅湘(shiang)" w:date="2025-12-12T16:30:00Z">
          <w:pPr>
            <w:pStyle w:val="7"/>
            <w:ind w:left="1531" w:hanging="1531"/>
            <w:jc w:val="both"/>
          </w:pPr>
        </w:pPrChange>
      </w:pPr>
      <w:r w:rsidRPr="001A1040">
        <w:rPr>
          <w:rFonts w:ascii="標楷體" w:eastAsia="標楷體" w:hAnsi="標楷體" w:hint="eastAsia"/>
          <w:spacing w:val="0"/>
          <w:sz w:val="28"/>
        </w:rPr>
        <w:t>招標方式為：依採購法第49條規定公開取得書面報價或企劃書。</w:t>
      </w:r>
    </w:p>
    <w:p w14:paraId="0259380F" w14:textId="2BEDEB38" w:rsidR="00E23E25" w:rsidRPr="001A1040" w:rsidRDefault="00B031DB">
      <w:pPr>
        <w:pStyle w:val="7"/>
        <w:ind w:left="2280" w:hanging="2280"/>
        <w:jc w:val="both"/>
        <w:textDirection w:val="lrTbV"/>
        <w:rPr>
          <w:rFonts w:ascii="標楷體" w:eastAsia="標楷體" w:hAnsi="標楷體"/>
          <w:spacing w:val="0"/>
          <w:sz w:val="28"/>
        </w:rPr>
      </w:pPr>
      <w:r w:rsidRPr="001A1040">
        <w:rPr>
          <w:rFonts w:ascii="標楷體" w:eastAsia="標楷體" w:hAnsi="標楷體" w:hint="eastAsia"/>
          <w:spacing w:val="0"/>
          <w:sz w:val="28"/>
        </w:rPr>
        <w:t xml:space="preserve">        </w:t>
      </w:r>
      <w:r w:rsidR="00B0106A" w:rsidRPr="0081741A">
        <w:rPr>
          <w:rFonts w:ascii="標楷體" w:eastAsia="標楷體" w:hAnsi="標楷體"/>
          <w:b/>
          <w:color w:val="FF0000"/>
          <w:spacing w:val="0"/>
          <w:sz w:val="28"/>
        </w:rPr>
        <w:sym w:font="Wingdings 2" w:char="F052"/>
      </w:r>
      <w:bookmarkStart w:id="107" w:name="_GoBack"/>
      <w:bookmarkEnd w:id="107"/>
      <w:r w:rsidRPr="001A1040">
        <w:rPr>
          <w:rFonts w:ascii="標楷體" w:eastAsia="標楷體" w:hAnsi="標楷體" w:hint="eastAsia"/>
          <w:spacing w:val="0"/>
          <w:sz w:val="28"/>
        </w:rPr>
        <w:t>本案業經機關首長或其授權人員核准，本次公告未能取得3家以上</w:t>
      </w:r>
    </w:p>
    <w:p w14:paraId="33C83A5E" w14:textId="77777777" w:rsidR="00B031DB" w:rsidRPr="001A1040" w:rsidRDefault="00B031DB" w:rsidP="00D97ACF">
      <w:pPr>
        <w:pStyle w:val="7"/>
        <w:ind w:leftChars="580" w:left="2266" w:hangingChars="312" w:hanging="874"/>
        <w:jc w:val="both"/>
        <w:textDirection w:val="lrTbV"/>
        <w:rPr>
          <w:rFonts w:ascii="標楷體" w:eastAsia="標楷體" w:hAnsi="標楷體"/>
          <w:spacing w:val="0"/>
          <w:sz w:val="28"/>
        </w:rPr>
      </w:pPr>
      <w:r w:rsidRPr="001A1040">
        <w:rPr>
          <w:rFonts w:ascii="標楷體" w:eastAsia="標楷體" w:hAnsi="標楷體" w:hint="eastAsia"/>
          <w:spacing w:val="0"/>
          <w:sz w:val="28"/>
        </w:rPr>
        <w:t>廠商之書面報價或企劃書時，將改</w:t>
      </w:r>
      <w:proofErr w:type="gramStart"/>
      <w:r w:rsidRPr="001A1040">
        <w:rPr>
          <w:rFonts w:ascii="標楷體" w:eastAsia="標楷體" w:hAnsi="標楷體" w:hint="eastAsia"/>
          <w:spacing w:val="0"/>
          <w:sz w:val="28"/>
        </w:rPr>
        <w:t>採</w:t>
      </w:r>
      <w:proofErr w:type="gramEnd"/>
      <w:r w:rsidRPr="001A1040">
        <w:rPr>
          <w:rFonts w:ascii="標楷體" w:eastAsia="標楷體" w:hAnsi="標楷體" w:hint="eastAsia"/>
          <w:spacing w:val="0"/>
          <w:sz w:val="28"/>
        </w:rPr>
        <w:t>限制性招標方式辦理。</w:t>
      </w:r>
    </w:p>
    <w:p w14:paraId="2373F45B" w14:textId="77777777" w:rsidR="006E0C90" w:rsidRPr="001A1040" w:rsidRDefault="006E0C90" w:rsidP="006E0C90">
      <w:pPr>
        <w:pStyle w:val="7"/>
        <w:numPr>
          <w:ilvl w:val="0"/>
          <w:numId w:val="1"/>
        </w:numPr>
        <w:ind w:left="851" w:hanging="851"/>
        <w:jc w:val="both"/>
        <w:textDirection w:val="lrTbV"/>
        <w:rPr>
          <w:rFonts w:ascii="標楷體" w:eastAsia="標楷體" w:hAnsi="標楷體"/>
          <w:spacing w:val="0"/>
          <w:sz w:val="28"/>
        </w:rPr>
      </w:pPr>
      <w:r w:rsidRPr="001A1040">
        <w:rPr>
          <w:rFonts w:ascii="標楷體" w:eastAsia="標楷體" w:hAnsi="標楷體" w:hint="eastAsia"/>
          <w:spacing w:val="0"/>
          <w:sz w:val="28"/>
        </w:rPr>
        <w:t>本採購：</w:t>
      </w:r>
    </w:p>
    <w:p w14:paraId="32720720" w14:textId="6417B38A" w:rsidR="006E0C90" w:rsidRPr="001A1040" w:rsidRDefault="006E0C90">
      <w:pPr>
        <w:pStyle w:val="7"/>
        <w:ind w:left="938" w:hanging="938"/>
        <w:jc w:val="both"/>
        <w:textDirection w:val="lrTbV"/>
        <w:rPr>
          <w:rFonts w:ascii="標楷體" w:eastAsia="標楷體" w:hAnsi="標楷體"/>
          <w:spacing w:val="0"/>
          <w:sz w:val="28"/>
        </w:rPr>
        <w:pPrChange w:id="108" w:author="企劃處三科-陳瀅湘(shiang)" w:date="2025-12-12T16:30:00Z">
          <w:pPr>
            <w:pStyle w:val="7"/>
            <w:ind w:left="840" w:firstLine="0"/>
            <w:jc w:val="both"/>
            <w:textDirection w:val="lrTbV"/>
          </w:pPr>
        </w:pPrChange>
      </w:pPr>
      <w:r w:rsidRPr="001A1040">
        <w:rPr>
          <w:rFonts w:ascii="標楷體" w:eastAsia="標楷體" w:hAnsi="標楷體" w:hint="eastAsia"/>
          <w:spacing w:val="0"/>
          <w:sz w:val="28"/>
        </w:rPr>
        <w:t xml:space="preserve">　　(1)不適用我國締結之條約或協定，外國廠商：         </w:t>
      </w:r>
    </w:p>
    <w:p w14:paraId="5B8815B7" w14:textId="22AF706E" w:rsidR="006E0C90" w:rsidRPr="001A1040" w:rsidRDefault="006E0C90">
      <w:pPr>
        <w:pStyle w:val="7"/>
        <w:ind w:left="1164" w:hanging="567"/>
        <w:jc w:val="both"/>
        <w:textDirection w:val="lrTbV"/>
        <w:rPr>
          <w:rFonts w:ascii="標楷體" w:eastAsia="標楷體" w:hAnsi="標楷體"/>
          <w:spacing w:val="0"/>
          <w:sz w:val="28"/>
        </w:rPr>
        <w:pPrChange w:id="109" w:author="企劃處三科-陳瀅湘(shiang)" w:date="2025-12-12T16:30:00Z">
          <w:pPr>
            <w:pStyle w:val="7"/>
            <w:ind w:left="1800" w:hanging="1800"/>
            <w:jc w:val="both"/>
            <w:textDirection w:val="lrTbV"/>
          </w:pPr>
        </w:pPrChange>
      </w:pPr>
      <w:r w:rsidRPr="001A1040">
        <w:rPr>
          <w:rFonts w:ascii="標楷體" w:eastAsia="標楷體" w:hAnsi="標楷體" w:hint="eastAsia"/>
          <w:spacing w:val="0"/>
          <w:sz w:val="28"/>
        </w:rPr>
        <w:t xml:space="preserve">  </w:t>
      </w:r>
      <w:r w:rsidR="00C0303E" w:rsidRPr="001A1040">
        <w:rPr>
          <w:rFonts w:ascii="標楷體" w:eastAsia="標楷體" w:hAnsi="標楷體"/>
          <w:b/>
          <w:color w:val="FF0000"/>
          <w:spacing w:val="0"/>
          <w:sz w:val="28"/>
        </w:rPr>
        <w:sym w:font="Wingdings 2" w:char="F052"/>
      </w:r>
      <w:r w:rsidRPr="001A1040">
        <w:rPr>
          <w:rFonts w:ascii="標楷體" w:eastAsia="標楷體" w:hAnsi="標楷體" w:hint="eastAsia"/>
          <w:spacing w:val="0"/>
          <w:sz w:val="28"/>
        </w:rPr>
        <w:t>(1-1)不可參與投標。我國廠商所供應標的（含工程、財物及勞務）之原</w:t>
      </w:r>
      <w:proofErr w:type="gramStart"/>
      <w:r w:rsidRPr="001A1040">
        <w:rPr>
          <w:rFonts w:ascii="標楷體" w:eastAsia="標楷體" w:hAnsi="標楷體" w:hint="eastAsia"/>
          <w:spacing w:val="0"/>
          <w:sz w:val="28"/>
        </w:rPr>
        <w:t>產地須屬我國</w:t>
      </w:r>
      <w:proofErr w:type="gramEnd"/>
      <w:r w:rsidRPr="001A1040">
        <w:rPr>
          <w:rFonts w:ascii="標楷體" w:eastAsia="標楷體" w:hAnsi="標楷體" w:hint="eastAsia"/>
          <w:spacing w:val="0"/>
          <w:sz w:val="28"/>
        </w:rPr>
        <w:t>者。</w:t>
      </w:r>
    </w:p>
    <w:p w14:paraId="0EB5E513" w14:textId="32835987" w:rsidR="006E0C90" w:rsidRPr="001A1040" w:rsidRDefault="006E0C90" w:rsidP="00D97ACF">
      <w:pPr>
        <w:pStyle w:val="7"/>
        <w:ind w:leftChars="381" w:left="1163" w:hangingChars="89" w:hanging="249"/>
        <w:jc w:val="both"/>
        <w:textDirection w:val="lrTbV"/>
        <w:rPr>
          <w:rFonts w:ascii="標楷體" w:eastAsia="標楷體" w:hAnsi="標楷體"/>
          <w:spacing w:val="0"/>
          <w:sz w:val="28"/>
        </w:rPr>
      </w:pPr>
      <w:r w:rsidRPr="001A1040">
        <w:rPr>
          <w:rFonts w:ascii="標楷體" w:eastAsia="標楷體" w:hAnsi="標楷體"/>
          <w:spacing w:val="0"/>
          <w:sz w:val="28"/>
        </w:rPr>
        <w:sym w:font="Wingdings" w:char="F0A8"/>
      </w:r>
      <w:r w:rsidRPr="001A1040">
        <w:rPr>
          <w:rFonts w:ascii="標楷體" w:eastAsia="標楷體" w:hAnsi="標楷體" w:hint="eastAsia"/>
          <w:spacing w:val="0"/>
          <w:sz w:val="28"/>
        </w:rPr>
        <w:t>(1-2)</w:t>
      </w:r>
      <w:r w:rsidRPr="001A1040">
        <w:rPr>
          <w:rFonts w:ascii="標楷體" w:eastAsia="標楷體" w:hAnsi="標楷體" w:hint="eastAsia"/>
          <w:sz w:val="28"/>
        </w:rPr>
        <w:t>不可</w:t>
      </w:r>
      <w:r w:rsidRPr="001A1040">
        <w:rPr>
          <w:rFonts w:ascii="標楷體" w:eastAsia="標楷體" w:hAnsi="標楷體" w:hint="eastAsia"/>
          <w:spacing w:val="0"/>
          <w:sz w:val="28"/>
        </w:rPr>
        <w:t>參與投標。但我國廠商所供應標的（含工程、財物及勞務）之原產地</w:t>
      </w:r>
      <w:r w:rsidRPr="001A1040">
        <w:rPr>
          <w:rFonts w:ascii="標楷體" w:eastAsia="標楷體" w:hAnsi="標楷體"/>
          <w:spacing w:val="0"/>
          <w:sz w:val="28"/>
        </w:rPr>
        <w:t>得為下列外國者：</w:t>
      </w:r>
    </w:p>
    <w:p w14:paraId="7321CA56" w14:textId="5DA821B3" w:rsidR="006E0C90" w:rsidRPr="001A1040" w:rsidRDefault="006E0C90" w:rsidP="00D97ACF">
      <w:pPr>
        <w:pStyle w:val="7"/>
        <w:ind w:leftChars="381" w:left="1163" w:hangingChars="89" w:hanging="249"/>
        <w:jc w:val="both"/>
        <w:textDirection w:val="lrTbV"/>
        <w:rPr>
          <w:rFonts w:ascii="標楷體" w:eastAsia="標楷體" w:hAnsi="標楷體"/>
          <w:spacing w:val="0"/>
          <w:sz w:val="28"/>
        </w:rPr>
      </w:pPr>
      <w:r w:rsidRPr="001A1040">
        <w:rPr>
          <w:rFonts w:ascii="標楷體" w:eastAsia="標楷體" w:hAnsi="標楷體" w:hint="eastAsia"/>
          <w:spacing w:val="0"/>
          <w:sz w:val="28"/>
        </w:rPr>
        <w:t>(1-2-1)</w:t>
      </w:r>
      <w:r w:rsidRPr="001A1040">
        <w:rPr>
          <w:rFonts w:ascii="標楷體" w:eastAsia="標楷體" w:hAnsi="標楷體"/>
          <w:spacing w:val="0"/>
          <w:sz w:val="28"/>
        </w:rPr>
        <w:t>國家或地區名稱：</w:t>
      </w:r>
      <w:r w:rsidRPr="001A1040">
        <w:rPr>
          <w:rFonts w:ascii="標楷體" w:eastAsia="標楷體" w:hAnsi="標楷體"/>
          <w:spacing w:val="0"/>
          <w:sz w:val="28"/>
          <w:szCs w:val="28"/>
        </w:rPr>
        <w:t>________</w:t>
      </w:r>
      <w:r w:rsidRPr="001A1040">
        <w:rPr>
          <w:rFonts w:ascii="標楷體" w:eastAsia="標楷體" w:hAnsi="標楷體"/>
          <w:spacing w:val="0"/>
          <w:sz w:val="28"/>
        </w:rPr>
        <w:t>(未</w:t>
      </w:r>
      <w:proofErr w:type="gramStart"/>
      <w:r w:rsidRPr="001A1040">
        <w:rPr>
          <w:rFonts w:ascii="標楷體" w:eastAsia="標楷體" w:hAnsi="標楷體"/>
          <w:spacing w:val="0"/>
          <w:sz w:val="28"/>
        </w:rPr>
        <w:t>列明者即</w:t>
      </w:r>
      <w:proofErr w:type="gramEnd"/>
      <w:r w:rsidRPr="001A1040">
        <w:rPr>
          <w:rFonts w:ascii="標楷體" w:eastAsia="標楷體" w:hAnsi="標楷體"/>
          <w:spacing w:val="0"/>
          <w:sz w:val="28"/>
        </w:rPr>
        <w:t>不允許)</w:t>
      </w:r>
    </w:p>
    <w:p w14:paraId="725C4D89" w14:textId="7CB07413" w:rsidR="006E0C90" w:rsidRPr="001A1040" w:rsidRDefault="006E0C90" w:rsidP="00D97ACF">
      <w:pPr>
        <w:pStyle w:val="7"/>
        <w:tabs>
          <w:tab w:val="left" w:pos="1022"/>
        </w:tabs>
        <w:ind w:leftChars="366" w:left="1161" w:hanging="283"/>
        <w:jc w:val="both"/>
        <w:textDirection w:val="lrTbV"/>
        <w:rPr>
          <w:rFonts w:ascii="標楷體" w:eastAsia="標楷體" w:hAnsi="標楷體"/>
          <w:spacing w:val="0"/>
          <w:sz w:val="28"/>
        </w:rPr>
      </w:pPr>
      <w:r w:rsidRPr="001A1040">
        <w:rPr>
          <w:rFonts w:ascii="標楷體" w:eastAsia="標楷體" w:hAnsi="標楷體" w:hint="eastAsia"/>
          <w:spacing w:val="0"/>
          <w:sz w:val="28"/>
        </w:rPr>
        <w:t>(1-2-2)</w:t>
      </w:r>
      <w:r w:rsidRPr="001A1040">
        <w:rPr>
          <w:rFonts w:ascii="標楷體" w:eastAsia="標楷體" w:hAnsi="標楷體"/>
          <w:sz w:val="28"/>
        </w:rPr>
        <w:t>是否</w:t>
      </w:r>
      <w:r w:rsidRPr="001A1040">
        <w:rPr>
          <w:rFonts w:ascii="標楷體" w:eastAsia="標楷體" w:hAnsi="標楷體"/>
          <w:spacing w:val="0"/>
          <w:sz w:val="28"/>
        </w:rPr>
        <w:t>允許供應大陸地區標的：</w:t>
      </w:r>
      <w:proofErr w:type="gramStart"/>
      <w:r w:rsidRPr="001A1040">
        <w:rPr>
          <w:rFonts w:ascii="標楷體" w:eastAsia="標楷體" w:hAnsi="標楷體"/>
          <w:spacing w:val="0"/>
          <w:sz w:val="28"/>
        </w:rPr>
        <w:t>（</w:t>
      </w:r>
      <w:proofErr w:type="gramEnd"/>
      <w:r w:rsidRPr="001A1040">
        <w:rPr>
          <w:rFonts w:ascii="標楷體" w:eastAsia="標楷體" w:hAnsi="標楷體"/>
          <w:spacing w:val="0"/>
          <w:sz w:val="28"/>
        </w:rPr>
        <w:t>未勾選者即不允許；如允許者，須符合兩岸進口及貿易往來相關規定</w:t>
      </w:r>
      <w:proofErr w:type="gramStart"/>
      <w:r w:rsidRPr="001A1040">
        <w:rPr>
          <w:rFonts w:ascii="標楷體" w:eastAsia="標楷體" w:hAnsi="標楷體"/>
          <w:spacing w:val="0"/>
          <w:sz w:val="28"/>
        </w:rPr>
        <w:t>）</w:t>
      </w:r>
      <w:proofErr w:type="gramEnd"/>
    </w:p>
    <w:p w14:paraId="5A176A31" w14:textId="77E0CA79" w:rsidR="006E0C90" w:rsidRPr="001A1040" w:rsidRDefault="006E0C90" w:rsidP="006E0C90">
      <w:pPr>
        <w:pStyle w:val="7"/>
        <w:ind w:leftChars="485" w:left="2801" w:hanging="1637"/>
        <w:jc w:val="both"/>
        <w:textDirection w:val="lrTbV"/>
        <w:rPr>
          <w:rFonts w:ascii="標楷體" w:eastAsia="標楷體" w:hAnsi="標楷體"/>
          <w:spacing w:val="0"/>
          <w:sz w:val="28"/>
        </w:rPr>
      </w:pPr>
      <w:r w:rsidRPr="001A1040">
        <w:rPr>
          <w:rFonts w:ascii="標楷體" w:eastAsia="標楷體" w:hAnsi="標楷體"/>
          <w:spacing w:val="0"/>
          <w:sz w:val="28"/>
        </w:rPr>
        <w:sym w:font="Wingdings" w:char="F0A8"/>
      </w:r>
      <w:r w:rsidRPr="001A1040">
        <w:rPr>
          <w:rFonts w:ascii="標楷體" w:eastAsia="標楷體" w:hAnsi="標楷體"/>
          <w:spacing w:val="0"/>
          <w:sz w:val="28"/>
        </w:rPr>
        <w:t>是</w:t>
      </w:r>
    </w:p>
    <w:p w14:paraId="4F51C985" w14:textId="77777777" w:rsidR="006E0C90" w:rsidRPr="001A1040" w:rsidRDefault="006E0C90" w:rsidP="006E0C90">
      <w:pPr>
        <w:pStyle w:val="7"/>
        <w:ind w:left="1164" w:hanging="85"/>
        <w:jc w:val="both"/>
        <w:textDirection w:val="lrTbV"/>
        <w:rPr>
          <w:rFonts w:ascii="標楷體" w:eastAsia="標楷體" w:hAnsi="標楷體"/>
          <w:spacing w:val="0"/>
          <w:sz w:val="28"/>
        </w:rPr>
      </w:pPr>
      <w:r w:rsidRPr="001A1040">
        <w:rPr>
          <w:rFonts w:ascii="標楷體" w:eastAsia="標楷體" w:hAnsi="標楷體" w:hint="eastAsia"/>
          <w:spacing w:val="0"/>
          <w:sz w:val="16"/>
          <w:szCs w:val="16"/>
        </w:rPr>
        <w:t xml:space="preserve"> </w:t>
      </w:r>
      <w:r w:rsidRPr="001A1040">
        <w:rPr>
          <w:rFonts w:ascii="標楷體" w:eastAsia="標楷體" w:hAnsi="標楷體"/>
          <w:spacing w:val="0"/>
          <w:sz w:val="28"/>
        </w:rPr>
        <w:sym w:font="Wingdings" w:char="F0A8"/>
      </w:r>
      <w:proofErr w:type="gramStart"/>
      <w:r w:rsidRPr="001A1040">
        <w:rPr>
          <w:rFonts w:ascii="標楷體" w:eastAsia="標楷體" w:hAnsi="標楷體"/>
          <w:spacing w:val="0"/>
          <w:sz w:val="28"/>
        </w:rPr>
        <w:t>否</w:t>
      </w:r>
      <w:proofErr w:type="gramEnd"/>
    </w:p>
    <w:p w14:paraId="0FACC67D" w14:textId="77777777" w:rsidR="006E0C90" w:rsidRPr="001A1040" w:rsidRDefault="006E0C90" w:rsidP="006E0C90">
      <w:pPr>
        <w:pStyle w:val="7"/>
        <w:ind w:left="1077" w:hanging="1077"/>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hint="eastAsia"/>
        </w:rPr>
        <w:t xml:space="preserve">   </w:t>
      </w:r>
      <w:r w:rsidRPr="001A1040">
        <w:rPr>
          <w:rFonts w:ascii="標楷體" w:eastAsia="標楷體" w:hAnsi="標楷體"/>
          <w:spacing w:val="0"/>
          <w:sz w:val="28"/>
        </w:rPr>
        <w:sym w:font="Wingdings" w:char="F0A8"/>
      </w:r>
      <w:r w:rsidRPr="001A1040">
        <w:rPr>
          <w:rFonts w:ascii="標楷體" w:eastAsia="標楷體" w:hAnsi="標楷體" w:hint="eastAsia"/>
          <w:spacing w:val="0"/>
          <w:sz w:val="28"/>
        </w:rPr>
        <w:t>(1-3)</w:t>
      </w:r>
      <w:r w:rsidRPr="001A1040">
        <w:rPr>
          <w:rFonts w:ascii="標楷體" w:eastAsia="標楷體" w:hAnsi="標楷體"/>
          <w:spacing w:val="0"/>
          <w:sz w:val="28"/>
        </w:rPr>
        <w:t>下列外國廠商可以參與投標</w:t>
      </w:r>
      <w:r w:rsidRPr="001A1040">
        <w:rPr>
          <w:rFonts w:ascii="標楷體" w:eastAsia="標楷體" w:hAnsi="標楷體" w:hint="eastAsia"/>
          <w:spacing w:val="0"/>
          <w:sz w:val="28"/>
        </w:rPr>
        <w:t>並得公平參與</w:t>
      </w:r>
      <w:r w:rsidRPr="001A1040">
        <w:rPr>
          <w:rFonts w:ascii="標楷體" w:eastAsia="標楷體" w:hAnsi="標楷體"/>
          <w:spacing w:val="0"/>
          <w:sz w:val="28"/>
        </w:rPr>
        <w:t>：</w:t>
      </w:r>
    </w:p>
    <w:p w14:paraId="724774B6" w14:textId="77777777" w:rsidR="006E0C90" w:rsidRPr="001A1040" w:rsidRDefault="006E0C90" w:rsidP="006E0C90">
      <w:pPr>
        <w:pStyle w:val="7"/>
        <w:ind w:leftChars="381" w:left="1163" w:hangingChars="89" w:hanging="249"/>
        <w:jc w:val="both"/>
        <w:textDirection w:val="lrTbV"/>
        <w:rPr>
          <w:rFonts w:ascii="標楷體" w:eastAsia="標楷體" w:hAnsi="標楷體"/>
          <w:spacing w:val="0"/>
          <w:sz w:val="28"/>
        </w:rPr>
      </w:pPr>
      <w:r w:rsidRPr="001A1040">
        <w:rPr>
          <w:rFonts w:ascii="標楷體" w:eastAsia="標楷體" w:hAnsi="標楷體" w:hint="eastAsia"/>
          <w:spacing w:val="0"/>
          <w:sz w:val="28"/>
        </w:rPr>
        <w:t>(1-3-1)</w:t>
      </w:r>
      <w:r w:rsidRPr="001A1040">
        <w:rPr>
          <w:rFonts w:ascii="標楷體" w:eastAsia="標楷體" w:hAnsi="標楷體"/>
          <w:spacing w:val="0"/>
          <w:sz w:val="28"/>
        </w:rPr>
        <w:t>國家或</w:t>
      </w:r>
      <w:r w:rsidRPr="001A1040">
        <w:rPr>
          <w:rFonts w:ascii="標楷體" w:eastAsia="標楷體" w:hAnsi="標楷體"/>
          <w:spacing w:val="0"/>
          <w:sz w:val="28"/>
          <w:szCs w:val="28"/>
        </w:rPr>
        <w:t>地區名稱：________</w:t>
      </w:r>
      <w:r w:rsidRPr="001A1040">
        <w:rPr>
          <w:rFonts w:ascii="標楷體" w:eastAsia="標楷體" w:hAnsi="標楷體"/>
          <w:spacing w:val="0"/>
          <w:sz w:val="28"/>
        </w:rPr>
        <w:t>(未</w:t>
      </w:r>
      <w:proofErr w:type="gramStart"/>
      <w:r w:rsidRPr="001A1040">
        <w:rPr>
          <w:rFonts w:ascii="標楷體" w:eastAsia="標楷體" w:hAnsi="標楷體"/>
          <w:spacing w:val="0"/>
          <w:sz w:val="28"/>
        </w:rPr>
        <w:t>列明者即</w:t>
      </w:r>
      <w:proofErr w:type="gramEnd"/>
      <w:r w:rsidRPr="001A1040">
        <w:rPr>
          <w:rFonts w:ascii="標楷體" w:eastAsia="標楷體" w:hAnsi="標楷體"/>
          <w:spacing w:val="0"/>
          <w:sz w:val="28"/>
        </w:rPr>
        <w:t>不允許)</w:t>
      </w:r>
    </w:p>
    <w:p w14:paraId="3A555903" w14:textId="77777777" w:rsidR="006E0C90" w:rsidRPr="001A1040" w:rsidRDefault="006E0C90" w:rsidP="006E0C90">
      <w:pPr>
        <w:pStyle w:val="7"/>
        <w:tabs>
          <w:tab w:val="left" w:pos="1022"/>
        </w:tabs>
        <w:ind w:leftChars="366" w:left="1161" w:hanging="283"/>
        <w:jc w:val="both"/>
        <w:textDirection w:val="lrTbV"/>
        <w:rPr>
          <w:rFonts w:ascii="標楷體" w:eastAsia="標楷體" w:hAnsi="標楷體"/>
          <w:spacing w:val="0"/>
          <w:sz w:val="28"/>
          <w:szCs w:val="28"/>
        </w:rPr>
      </w:pPr>
      <w:r w:rsidRPr="001A1040">
        <w:rPr>
          <w:rFonts w:ascii="標楷體" w:eastAsia="標楷體" w:hAnsi="標楷體" w:hint="eastAsia"/>
          <w:spacing w:val="0"/>
          <w:sz w:val="28"/>
        </w:rPr>
        <w:t>(1-3-2)</w:t>
      </w:r>
      <w:r w:rsidRPr="001A1040">
        <w:rPr>
          <w:rFonts w:ascii="標楷體" w:eastAsia="標楷體" w:hAnsi="標楷體"/>
          <w:sz w:val="28"/>
        </w:rPr>
        <w:t>是否</w:t>
      </w:r>
      <w:r w:rsidRPr="001A1040">
        <w:rPr>
          <w:rFonts w:ascii="標楷體" w:eastAsia="標楷體" w:hAnsi="標楷體"/>
          <w:spacing w:val="0"/>
          <w:sz w:val="28"/>
          <w:szCs w:val="28"/>
        </w:rPr>
        <w:t>允許供應大陸地區標的：</w:t>
      </w:r>
      <w:proofErr w:type="gramStart"/>
      <w:r w:rsidRPr="001A1040">
        <w:rPr>
          <w:rFonts w:ascii="標楷體" w:eastAsia="標楷體" w:hAnsi="標楷體"/>
          <w:spacing w:val="0"/>
          <w:sz w:val="28"/>
          <w:szCs w:val="28"/>
        </w:rPr>
        <w:t>（</w:t>
      </w:r>
      <w:proofErr w:type="gramEnd"/>
      <w:r w:rsidRPr="001A1040">
        <w:rPr>
          <w:rFonts w:ascii="標楷體" w:eastAsia="標楷體" w:hAnsi="標楷體"/>
          <w:spacing w:val="0"/>
          <w:sz w:val="28"/>
          <w:szCs w:val="28"/>
        </w:rPr>
        <w:t>未勾選者即不允許；</w:t>
      </w:r>
      <w:r w:rsidRPr="001A1040">
        <w:rPr>
          <w:rFonts w:ascii="標楷體" w:eastAsia="標楷體" w:hAnsi="標楷體"/>
          <w:spacing w:val="0"/>
          <w:sz w:val="28"/>
        </w:rPr>
        <w:t>如允許者，須符合兩岸進口及貿易往來相關規定</w:t>
      </w:r>
      <w:proofErr w:type="gramStart"/>
      <w:r w:rsidRPr="001A1040">
        <w:rPr>
          <w:rFonts w:ascii="標楷體" w:eastAsia="標楷體" w:hAnsi="標楷體"/>
          <w:spacing w:val="0"/>
          <w:sz w:val="28"/>
          <w:szCs w:val="28"/>
        </w:rPr>
        <w:t>）</w:t>
      </w:r>
      <w:proofErr w:type="gramEnd"/>
    </w:p>
    <w:p w14:paraId="77449B55" w14:textId="77777777" w:rsidR="006E0C90" w:rsidRPr="001A1040" w:rsidRDefault="006E0C90" w:rsidP="00D97ACF">
      <w:pPr>
        <w:pStyle w:val="7"/>
        <w:ind w:leftChars="485" w:left="2801" w:hanging="1637"/>
        <w:jc w:val="both"/>
        <w:textDirection w:val="lrTbV"/>
        <w:rPr>
          <w:rFonts w:ascii="標楷體" w:eastAsia="標楷體" w:hAnsi="標楷體"/>
          <w:spacing w:val="0"/>
          <w:sz w:val="28"/>
        </w:rPr>
      </w:pPr>
      <w:r w:rsidRPr="001A1040">
        <w:rPr>
          <w:rFonts w:ascii="標楷體" w:eastAsia="標楷體" w:hAnsi="標楷體"/>
          <w:spacing w:val="0"/>
          <w:sz w:val="28"/>
        </w:rPr>
        <w:sym w:font="Wingdings" w:char="F0A8"/>
      </w:r>
      <w:r w:rsidRPr="001A1040">
        <w:rPr>
          <w:rFonts w:ascii="標楷體" w:eastAsia="標楷體" w:hAnsi="標楷體"/>
          <w:spacing w:val="0"/>
          <w:sz w:val="28"/>
        </w:rPr>
        <w:t>是</w:t>
      </w:r>
    </w:p>
    <w:p w14:paraId="1E080484" w14:textId="5149FE9F" w:rsidR="006E0C90" w:rsidRPr="001A1040" w:rsidRDefault="006E0C90" w:rsidP="00D97ACF">
      <w:pPr>
        <w:pStyle w:val="7"/>
        <w:ind w:left="1164" w:hanging="85"/>
        <w:jc w:val="both"/>
        <w:textDirection w:val="lrTbV"/>
        <w:rPr>
          <w:rFonts w:ascii="標楷體" w:eastAsia="標楷體" w:hAnsi="標楷體"/>
          <w:spacing w:val="0"/>
          <w:sz w:val="28"/>
        </w:rPr>
      </w:pPr>
      <w:r w:rsidRPr="001A1040">
        <w:rPr>
          <w:rFonts w:ascii="標楷體" w:eastAsia="標楷體" w:hAnsi="標楷體" w:hint="eastAsia"/>
          <w:spacing w:val="0"/>
          <w:sz w:val="16"/>
          <w:szCs w:val="16"/>
        </w:rPr>
        <w:t xml:space="preserve"> </w:t>
      </w:r>
      <w:r w:rsidRPr="001A1040">
        <w:rPr>
          <w:rFonts w:ascii="標楷體" w:eastAsia="標楷體" w:hAnsi="標楷體"/>
          <w:spacing w:val="0"/>
          <w:sz w:val="28"/>
        </w:rPr>
        <w:sym w:font="Wingdings" w:char="F0A8"/>
      </w:r>
      <w:proofErr w:type="gramStart"/>
      <w:r w:rsidRPr="001A1040">
        <w:rPr>
          <w:rFonts w:ascii="標楷體" w:eastAsia="標楷體" w:hAnsi="標楷體"/>
          <w:spacing w:val="0"/>
          <w:sz w:val="28"/>
        </w:rPr>
        <w:t>否</w:t>
      </w:r>
      <w:proofErr w:type="gramEnd"/>
    </w:p>
    <w:p w14:paraId="34A20083" w14:textId="4521DC90" w:rsidR="006E0C90" w:rsidRPr="001A1040" w:rsidRDefault="006E0C90">
      <w:pPr>
        <w:pStyle w:val="7"/>
        <w:ind w:left="938" w:hanging="938"/>
        <w:jc w:val="both"/>
        <w:textDirection w:val="lrTbV"/>
        <w:rPr>
          <w:rFonts w:ascii="標楷體" w:eastAsia="標楷體" w:hAnsi="標楷體"/>
          <w:spacing w:val="0"/>
          <w:sz w:val="28"/>
          <w:rPrChange w:id="110" w:author="企劃處三科-陳瀅湘(shiang)" w:date="2025-12-12T16:30:00Z">
            <w:rPr>
              <w:spacing w:val="0"/>
              <w:sz w:val="28"/>
            </w:rPr>
          </w:rPrChange>
        </w:rPr>
        <w:pPrChange w:id="111" w:author="企劃處三科-陳瀅湘(shiang)" w:date="2025-12-12T16:30:00Z">
          <w:pPr>
            <w:pStyle w:val="7"/>
            <w:spacing w:line="340" w:lineRule="exact"/>
            <w:ind w:left="840" w:firstLine="0"/>
            <w:jc w:val="both"/>
            <w:textDirection w:val="lrTbV"/>
          </w:pPr>
        </w:pPrChange>
      </w:pPr>
      <w:r w:rsidRPr="001A1040">
        <w:rPr>
          <w:rFonts w:ascii="標楷體" w:eastAsia="標楷體" w:hAnsi="標楷體" w:hint="eastAsia"/>
          <w:spacing w:val="0"/>
          <w:sz w:val="28"/>
        </w:rPr>
        <w:t xml:space="preserve">  </w:t>
      </w:r>
      <w:r w:rsidRPr="001A1040">
        <w:rPr>
          <w:rFonts w:ascii="標楷體" w:eastAsia="標楷體" w:hAnsi="標楷體" w:hint="eastAsia"/>
          <w:spacing w:val="0"/>
          <w:sz w:val="28"/>
        </w:rPr>
        <w:sym w:font="Wingdings" w:char="F0A8"/>
      </w:r>
      <w:r w:rsidRPr="001A1040">
        <w:rPr>
          <w:rFonts w:ascii="標楷體" w:eastAsia="標楷體" w:hAnsi="標楷體" w:hint="eastAsia"/>
          <w:spacing w:val="0"/>
          <w:sz w:val="28"/>
        </w:rPr>
        <w:t>(2</w:t>
      </w:r>
      <w:r w:rsidRPr="001A1040">
        <w:rPr>
          <w:rFonts w:ascii="標楷體" w:eastAsia="標楷體" w:hAnsi="標楷體"/>
          <w:spacing w:val="0"/>
          <w:sz w:val="28"/>
          <w:rPrChange w:id="112" w:author="企劃處三科-陳瀅湘(shiang)" w:date="2025-12-12T16:30:00Z">
            <w:rPr>
              <w:rFonts w:hAnsi="標楷體"/>
              <w:sz w:val="28"/>
            </w:rPr>
          </w:rPrChange>
        </w:rPr>
        <w:t>)</w:t>
      </w:r>
      <w:r w:rsidRPr="001A1040">
        <w:rPr>
          <w:rFonts w:ascii="標楷體" w:eastAsia="標楷體" w:hAnsi="標楷體"/>
          <w:spacing w:val="0"/>
          <w:sz w:val="28"/>
          <w:rPrChange w:id="113" w:author="企劃處三科-陳瀅湘(shiang)" w:date="2025-12-12T16:30:00Z">
            <w:rPr>
              <w:rFonts w:hAnsi="標楷體"/>
              <w:sz w:val="28"/>
            </w:rPr>
          </w:rPrChange>
        </w:rPr>
        <w:t>本採購</w:t>
      </w:r>
      <w:r w:rsidRPr="001A1040">
        <w:rPr>
          <w:rFonts w:ascii="標楷體" w:eastAsia="標楷體" w:hAnsi="標楷體" w:hint="eastAsia"/>
          <w:spacing w:val="0"/>
          <w:sz w:val="28"/>
          <w:rPrChange w:id="114" w:author="企劃處三科-陳瀅湘(shiang)" w:date="2025-12-12T16:30:00Z">
            <w:rPr>
              <w:rFonts w:hint="eastAsia"/>
              <w:spacing w:val="0"/>
              <w:sz w:val="28"/>
            </w:rPr>
          </w:rPrChange>
        </w:rPr>
        <w:t>廠商履約過程中下列地點倘有使用機具，且其具有聯網或無線傳輸能力之通訊組件，</w:t>
      </w:r>
      <w:proofErr w:type="gramStart"/>
      <w:r w:rsidRPr="001A1040">
        <w:rPr>
          <w:rFonts w:ascii="標楷體" w:eastAsia="標楷體" w:hAnsi="標楷體" w:hint="eastAsia"/>
          <w:spacing w:val="0"/>
          <w:sz w:val="28"/>
          <w:rPrChange w:id="115" w:author="企劃處三科-陳瀅湘(shiang)" w:date="2025-12-12T16:30:00Z">
            <w:rPr>
              <w:rFonts w:hint="eastAsia"/>
              <w:spacing w:val="0"/>
              <w:sz w:val="28"/>
            </w:rPr>
          </w:rPrChange>
        </w:rPr>
        <w:t>該組件</w:t>
      </w:r>
      <w:proofErr w:type="gramEnd"/>
      <w:r w:rsidRPr="001A1040">
        <w:rPr>
          <w:rFonts w:ascii="標楷體" w:eastAsia="標楷體" w:hAnsi="標楷體"/>
          <w:spacing w:val="0"/>
          <w:sz w:val="28"/>
          <w:rPrChange w:id="116" w:author="企劃處三科-陳瀅湘(shiang)" w:date="2025-12-12T16:30:00Z">
            <w:rPr>
              <w:spacing w:val="0"/>
              <w:sz w:val="28"/>
            </w:rPr>
          </w:rPrChange>
        </w:rPr>
        <w:t xml:space="preserve"> </w:t>
      </w:r>
      <w:r w:rsidRPr="001A1040">
        <w:rPr>
          <w:rFonts w:ascii="標楷體" w:eastAsia="標楷體" w:hAnsi="標楷體"/>
          <w:spacing w:val="0"/>
          <w:sz w:val="28"/>
          <w:rPrChange w:id="117" w:author="企劃處三科-陳瀅湘(shiang)" w:date="2025-12-12T16:30:00Z">
            <w:rPr>
              <w:spacing w:val="0"/>
              <w:sz w:val="28"/>
            </w:rPr>
          </w:rPrChange>
        </w:rPr>
        <w:sym w:font="Wingdings" w:char="F0A8"/>
      </w:r>
      <w:r w:rsidRPr="001A1040">
        <w:rPr>
          <w:rFonts w:ascii="標楷體" w:eastAsia="標楷體" w:hAnsi="標楷體" w:hint="eastAsia"/>
          <w:spacing w:val="0"/>
          <w:sz w:val="28"/>
          <w:rPrChange w:id="118" w:author="企劃處三科-陳瀅湘(shiang)" w:date="2025-12-12T16:30:00Z">
            <w:rPr>
              <w:rFonts w:hint="eastAsia"/>
              <w:spacing w:val="0"/>
              <w:sz w:val="28"/>
            </w:rPr>
          </w:rPrChange>
        </w:rPr>
        <w:t>不得為大陸廠牌；</w:t>
      </w:r>
      <w:r w:rsidRPr="001A1040">
        <w:rPr>
          <w:rFonts w:ascii="標楷體" w:eastAsia="標楷體" w:hAnsi="標楷體"/>
          <w:spacing w:val="0"/>
          <w:sz w:val="28"/>
          <w:rPrChange w:id="119" w:author="企劃處三科-陳瀅湘(shiang)" w:date="2025-12-12T16:30:00Z">
            <w:rPr>
              <w:spacing w:val="0"/>
              <w:sz w:val="28"/>
            </w:rPr>
          </w:rPrChange>
        </w:rPr>
        <w:sym w:font="Wingdings" w:char="F0A8"/>
      </w:r>
      <w:r w:rsidRPr="001A1040">
        <w:rPr>
          <w:rFonts w:ascii="標楷體" w:eastAsia="標楷體" w:hAnsi="標楷體" w:hint="eastAsia"/>
          <w:spacing w:val="0"/>
          <w:sz w:val="28"/>
          <w:rPrChange w:id="120" w:author="企劃處三科-陳瀅湘(shiang)" w:date="2025-12-12T16:30:00Z">
            <w:rPr>
              <w:rFonts w:hint="eastAsia"/>
              <w:spacing w:val="0"/>
              <w:sz w:val="28"/>
            </w:rPr>
          </w:rPrChange>
        </w:rPr>
        <w:t>原產地不得為大陸地區者。（由招標機關依個案特性或需求勾選，例如但不限於考量個案履約地點及履約過程相關保密及資安需求等級）。</w:t>
      </w:r>
    </w:p>
    <w:p w14:paraId="45FA8325" w14:textId="3F1749AB" w:rsidR="006E0C90" w:rsidRPr="001A1040" w:rsidRDefault="006E0C90" w:rsidP="006E0C90">
      <w:pPr>
        <w:pStyle w:val="7"/>
        <w:spacing w:line="380" w:lineRule="exact"/>
        <w:ind w:leftChars="400" w:left="1523" w:hangingChars="201" w:hanging="563"/>
        <w:jc w:val="both"/>
        <w:textDirection w:val="lrTbV"/>
        <w:rPr>
          <w:rFonts w:ascii="標楷體" w:eastAsia="標楷體" w:hAnsi="標楷體"/>
          <w:spacing w:val="-4"/>
          <w:sz w:val="28"/>
          <w:szCs w:val="28"/>
        </w:rPr>
      </w:pPr>
      <w:r w:rsidRPr="001A1040">
        <w:rPr>
          <w:rFonts w:ascii="標楷體" w:eastAsia="標楷體" w:hAnsi="標楷體"/>
          <w:sz w:val="28"/>
        </w:rPr>
        <w:sym w:font="Wingdings" w:char="F0A8"/>
      </w:r>
      <w:r w:rsidRPr="001A1040">
        <w:rPr>
          <w:rFonts w:ascii="標楷體" w:eastAsia="標楷體" w:hAnsi="標楷體"/>
          <w:spacing w:val="-4"/>
          <w:sz w:val="28"/>
        </w:rPr>
        <w:t xml:space="preserve"> (</w:t>
      </w:r>
      <w:r w:rsidR="0069087C" w:rsidRPr="001A1040">
        <w:rPr>
          <w:rFonts w:ascii="標楷體" w:eastAsia="標楷體" w:hAnsi="標楷體" w:hint="eastAsia"/>
          <w:spacing w:val="-4"/>
          <w:sz w:val="28"/>
          <w:szCs w:val="28"/>
        </w:rPr>
        <w:t>2</w:t>
      </w:r>
      <w:r w:rsidRPr="001A1040">
        <w:rPr>
          <w:rFonts w:ascii="標楷體" w:eastAsia="標楷體" w:hAnsi="標楷體" w:hint="eastAsia"/>
          <w:spacing w:val="-4"/>
          <w:sz w:val="28"/>
          <w:szCs w:val="28"/>
        </w:rPr>
        <w:t>-1</w:t>
      </w:r>
      <w:r w:rsidRPr="001A1040">
        <w:rPr>
          <w:rFonts w:ascii="標楷體" w:eastAsia="標楷體" w:hAnsi="標楷體"/>
          <w:spacing w:val="-4"/>
          <w:sz w:val="28"/>
          <w:szCs w:val="28"/>
        </w:rPr>
        <w:t>)</w:t>
      </w:r>
      <w:r w:rsidRPr="001A1040">
        <w:rPr>
          <w:rFonts w:ascii="標楷體" w:eastAsia="標楷體" w:hAnsi="標楷體" w:hint="eastAsia"/>
          <w:spacing w:val="-4"/>
          <w:sz w:val="28"/>
          <w:szCs w:val="28"/>
        </w:rPr>
        <w:t>全部地點。</w:t>
      </w:r>
    </w:p>
    <w:p w14:paraId="36860F50" w14:textId="7B71F84A" w:rsidR="006E0C90" w:rsidRPr="001A1040" w:rsidRDefault="006E0C90" w:rsidP="009C6594">
      <w:pPr>
        <w:pStyle w:val="7"/>
        <w:spacing w:line="380" w:lineRule="exact"/>
        <w:ind w:leftChars="400" w:left="1523" w:hangingChars="201" w:hanging="563"/>
        <w:jc w:val="both"/>
        <w:textDirection w:val="lrTbV"/>
        <w:rPr>
          <w:rFonts w:ascii="標楷體" w:eastAsia="標楷體" w:hAnsi="標楷體"/>
          <w:spacing w:val="-4"/>
          <w:sz w:val="28"/>
        </w:rPr>
      </w:pPr>
      <w:r w:rsidRPr="001A1040">
        <w:rPr>
          <w:rFonts w:ascii="標楷體" w:eastAsia="標楷體" w:hAnsi="標楷體"/>
          <w:sz w:val="28"/>
        </w:rPr>
        <w:sym w:font="Wingdings" w:char="F0A8"/>
      </w:r>
      <w:r w:rsidRPr="001A1040">
        <w:rPr>
          <w:rFonts w:ascii="標楷體" w:eastAsia="標楷體" w:hAnsi="標楷體"/>
          <w:spacing w:val="-4"/>
          <w:sz w:val="28"/>
          <w:szCs w:val="28"/>
        </w:rPr>
        <w:t xml:space="preserve"> (</w:t>
      </w:r>
      <w:r w:rsidR="0069087C" w:rsidRPr="001A1040">
        <w:rPr>
          <w:rFonts w:ascii="標楷體" w:eastAsia="標楷體" w:hAnsi="標楷體" w:hint="eastAsia"/>
          <w:spacing w:val="-4"/>
          <w:sz w:val="28"/>
          <w:szCs w:val="28"/>
        </w:rPr>
        <w:t>2</w:t>
      </w:r>
      <w:r w:rsidRPr="001A1040">
        <w:rPr>
          <w:rFonts w:ascii="標楷體" w:eastAsia="標楷體" w:hAnsi="標楷體"/>
          <w:spacing w:val="-4"/>
          <w:sz w:val="28"/>
        </w:rPr>
        <w:t>-2)</w:t>
      </w:r>
      <w:r w:rsidRPr="001A1040">
        <w:rPr>
          <w:rFonts w:ascii="標楷體" w:eastAsia="標楷體" w:hAnsi="標楷體" w:hint="eastAsia"/>
          <w:spacing w:val="-4"/>
          <w:sz w:val="28"/>
        </w:rPr>
        <w:t>部分地點：</w:t>
      </w:r>
      <w:r w:rsidRPr="001A1040">
        <w:rPr>
          <w:rFonts w:ascii="標楷體" w:eastAsia="標楷體" w:hAnsi="標楷體" w:hint="eastAsia"/>
          <w:spacing w:val="-4"/>
          <w:sz w:val="28"/>
          <w:szCs w:val="28"/>
        </w:rPr>
        <w:t>_________</w:t>
      </w:r>
      <w:r w:rsidRPr="001A1040">
        <w:rPr>
          <w:rFonts w:ascii="標楷體" w:eastAsia="標楷體" w:hAnsi="標楷體" w:hint="eastAsia"/>
          <w:spacing w:val="-4"/>
          <w:sz w:val="28"/>
        </w:rPr>
        <w:t>。</w:t>
      </w:r>
    </w:p>
    <w:p w14:paraId="500646FB" w14:textId="5594FE18" w:rsidR="006E0C90" w:rsidRPr="001A1040" w:rsidRDefault="006E0C90">
      <w:pPr>
        <w:pStyle w:val="7"/>
        <w:ind w:left="938" w:hanging="938"/>
        <w:jc w:val="both"/>
        <w:textDirection w:val="lrTbV"/>
        <w:rPr>
          <w:rFonts w:ascii="標楷體" w:hAnsi="標楷體"/>
          <w:spacing w:val="0"/>
          <w:sz w:val="28"/>
        </w:rPr>
        <w:pPrChange w:id="121" w:author="企劃處三科-陳瀅湘(shiang)" w:date="2025-12-12T16:30:00Z">
          <w:pPr>
            <w:pStyle w:val="ab"/>
            <w:spacing w:beforeLines="50" w:before="180" w:line="320" w:lineRule="exact"/>
            <w:ind w:leftChars="177" w:left="1251" w:hangingChars="295" w:hanging="826"/>
            <w:jc w:val="both"/>
          </w:pPr>
        </w:pPrChange>
      </w:pPr>
      <w:r w:rsidRPr="001A1040">
        <w:rPr>
          <w:rFonts w:ascii="標楷體" w:eastAsia="標楷體" w:hAnsi="標楷體" w:hint="eastAsia"/>
          <w:spacing w:val="0"/>
          <w:sz w:val="28"/>
        </w:rPr>
        <w:t xml:space="preserve">    (3)廠商所供應整體標的之組成項目(例如製成品之特定</w:t>
      </w:r>
      <w:r w:rsidRPr="001A1040">
        <w:rPr>
          <w:rFonts w:ascii="標楷體" w:eastAsia="標楷體" w:hAnsi="標楷體" w:hint="eastAsia"/>
          <w:sz w:val="28"/>
        </w:rPr>
        <w:t>組件</w:t>
      </w:r>
      <w:r w:rsidRPr="001A1040">
        <w:rPr>
          <w:rFonts w:ascii="標楷體" w:eastAsia="標楷體" w:hAnsi="標楷體" w:hint="eastAsia"/>
          <w:spacing w:val="0"/>
          <w:sz w:val="28"/>
        </w:rPr>
        <w:t>、工程內含</w:t>
      </w:r>
      <w:r w:rsidRPr="001A1040">
        <w:rPr>
          <w:rFonts w:ascii="標楷體" w:eastAsia="標楷體" w:hAnsi="標楷體" w:hint="eastAsia"/>
          <w:sz w:val="28"/>
        </w:rPr>
        <w:t>之</w:t>
      </w:r>
      <w:bookmarkStart w:id="122" w:name="_Hlk194681876"/>
      <w:r w:rsidRPr="001A1040">
        <w:rPr>
          <w:rFonts w:ascii="標楷體" w:eastAsia="標楷體" w:hAnsi="標楷體" w:hint="eastAsia"/>
          <w:spacing w:val="0"/>
          <w:sz w:val="28"/>
        </w:rPr>
        <w:t>材料與</w:t>
      </w:r>
      <w:r w:rsidRPr="001A1040">
        <w:rPr>
          <w:rFonts w:ascii="標楷體" w:eastAsia="標楷體" w:hAnsi="標楷體" w:hint="eastAsia"/>
          <w:sz w:val="28"/>
        </w:rPr>
        <w:t>設施</w:t>
      </w:r>
      <w:bookmarkEnd w:id="122"/>
      <w:r w:rsidRPr="001A1040">
        <w:rPr>
          <w:rFonts w:ascii="標楷體" w:eastAsia="標楷體" w:hAnsi="標楷體" w:hint="eastAsia"/>
          <w:spacing w:val="0"/>
          <w:sz w:val="28"/>
        </w:rPr>
        <w:t>)，其</w:t>
      </w:r>
      <w:bookmarkStart w:id="123" w:name="_Hlk194682257"/>
      <w:r w:rsidRPr="001A1040">
        <w:rPr>
          <w:rFonts w:ascii="標楷體" w:eastAsia="標楷體" w:hAnsi="標楷體" w:hint="eastAsia"/>
          <w:spacing w:val="0"/>
          <w:sz w:val="28"/>
        </w:rPr>
        <w:t xml:space="preserve">不允許使用大陸地區產品之項目：        </w:t>
      </w:r>
    </w:p>
    <w:bookmarkEnd w:id="123"/>
    <w:p w14:paraId="1BDDD9A3" w14:textId="77777777" w:rsidR="00B031DB" w:rsidRPr="001A1040" w:rsidRDefault="00B031DB">
      <w:pPr>
        <w:pStyle w:val="7"/>
        <w:numPr>
          <w:ilvl w:val="0"/>
          <w:numId w:val="1"/>
        </w:numPr>
        <w:ind w:left="851" w:hanging="851"/>
        <w:jc w:val="both"/>
        <w:textDirection w:val="lrTbV"/>
        <w:rPr>
          <w:rFonts w:ascii="標楷體" w:eastAsia="標楷體" w:hAnsi="標楷體"/>
          <w:spacing w:val="0"/>
          <w:sz w:val="28"/>
        </w:rPr>
      </w:pPr>
      <w:r w:rsidRPr="001A1040">
        <w:rPr>
          <w:rFonts w:ascii="標楷體" w:eastAsia="標楷體" w:hAnsi="標楷體" w:hint="eastAsia"/>
          <w:spacing w:val="0"/>
          <w:sz w:val="28"/>
        </w:rPr>
        <w:t>本採購：</w:t>
      </w:r>
    </w:p>
    <w:p w14:paraId="28F2FC83" w14:textId="66574D20" w:rsidR="00B031DB" w:rsidRPr="001A1040" w:rsidRDefault="00B031DB">
      <w:pPr>
        <w:pStyle w:val="7"/>
        <w:ind w:left="0" w:firstLine="0"/>
        <w:jc w:val="both"/>
        <w:textDirection w:val="lrTbV"/>
        <w:rPr>
          <w:rFonts w:ascii="標楷體" w:eastAsia="標楷體" w:hAnsi="標楷體"/>
          <w:spacing w:val="0"/>
          <w:sz w:val="28"/>
          <w:rPrChange w:id="124" w:author="企劃處三科-陳瀅湘(shiang)" w:date="2025-12-12T16:30:00Z">
            <w:rPr>
              <w:spacing w:val="0"/>
              <w:sz w:val="28"/>
            </w:rPr>
          </w:rPrChange>
        </w:rPr>
      </w:pPr>
      <w:r w:rsidRPr="001A1040">
        <w:rPr>
          <w:rFonts w:ascii="標楷體" w:eastAsia="標楷體" w:hAnsi="標楷體"/>
          <w:spacing w:val="0"/>
          <w:sz w:val="28"/>
        </w:rPr>
        <w:t xml:space="preserve">      </w:t>
      </w:r>
      <w:r w:rsidRPr="001A1040">
        <w:rPr>
          <w:rFonts w:ascii="標楷體" w:eastAsia="標楷體" w:hAnsi="標楷體" w:hint="eastAsia"/>
          <w:sz w:val="28"/>
        </w:rPr>
        <w:sym w:font="Wingdings" w:char="F0A8"/>
      </w:r>
      <w:r w:rsidRPr="001A1040">
        <w:rPr>
          <w:rFonts w:ascii="標楷體" w:eastAsia="標楷體" w:hAnsi="標楷體"/>
          <w:spacing w:val="0"/>
          <w:sz w:val="28"/>
        </w:rPr>
        <w:t>(</w:t>
      </w:r>
      <w:r w:rsidRPr="001A1040">
        <w:rPr>
          <w:rFonts w:ascii="標楷體" w:eastAsia="標楷體" w:hAnsi="標楷體"/>
          <w:spacing w:val="0"/>
          <w:sz w:val="28"/>
          <w:rPrChange w:id="125" w:author="企劃處三科-陳瀅湘(shiang)" w:date="2025-12-12T16:30:00Z">
            <w:rPr>
              <w:spacing w:val="0"/>
              <w:sz w:val="28"/>
            </w:rPr>
          </w:rPrChange>
        </w:rPr>
        <w:t>1)</w:t>
      </w:r>
      <w:r w:rsidRPr="001A1040">
        <w:rPr>
          <w:rFonts w:ascii="標楷體" w:eastAsia="標楷體" w:hAnsi="標楷體" w:hint="eastAsia"/>
          <w:spacing w:val="0"/>
          <w:sz w:val="28"/>
          <w:rPrChange w:id="126" w:author="企劃處三科-陳瀅湘(shiang)" w:date="2025-12-12T16:30:00Z">
            <w:rPr>
              <w:rFonts w:hint="eastAsia"/>
              <w:spacing w:val="0"/>
              <w:sz w:val="28"/>
            </w:rPr>
          </w:rPrChange>
        </w:rPr>
        <w:t>依採購法第</w:t>
      </w:r>
      <w:r w:rsidRPr="001A1040">
        <w:rPr>
          <w:rFonts w:ascii="標楷體" w:eastAsia="標楷體" w:hAnsi="標楷體"/>
          <w:spacing w:val="0"/>
          <w:sz w:val="28"/>
          <w:rPrChange w:id="127" w:author="企劃處三科-陳瀅湘(shiang)" w:date="2025-12-12T16:30:00Z">
            <w:rPr>
              <w:spacing w:val="0"/>
              <w:sz w:val="28"/>
            </w:rPr>
          </w:rPrChange>
        </w:rPr>
        <w:t>24</w:t>
      </w:r>
      <w:r w:rsidRPr="001A1040">
        <w:rPr>
          <w:rFonts w:ascii="標楷體" w:eastAsia="標楷體" w:hAnsi="標楷體" w:hint="eastAsia"/>
          <w:spacing w:val="0"/>
          <w:sz w:val="28"/>
          <w:rPrChange w:id="128" w:author="企劃處三科-陳瀅湘(shiang)" w:date="2025-12-12T16:30:00Z">
            <w:rPr>
              <w:rFonts w:hint="eastAsia"/>
              <w:spacing w:val="0"/>
              <w:sz w:val="28"/>
            </w:rPr>
          </w:rPrChange>
        </w:rPr>
        <w:t>條規定以統包辦理招標。</w:t>
      </w:r>
    </w:p>
    <w:p w14:paraId="0CCDED35" w14:textId="531BEDDD"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Change w:id="129" w:author="企劃處三科-陳瀅湘(shiang)" w:date="2025-12-12T16:30:00Z">
            <w:rPr>
              <w:spacing w:val="0"/>
              <w:sz w:val="28"/>
            </w:rPr>
          </w:rPrChange>
        </w:rPr>
        <w:t xml:space="preserve">      </w:t>
      </w:r>
      <w:r w:rsidR="000C3E7F" w:rsidRPr="001A1040">
        <w:rPr>
          <w:rFonts w:ascii="標楷體" w:eastAsia="標楷體" w:hAnsi="標楷體"/>
          <w:b/>
          <w:color w:val="FF0000"/>
          <w:spacing w:val="0"/>
          <w:sz w:val="28"/>
        </w:rPr>
        <w:sym w:font="Wingdings 2" w:char="F052"/>
      </w:r>
      <w:r w:rsidR="000C3E7F" w:rsidRPr="001A1040">
        <w:rPr>
          <w:rFonts w:ascii="標楷體" w:eastAsia="標楷體" w:hAnsi="標楷體"/>
          <w:spacing w:val="0"/>
          <w:sz w:val="28"/>
        </w:rPr>
        <w:t xml:space="preserve"> </w:t>
      </w:r>
      <w:r w:rsidRPr="001A1040">
        <w:rPr>
          <w:rFonts w:ascii="標楷體" w:eastAsia="標楷體" w:hAnsi="標楷體"/>
          <w:spacing w:val="0"/>
          <w:sz w:val="28"/>
        </w:rPr>
        <w:t>(2)</w:t>
      </w:r>
      <w:r w:rsidRPr="001A1040">
        <w:rPr>
          <w:rFonts w:ascii="標楷體" w:eastAsia="標楷體" w:hAnsi="標楷體" w:hint="eastAsia"/>
          <w:spacing w:val="0"/>
          <w:sz w:val="28"/>
        </w:rPr>
        <w:t>非以統包辦理招標。</w:t>
      </w:r>
    </w:p>
    <w:p w14:paraId="5311C5E5" w14:textId="77777777" w:rsidR="00B031DB" w:rsidRPr="001A1040" w:rsidRDefault="00B031DB">
      <w:pPr>
        <w:pStyle w:val="7"/>
        <w:numPr>
          <w:ilvl w:val="0"/>
          <w:numId w:val="1"/>
        </w:numPr>
        <w:ind w:left="794" w:hanging="794"/>
        <w:jc w:val="both"/>
        <w:textDirection w:val="lrTbV"/>
        <w:rPr>
          <w:rFonts w:ascii="標楷體" w:eastAsia="標楷體" w:hAnsi="標楷體"/>
          <w:spacing w:val="0"/>
          <w:sz w:val="28"/>
        </w:rPr>
      </w:pPr>
      <w:r w:rsidRPr="001A1040">
        <w:rPr>
          <w:rFonts w:ascii="標楷體" w:eastAsia="標楷體" w:hAnsi="標楷體" w:hint="eastAsia"/>
          <w:spacing w:val="0"/>
          <w:sz w:val="28"/>
        </w:rPr>
        <w:t>本採購：</w:t>
      </w:r>
    </w:p>
    <w:p w14:paraId="6BE1D282" w14:textId="77777777" w:rsidR="00B031DB" w:rsidRPr="001A1040" w:rsidRDefault="00B031DB">
      <w:pPr>
        <w:pStyle w:val="7"/>
        <w:ind w:left="1519" w:hanging="680"/>
        <w:jc w:val="both"/>
        <w:textDirection w:val="lrTbV"/>
        <w:rPr>
          <w:rFonts w:ascii="標楷體" w:eastAsia="標楷體" w:hAnsi="標楷體"/>
          <w:spacing w:val="0"/>
          <w:sz w:val="28"/>
        </w:rPr>
      </w:pPr>
      <w:r w:rsidRPr="001A1040">
        <w:rPr>
          <w:rFonts w:ascii="標楷體" w:eastAsia="標楷體" w:hAnsi="標楷體"/>
          <w:sz w:val="28"/>
        </w:rPr>
        <w:sym w:font="Wingdings" w:char="F0A8"/>
      </w:r>
      <w:r w:rsidRPr="001A1040">
        <w:rPr>
          <w:rFonts w:ascii="標楷體" w:eastAsia="標楷體" w:hAnsi="標楷體"/>
          <w:spacing w:val="0"/>
          <w:sz w:val="28"/>
        </w:rPr>
        <w:t>(1)</w:t>
      </w:r>
      <w:r w:rsidRPr="001A1040">
        <w:rPr>
          <w:rFonts w:ascii="標楷體" w:eastAsia="標楷體" w:hAnsi="標楷體" w:hint="eastAsia"/>
          <w:spacing w:val="0"/>
          <w:sz w:val="28"/>
        </w:rPr>
        <w:t>依採購法第</w:t>
      </w:r>
      <w:r w:rsidRPr="001A1040">
        <w:rPr>
          <w:rFonts w:ascii="標楷體" w:eastAsia="標楷體" w:hAnsi="標楷體"/>
          <w:spacing w:val="0"/>
          <w:sz w:val="28"/>
        </w:rPr>
        <w:t>25</w:t>
      </w:r>
      <w:r w:rsidRPr="001A1040">
        <w:rPr>
          <w:rFonts w:ascii="標楷體" w:eastAsia="標楷體" w:hAnsi="標楷體" w:hint="eastAsia"/>
          <w:spacing w:val="0"/>
          <w:sz w:val="28"/>
        </w:rPr>
        <w:t>條規定</w:t>
      </w:r>
      <w:r w:rsidRPr="001A1040">
        <w:rPr>
          <w:rFonts w:ascii="標楷體" w:eastAsia="標楷體" w:hAnsi="標楷體" w:hint="eastAsia"/>
          <w:sz w:val="28"/>
        </w:rPr>
        <w:t>允許廠商共同投標</w:t>
      </w:r>
      <w:r w:rsidRPr="001A1040">
        <w:rPr>
          <w:rFonts w:ascii="標楷體" w:eastAsia="標楷體" w:hAnsi="標楷體"/>
          <w:sz w:val="28"/>
        </w:rPr>
        <w:t>(</w:t>
      </w:r>
      <w:r w:rsidRPr="001A1040">
        <w:rPr>
          <w:rFonts w:ascii="標楷體" w:eastAsia="標楷體" w:hAnsi="標楷體" w:hint="eastAsia"/>
          <w:sz w:val="28"/>
        </w:rPr>
        <w:t>招標</w:t>
      </w:r>
      <w:proofErr w:type="gramStart"/>
      <w:r w:rsidRPr="001A1040">
        <w:rPr>
          <w:rFonts w:ascii="標楷體" w:eastAsia="標楷體" w:hAnsi="標楷體" w:hint="eastAsia"/>
          <w:sz w:val="28"/>
        </w:rPr>
        <w:t>文件已附共同</w:t>
      </w:r>
      <w:proofErr w:type="gramEnd"/>
      <w:r w:rsidRPr="001A1040">
        <w:rPr>
          <w:rFonts w:ascii="標楷體" w:eastAsia="標楷體" w:hAnsi="標楷體" w:hint="eastAsia"/>
          <w:sz w:val="28"/>
        </w:rPr>
        <w:t>投標協議書範本</w:t>
      </w:r>
      <w:r w:rsidRPr="001A1040">
        <w:rPr>
          <w:rFonts w:ascii="標楷體" w:eastAsia="標楷體" w:hAnsi="標楷體"/>
          <w:spacing w:val="0"/>
          <w:sz w:val="28"/>
        </w:rPr>
        <w:t>)</w:t>
      </w:r>
      <w:r w:rsidRPr="001A1040">
        <w:rPr>
          <w:rFonts w:ascii="標楷體" w:eastAsia="標楷體" w:hAnsi="標楷體" w:hint="eastAsia"/>
          <w:spacing w:val="0"/>
          <w:sz w:val="28"/>
        </w:rPr>
        <w:t>；</w:t>
      </w:r>
      <w:r w:rsidRPr="001A1040">
        <w:rPr>
          <w:rFonts w:ascii="標楷體" w:eastAsia="標楷體" w:hAnsi="標楷體" w:hint="eastAsia"/>
          <w:sz w:val="28"/>
        </w:rPr>
        <w:t>廠商家數上限為</w:t>
      </w:r>
      <w:r w:rsidRPr="001A1040">
        <w:rPr>
          <w:rFonts w:ascii="標楷體" w:eastAsia="標楷體" w:hAnsi="標楷體"/>
          <w:sz w:val="28"/>
        </w:rPr>
        <w:sym w:font="Wingdings" w:char="F0A8"/>
      </w:r>
      <w:r w:rsidRPr="001A1040">
        <w:rPr>
          <w:rFonts w:ascii="標楷體" w:eastAsia="標楷體" w:hAnsi="標楷體"/>
          <w:sz w:val="28"/>
        </w:rPr>
        <w:t>2</w:t>
      </w:r>
      <w:r w:rsidRPr="001A1040">
        <w:rPr>
          <w:rFonts w:ascii="標楷體" w:eastAsia="標楷體" w:hAnsi="標楷體" w:hint="eastAsia"/>
          <w:sz w:val="28"/>
        </w:rPr>
        <w:t>家</w:t>
      </w:r>
      <w:r w:rsidRPr="001A1040">
        <w:rPr>
          <w:rFonts w:ascii="標楷體" w:eastAsia="標楷體" w:hAnsi="標楷體" w:hint="eastAsia"/>
          <w:spacing w:val="0"/>
          <w:sz w:val="28"/>
        </w:rPr>
        <w:t>；</w:t>
      </w:r>
      <w:r w:rsidRPr="001A1040">
        <w:rPr>
          <w:rFonts w:ascii="標楷體" w:eastAsia="標楷體" w:hAnsi="標楷體"/>
          <w:sz w:val="28"/>
        </w:rPr>
        <w:sym w:font="Wingdings" w:char="F0A8"/>
      </w:r>
      <w:r w:rsidRPr="001A1040">
        <w:rPr>
          <w:rFonts w:ascii="標楷體" w:eastAsia="標楷體" w:hAnsi="標楷體"/>
          <w:sz w:val="28"/>
        </w:rPr>
        <w:t>3</w:t>
      </w:r>
      <w:r w:rsidRPr="001A1040">
        <w:rPr>
          <w:rFonts w:ascii="標楷體" w:eastAsia="標楷體" w:hAnsi="標楷體" w:hint="eastAsia"/>
          <w:sz w:val="28"/>
        </w:rPr>
        <w:t>家</w:t>
      </w:r>
      <w:r w:rsidRPr="001A1040">
        <w:rPr>
          <w:rFonts w:ascii="標楷體" w:eastAsia="標楷體" w:hAnsi="標楷體" w:hint="eastAsia"/>
          <w:spacing w:val="0"/>
          <w:sz w:val="28"/>
        </w:rPr>
        <w:t>；</w:t>
      </w:r>
      <w:r w:rsidRPr="001A1040">
        <w:rPr>
          <w:rFonts w:ascii="標楷體" w:eastAsia="標楷體" w:hAnsi="標楷體"/>
          <w:sz w:val="28"/>
        </w:rPr>
        <w:sym w:font="Wingdings" w:char="F0A8"/>
      </w:r>
      <w:r w:rsidRPr="001A1040">
        <w:rPr>
          <w:rFonts w:ascii="標楷體" w:eastAsia="標楷體" w:hAnsi="標楷體"/>
          <w:sz w:val="28"/>
        </w:rPr>
        <w:t>4</w:t>
      </w:r>
      <w:r w:rsidRPr="001A1040">
        <w:rPr>
          <w:rFonts w:ascii="標楷體" w:eastAsia="標楷體" w:hAnsi="標楷體" w:hint="eastAsia"/>
          <w:sz w:val="28"/>
        </w:rPr>
        <w:t>家</w:t>
      </w:r>
      <w:r w:rsidRPr="001A1040">
        <w:rPr>
          <w:rFonts w:ascii="標楷體" w:eastAsia="標楷體" w:hAnsi="標楷體" w:hint="eastAsia"/>
          <w:spacing w:val="0"/>
          <w:sz w:val="28"/>
        </w:rPr>
        <w:t>；</w:t>
      </w:r>
      <w:r w:rsidRPr="001A1040">
        <w:rPr>
          <w:rFonts w:ascii="標楷體" w:eastAsia="標楷體" w:hAnsi="標楷體"/>
          <w:sz w:val="28"/>
        </w:rPr>
        <w:sym w:font="Wingdings" w:char="F0A8"/>
      </w:r>
      <w:r w:rsidRPr="001A1040">
        <w:rPr>
          <w:rFonts w:ascii="標楷體" w:eastAsia="標楷體" w:hAnsi="標楷體"/>
          <w:sz w:val="28"/>
        </w:rPr>
        <w:t>5</w:t>
      </w:r>
      <w:r w:rsidRPr="001A1040">
        <w:rPr>
          <w:rFonts w:ascii="標楷體" w:eastAsia="標楷體" w:hAnsi="標楷體" w:hint="eastAsia"/>
          <w:sz w:val="28"/>
        </w:rPr>
        <w:t>家。</w:t>
      </w:r>
    </w:p>
    <w:p w14:paraId="5155A9C8" w14:textId="63A48E03" w:rsidR="00B031DB" w:rsidRPr="001A1040" w:rsidRDefault="00C0303E">
      <w:pPr>
        <w:pStyle w:val="7"/>
        <w:ind w:left="840" w:firstLine="0"/>
        <w:jc w:val="both"/>
        <w:textDirection w:val="lrTbV"/>
        <w:rPr>
          <w:rFonts w:ascii="標楷體" w:eastAsia="標楷體" w:hAnsi="標楷體"/>
          <w:spacing w:val="0"/>
          <w:sz w:val="28"/>
        </w:rPr>
      </w:pPr>
      <w:r w:rsidRPr="001A1040">
        <w:rPr>
          <w:rFonts w:ascii="標楷體" w:eastAsia="標楷體" w:hAnsi="標楷體"/>
          <w:b/>
          <w:color w:val="FF0000"/>
          <w:spacing w:val="0"/>
          <w:sz w:val="28"/>
        </w:rPr>
        <w:sym w:font="Wingdings 2" w:char="F052"/>
      </w:r>
      <w:r w:rsidRPr="001A1040">
        <w:rPr>
          <w:rFonts w:ascii="標楷體" w:eastAsia="標楷體" w:hAnsi="標楷體"/>
          <w:spacing w:val="0"/>
          <w:sz w:val="28"/>
        </w:rPr>
        <w:t xml:space="preserve"> </w:t>
      </w:r>
      <w:r w:rsidR="00B031DB" w:rsidRPr="001A1040">
        <w:rPr>
          <w:rFonts w:ascii="標楷體" w:eastAsia="標楷體" w:hAnsi="標楷體"/>
          <w:spacing w:val="0"/>
          <w:sz w:val="28"/>
        </w:rPr>
        <w:t>(2)</w:t>
      </w:r>
      <w:r w:rsidR="00B031DB" w:rsidRPr="001A1040">
        <w:rPr>
          <w:rFonts w:ascii="標楷體" w:eastAsia="標楷體" w:hAnsi="標楷體" w:hint="eastAsia"/>
          <w:spacing w:val="0"/>
          <w:sz w:val="28"/>
        </w:rPr>
        <w:t>不</w:t>
      </w:r>
      <w:r w:rsidR="00B031DB" w:rsidRPr="001A1040">
        <w:rPr>
          <w:rFonts w:ascii="標楷體" w:eastAsia="標楷體" w:hAnsi="標楷體" w:hint="eastAsia"/>
          <w:sz w:val="28"/>
        </w:rPr>
        <w:t>允許廠商共同投標。</w:t>
      </w:r>
    </w:p>
    <w:p w14:paraId="5E5F2E81" w14:textId="3AE8FDE7" w:rsidR="006E0C90" w:rsidRPr="001A1040" w:rsidRDefault="006E0C90" w:rsidP="006E0C90">
      <w:pPr>
        <w:pStyle w:val="7"/>
        <w:numPr>
          <w:ilvl w:val="0"/>
          <w:numId w:val="1"/>
        </w:numPr>
        <w:ind w:left="933" w:hangingChars="303" w:hanging="933"/>
        <w:jc w:val="both"/>
        <w:textDirection w:val="lrTbV"/>
        <w:rPr>
          <w:rFonts w:ascii="標楷體" w:eastAsia="標楷體" w:hAnsi="標楷體"/>
          <w:color w:val="000000"/>
          <w:sz w:val="28"/>
        </w:rPr>
      </w:pPr>
      <w:r w:rsidRPr="001A1040">
        <w:rPr>
          <w:rFonts w:ascii="標楷體" w:eastAsia="標楷體" w:hAnsi="標楷體" w:hint="eastAsia"/>
          <w:color w:val="000000"/>
          <w:sz w:val="28"/>
        </w:rPr>
        <w:t>廠商投標文件遞送方式：</w:t>
      </w:r>
    </w:p>
    <w:p w14:paraId="0487E455" w14:textId="77777777" w:rsidR="006E0C90" w:rsidRPr="001A1040" w:rsidRDefault="006E0C90" w:rsidP="006E0C90">
      <w:pPr>
        <w:spacing w:line="360" w:lineRule="exact"/>
        <w:ind w:leftChars="350" w:left="1828" w:hangingChars="353" w:hanging="988"/>
        <w:jc w:val="both"/>
        <w:rPr>
          <w:rFonts w:ascii="標楷體" w:eastAsia="標楷體" w:hAnsi="標楷體"/>
          <w:sz w:val="28"/>
        </w:rPr>
      </w:pPr>
      <w:r w:rsidRPr="001A1040">
        <w:rPr>
          <w:rFonts w:ascii="標楷體" w:eastAsia="標楷體" w:hAnsi="標楷體"/>
          <w:sz w:val="28"/>
        </w:rPr>
        <w:sym w:font="Wingdings" w:char="F0A8"/>
      </w:r>
      <w:r w:rsidRPr="001A1040">
        <w:rPr>
          <w:rFonts w:ascii="標楷體" w:eastAsia="標楷體" w:hAnsi="標楷體" w:hint="eastAsia"/>
          <w:sz w:val="28"/>
        </w:rPr>
        <w:t>（1）以書面方式投標。</w:t>
      </w:r>
    </w:p>
    <w:p w14:paraId="6C4F3FB5" w14:textId="0ECF5862" w:rsidR="006E0C90" w:rsidRPr="001A1040" w:rsidRDefault="006E0C90" w:rsidP="006E0C90">
      <w:pPr>
        <w:spacing w:line="360" w:lineRule="exact"/>
        <w:ind w:leftChars="350" w:left="1828" w:hangingChars="353" w:hanging="988"/>
        <w:jc w:val="both"/>
        <w:rPr>
          <w:rFonts w:ascii="標楷體" w:eastAsia="標楷體" w:hAnsi="標楷體"/>
          <w:kern w:val="0"/>
          <w:sz w:val="28"/>
        </w:rPr>
      </w:pPr>
      <w:r w:rsidRPr="001A1040">
        <w:rPr>
          <w:rFonts w:ascii="標楷體" w:eastAsia="標楷體" w:hAnsi="標楷體"/>
          <w:sz w:val="28"/>
        </w:rPr>
        <w:sym w:font="Wingdings" w:char="F0A8"/>
      </w:r>
      <w:r w:rsidRPr="001A1040">
        <w:rPr>
          <w:rFonts w:ascii="標楷體" w:eastAsia="標楷體" w:hAnsi="標楷體" w:hint="eastAsia"/>
          <w:sz w:val="28"/>
        </w:rPr>
        <w:t>（2）</w:t>
      </w:r>
      <w:r w:rsidRPr="001A1040">
        <w:rPr>
          <w:rFonts w:ascii="標楷體" w:eastAsia="標楷體" w:hAnsi="標楷體"/>
          <w:kern w:val="0"/>
          <w:sz w:val="28"/>
        </w:rPr>
        <w:t>以電子資料傳輸</w:t>
      </w:r>
      <w:r w:rsidRPr="001A1040">
        <w:rPr>
          <w:rFonts w:ascii="標楷體" w:eastAsia="標楷體" w:hAnsi="標楷體" w:hint="eastAsia"/>
          <w:sz w:val="28"/>
        </w:rPr>
        <w:t>方式投標</w:t>
      </w:r>
      <w:r w:rsidRPr="001A1040">
        <w:rPr>
          <w:rFonts w:ascii="標楷體" w:eastAsia="標楷體" w:hAnsi="標楷體" w:hint="eastAsia"/>
          <w:kern w:val="0"/>
          <w:sz w:val="28"/>
        </w:rPr>
        <w:t>：</w:t>
      </w:r>
    </w:p>
    <w:p w14:paraId="374BF0C0" w14:textId="301D693F" w:rsidR="006E0C90" w:rsidRPr="001A1040" w:rsidRDefault="006E0C90" w:rsidP="006E0C90">
      <w:pPr>
        <w:spacing w:line="360" w:lineRule="exact"/>
        <w:ind w:leftChars="350" w:left="1828" w:hangingChars="353" w:hanging="988"/>
        <w:jc w:val="both"/>
        <w:rPr>
          <w:rFonts w:ascii="標楷體" w:eastAsia="標楷體" w:hAnsi="標楷體"/>
          <w:sz w:val="28"/>
        </w:rPr>
      </w:pPr>
      <w:r w:rsidRPr="001A1040">
        <w:rPr>
          <w:rFonts w:ascii="標楷體" w:eastAsia="標楷體" w:hAnsi="標楷體" w:hint="eastAsia"/>
          <w:kern w:val="0"/>
          <w:sz w:val="28"/>
        </w:rPr>
        <w:t xml:space="preserve">　　</w:t>
      </w:r>
      <w:r w:rsidRPr="001A1040">
        <w:rPr>
          <w:rFonts w:ascii="標楷體" w:eastAsia="標楷體" w:hAnsi="標楷體"/>
          <w:sz w:val="28"/>
        </w:rPr>
        <w:sym w:font="Wingdings" w:char="F0A8"/>
      </w:r>
      <w:r w:rsidRPr="001A1040">
        <w:rPr>
          <w:rFonts w:ascii="標楷體" w:eastAsia="標楷體" w:hAnsi="標楷體" w:hint="eastAsia"/>
          <w:sz w:val="28"/>
        </w:rPr>
        <w:t>（2-1）廠商無法以電子投標，應以書面投標項目</w:t>
      </w:r>
      <w:r w:rsidRPr="001A1040">
        <w:rPr>
          <w:rFonts w:ascii="標楷體" w:eastAsia="標楷體" w:hAnsi="標楷體"/>
          <w:color w:val="000000"/>
          <w:sz w:val="28"/>
        </w:rPr>
        <w:t>(</w:t>
      </w:r>
      <w:proofErr w:type="gramStart"/>
      <w:r w:rsidRPr="001A1040">
        <w:rPr>
          <w:rFonts w:ascii="標楷體" w:eastAsia="標楷體" w:hAnsi="標楷體"/>
          <w:color w:val="000000"/>
          <w:sz w:val="28"/>
        </w:rPr>
        <w:t>無者免填</w:t>
      </w:r>
      <w:proofErr w:type="gramEnd"/>
      <w:r w:rsidRPr="001A1040">
        <w:rPr>
          <w:rFonts w:ascii="標楷體" w:eastAsia="標楷體" w:hAnsi="標楷體"/>
          <w:color w:val="000000"/>
          <w:sz w:val="28"/>
        </w:rPr>
        <w:t>)</w:t>
      </w:r>
      <w:r w:rsidRPr="001A1040">
        <w:rPr>
          <w:rFonts w:ascii="標楷體" w:eastAsia="標楷體" w:hAnsi="標楷體" w:hint="eastAsia"/>
          <w:sz w:val="28"/>
        </w:rPr>
        <w:t>：</w:t>
      </w:r>
      <w:r w:rsidR="00152941" w:rsidRPr="001A1040">
        <w:rPr>
          <w:rFonts w:ascii="標楷體" w:eastAsia="標楷體" w:hAnsi="標楷體" w:hint="eastAsia"/>
          <w:color w:val="FF0000"/>
          <w:sz w:val="28"/>
        </w:rPr>
        <w:t>本案無開放</w:t>
      </w:r>
    </w:p>
    <w:p w14:paraId="775FC219" w14:textId="77777777" w:rsidR="006E0C90" w:rsidRPr="001A1040" w:rsidRDefault="006E0C90" w:rsidP="006E0C90">
      <w:pPr>
        <w:spacing w:line="360" w:lineRule="exact"/>
        <w:ind w:leftChars="350" w:left="1828" w:hangingChars="353" w:hanging="988"/>
        <w:jc w:val="both"/>
        <w:rPr>
          <w:rFonts w:ascii="標楷體" w:eastAsia="標楷體" w:hAnsi="標楷體"/>
          <w:color w:val="FFFFFF"/>
          <w:sz w:val="28"/>
        </w:rPr>
      </w:pPr>
      <w:r w:rsidRPr="001A1040">
        <w:rPr>
          <w:rFonts w:ascii="標楷體" w:eastAsia="標楷體" w:hAnsi="標楷體" w:hint="eastAsia"/>
          <w:sz w:val="28"/>
        </w:rPr>
        <w:t xml:space="preserve">　　　 </w:t>
      </w:r>
      <w:r w:rsidR="000C4E8E" w:rsidRPr="001A1040">
        <w:rPr>
          <w:rFonts w:ascii="標楷體" w:eastAsia="標楷體" w:hAnsi="標楷體" w:hint="eastAsia"/>
          <w:sz w:val="28"/>
        </w:rPr>
        <w:t>_____________________________________________________</w:t>
      </w:r>
    </w:p>
    <w:p w14:paraId="2FA63CCF" w14:textId="76E3910A" w:rsidR="006E0C90" w:rsidRPr="001A1040" w:rsidRDefault="006E0C90" w:rsidP="009C6594">
      <w:pPr>
        <w:numPr>
          <w:numberingChange w:id="130" w:author="企劃處三科-陳瀅湘(shiang)" w:date="2025-12-12T16:30:00Z" w:original="%1:19:35:、"/>
        </w:numPr>
        <w:spacing w:line="360" w:lineRule="exact"/>
        <w:ind w:leftChars="550" w:left="1743" w:hangingChars="151" w:hanging="423"/>
        <w:jc w:val="both"/>
        <w:rPr>
          <w:rFonts w:ascii="標楷體" w:eastAsia="標楷體" w:hAnsi="標楷體"/>
          <w:sz w:val="28"/>
        </w:rPr>
      </w:pPr>
      <w:r w:rsidRPr="001A1040">
        <w:rPr>
          <w:rFonts w:ascii="標楷體" w:eastAsia="標楷體" w:hAnsi="標楷體"/>
          <w:sz w:val="28"/>
        </w:rPr>
        <w:sym w:font="Wingdings" w:char="F0A8"/>
      </w:r>
      <w:r w:rsidRPr="001A1040">
        <w:rPr>
          <w:rFonts w:ascii="標楷體" w:eastAsia="標楷體" w:hAnsi="標楷體" w:hint="eastAsia"/>
          <w:sz w:val="28"/>
        </w:rPr>
        <w:t>（2-2）廠商以</w:t>
      </w:r>
      <w:r w:rsidRPr="001A1040">
        <w:rPr>
          <w:rFonts w:ascii="標楷體" w:eastAsia="標楷體" w:hAnsi="標楷體"/>
          <w:kern w:val="0"/>
          <w:sz w:val="28"/>
        </w:rPr>
        <w:t>電子資料傳輸</w:t>
      </w:r>
      <w:r w:rsidRPr="001A1040">
        <w:rPr>
          <w:rFonts w:ascii="標楷體" w:eastAsia="標楷體" w:hAnsi="標楷體" w:hint="eastAsia"/>
          <w:kern w:val="0"/>
          <w:sz w:val="28"/>
        </w:rPr>
        <w:t>之內容，應另以書面提供予機關之項目（如有不符者，以電子傳輸資料為</w:t>
      </w:r>
      <w:proofErr w:type="gramStart"/>
      <w:r w:rsidRPr="001A1040">
        <w:rPr>
          <w:rFonts w:ascii="標楷體" w:eastAsia="標楷體" w:hAnsi="標楷體" w:hint="eastAsia"/>
          <w:kern w:val="0"/>
          <w:sz w:val="28"/>
        </w:rPr>
        <w:t>準</w:t>
      </w:r>
      <w:proofErr w:type="gramEnd"/>
      <w:r w:rsidRPr="001A1040">
        <w:rPr>
          <w:rFonts w:ascii="標楷體" w:eastAsia="標楷體" w:hAnsi="標楷體" w:hint="eastAsia"/>
          <w:kern w:val="0"/>
          <w:sz w:val="28"/>
        </w:rPr>
        <w:t>）</w:t>
      </w:r>
      <w:r w:rsidRPr="001A1040">
        <w:rPr>
          <w:rFonts w:ascii="標楷體" w:eastAsia="標楷體" w:hAnsi="標楷體" w:hint="eastAsia"/>
          <w:sz w:val="28"/>
        </w:rPr>
        <w:t>：</w:t>
      </w:r>
    </w:p>
    <w:p w14:paraId="17779144" w14:textId="77777777" w:rsidR="006E0C90" w:rsidRPr="001A1040" w:rsidRDefault="000C4E8E" w:rsidP="006E0C90">
      <w:pPr>
        <w:spacing w:line="360" w:lineRule="exact"/>
        <w:ind w:leftChars="750" w:left="2788" w:hangingChars="353" w:hanging="988"/>
        <w:jc w:val="both"/>
        <w:rPr>
          <w:rFonts w:ascii="標楷體" w:eastAsia="標楷體" w:hAnsi="標楷體"/>
          <w:color w:val="FFFFFF"/>
          <w:sz w:val="28"/>
        </w:rPr>
      </w:pPr>
      <w:r w:rsidRPr="001A1040">
        <w:rPr>
          <w:rFonts w:ascii="標楷體" w:eastAsia="標楷體" w:hAnsi="標楷體" w:hint="eastAsia"/>
          <w:sz w:val="28"/>
        </w:rPr>
        <w:t>_____________________________________________________</w:t>
      </w:r>
    </w:p>
    <w:p w14:paraId="610C9CCB" w14:textId="77777777" w:rsidR="00B031DB" w:rsidRPr="001A1040" w:rsidRDefault="00B031DB">
      <w:pPr>
        <w:pStyle w:val="7"/>
        <w:numPr>
          <w:ilvl w:val="0"/>
          <w:numId w:val="1"/>
        </w:numPr>
        <w:ind w:left="851" w:hanging="851"/>
        <w:jc w:val="both"/>
        <w:textDirection w:val="lrTbV"/>
        <w:rPr>
          <w:rFonts w:ascii="標楷體" w:eastAsia="標楷體" w:hAnsi="標楷體"/>
          <w:spacing w:val="0"/>
          <w:sz w:val="28"/>
        </w:rPr>
      </w:pPr>
      <w:r w:rsidRPr="001A1040">
        <w:rPr>
          <w:rFonts w:ascii="標楷體" w:eastAsia="標楷體" w:hAnsi="標楷體" w:hint="eastAsia"/>
          <w:sz w:val="28"/>
        </w:rPr>
        <w:t>廠商對招標文件內容有疑義者，應</w:t>
      </w:r>
      <w:r w:rsidRPr="001A1040">
        <w:rPr>
          <w:rFonts w:ascii="標楷體" w:eastAsia="標楷體" w:hAnsi="標楷體" w:hint="eastAsia"/>
          <w:spacing w:val="0"/>
          <w:sz w:val="28"/>
        </w:rPr>
        <w:t>以書面向招標機關請求釋疑之期限：</w:t>
      </w:r>
      <w:r w:rsidRPr="001A1040">
        <w:rPr>
          <w:rFonts w:ascii="標楷體" w:eastAsia="標楷體" w:hAnsi="標楷體" w:hint="eastAsia"/>
          <w:sz w:val="28"/>
        </w:rPr>
        <w:t>自公告日或邀標日起等標期之四分之一，其尾數不足</w:t>
      </w:r>
      <w:r w:rsidRPr="001A1040">
        <w:rPr>
          <w:rFonts w:ascii="標楷體" w:eastAsia="標楷體" w:hAnsi="標楷體"/>
          <w:sz w:val="28"/>
        </w:rPr>
        <w:t>1</w:t>
      </w:r>
      <w:r w:rsidRPr="001A1040">
        <w:rPr>
          <w:rFonts w:ascii="標楷體" w:eastAsia="標楷體" w:hAnsi="標楷體" w:hint="eastAsia"/>
          <w:sz w:val="28"/>
        </w:rPr>
        <w:t>日者，以</w:t>
      </w:r>
      <w:r w:rsidRPr="001A1040">
        <w:rPr>
          <w:rFonts w:ascii="標楷體" w:eastAsia="標楷體" w:hAnsi="標楷體"/>
          <w:sz w:val="28"/>
        </w:rPr>
        <w:t>1</w:t>
      </w:r>
      <w:r w:rsidRPr="001A1040">
        <w:rPr>
          <w:rFonts w:ascii="標楷體" w:eastAsia="標楷體" w:hAnsi="標楷體" w:hint="eastAsia"/>
          <w:sz w:val="28"/>
        </w:rPr>
        <w:t>日計。</w:t>
      </w:r>
    </w:p>
    <w:p w14:paraId="3BE7EF56" w14:textId="77777777" w:rsidR="00B031DB" w:rsidRPr="001A1040" w:rsidRDefault="00B031DB">
      <w:pPr>
        <w:pStyle w:val="7"/>
        <w:numPr>
          <w:ilvl w:val="0"/>
          <w:numId w:val="1"/>
        </w:numPr>
        <w:ind w:left="907" w:hanging="907"/>
        <w:jc w:val="both"/>
        <w:textDirection w:val="lrTbV"/>
        <w:rPr>
          <w:rFonts w:ascii="標楷體" w:eastAsia="標楷體" w:hAnsi="標楷體"/>
          <w:spacing w:val="6"/>
          <w:sz w:val="28"/>
        </w:rPr>
      </w:pPr>
      <w:r w:rsidRPr="001A1040">
        <w:rPr>
          <w:rFonts w:ascii="標楷體" w:eastAsia="標楷體" w:hAnsi="標楷體" w:hint="eastAsia"/>
          <w:spacing w:val="6"/>
          <w:sz w:val="28"/>
        </w:rPr>
        <w:t>機關以書面答復前條請求釋疑廠商之期限：</w:t>
      </w:r>
      <w:r w:rsidR="008A6486" w:rsidRPr="001A1040">
        <w:rPr>
          <w:rFonts w:ascii="標楷體" w:eastAsia="標楷體" w:hAnsi="標楷體" w:hint="eastAsia"/>
          <w:spacing w:val="6"/>
          <w:sz w:val="28"/>
          <w:rPrChange w:id="131" w:author="企劃處三科-陳瀅湘(shiang)" w:date="2025-12-12T16:30:00Z">
            <w:rPr>
              <w:rFonts w:ascii="標楷體" w:hAnsi="標楷體" w:hint="eastAsia"/>
              <w:color w:val="FF0000"/>
              <w:spacing w:val="6"/>
              <w:sz w:val="28"/>
            </w:rPr>
          </w:rPrChange>
        </w:rPr>
        <w:t>依採購法施行細則第</w:t>
      </w:r>
      <w:r w:rsidR="008A6486" w:rsidRPr="001A1040">
        <w:rPr>
          <w:rFonts w:ascii="標楷體" w:eastAsia="標楷體" w:hAnsi="標楷體"/>
          <w:spacing w:val="6"/>
          <w:sz w:val="28"/>
          <w:rPrChange w:id="132" w:author="企劃處三科-陳瀅湘(shiang)" w:date="2025-12-12T16:30:00Z">
            <w:rPr>
              <w:rFonts w:ascii="標楷體" w:hAnsi="標楷體"/>
              <w:color w:val="FF0000"/>
              <w:spacing w:val="6"/>
              <w:sz w:val="28"/>
            </w:rPr>
          </w:rPrChange>
        </w:rPr>
        <w:t>43</w:t>
      </w:r>
      <w:r w:rsidR="008A6486" w:rsidRPr="001A1040">
        <w:rPr>
          <w:rFonts w:ascii="標楷體" w:eastAsia="標楷體" w:hAnsi="標楷體" w:hint="eastAsia"/>
          <w:spacing w:val="6"/>
          <w:sz w:val="28"/>
          <w:rPrChange w:id="133" w:author="企劃處三科-陳瀅湘(shiang)" w:date="2025-12-12T16:30:00Z">
            <w:rPr>
              <w:rFonts w:ascii="標楷體" w:hAnsi="標楷體" w:hint="eastAsia"/>
              <w:color w:val="FF0000"/>
              <w:spacing w:val="6"/>
              <w:sz w:val="28"/>
            </w:rPr>
          </w:rPrChange>
        </w:rPr>
        <w:t>條第</w:t>
      </w:r>
      <w:r w:rsidR="008A6486" w:rsidRPr="001A1040">
        <w:rPr>
          <w:rFonts w:ascii="標楷體" w:eastAsia="標楷體" w:hAnsi="標楷體"/>
          <w:spacing w:val="6"/>
          <w:sz w:val="28"/>
          <w:rPrChange w:id="134" w:author="企劃處三科-陳瀅湘(shiang)" w:date="2025-12-12T16:30:00Z">
            <w:rPr>
              <w:rFonts w:ascii="標楷體" w:hAnsi="標楷體"/>
              <w:color w:val="FF0000"/>
              <w:spacing w:val="6"/>
              <w:sz w:val="28"/>
            </w:rPr>
          </w:rPrChange>
        </w:rPr>
        <w:t>3</w:t>
      </w:r>
      <w:r w:rsidR="008A6486" w:rsidRPr="001A1040">
        <w:rPr>
          <w:rFonts w:ascii="標楷體" w:eastAsia="標楷體" w:hAnsi="標楷體" w:hint="eastAsia"/>
          <w:spacing w:val="6"/>
          <w:sz w:val="28"/>
          <w:rPrChange w:id="135" w:author="企劃處三科-陳瀅湘(shiang)" w:date="2025-12-12T16:30:00Z">
            <w:rPr>
              <w:rFonts w:ascii="標楷體" w:hAnsi="標楷體" w:hint="eastAsia"/>
              <w:color w:val="FF0000"/>
              <w:spacing w:val="6"/>
              <w:sz w:val="28"/>
            </w:rPr>
          </w:rPrChange>
        </w:rPr>
        <w:t>項規定。</w:t>
      </w:r>
      <w:proofErr w:type="gramStart"/>
      <w:r w:rsidR="008A6486" w:rsidRPr="001A1040">
        <w:rPr>
          <w:rFonts w:ascii="標楷體" w:eastAsia="標楷體" w:hAnsi="標楷體" w:hint="eastAsia"/>
          <w:spacing w:val="6"/>
          <w:sz w:val="28"/>
          <w:rPrChange w:id="136" w:author="企劃處三科-陳瀅湘(shiang)" w:date="2025-12-12T16:30:00Z">
            <w:rPr>
              <w:rFonts w:ascii="標楷體" w:hAnsi="標楷體" w:hint="eastAsia"/>
              <w:color w:val="FF0000"/>
              <w:spacing w:val="6"/>
              <w:sz w:val="28"/>
            </w:rPr>
          </w:rPrChange>
        </w:rPr>
        <w:t>（</w:t>
      </w:r>
      <w:proofErr w:type="gramEnd"/>
      <w:r w:rsidR="008A6486" w:rsidRPr="001A1040">
        <w:rPr>
          <w:rFonts w:ascii="標楷體" w:eastAsia="標楷體" w:hAnsi="標楷體" w:hint="eastAsia"/>
          <w:spacing w:val="6"/>
          <w:sz w:val="28"/>
          <w:rPrChange w:id="137" w:author="企劃處三科-陳瀅湘(shiang)" w:date="2025-12-12T16:30:00Z">
            <w:rPr>
              <w:rFonts w:ascii="標楷體" w:hAnsi="標楷體" w:hint="eastAsia"/>
              <w:color w:val="FF0000"/>
              <w:spacing w:val="6"/>
              <w:sz w:val="28"/>
            </w:rPr>
          </w:rPrChange>
        </w:rPr>
        <w:t>機關最後釋疑之次日起算至截止投標日或資格審查截止收件日之日數，不得少於原等標期之四分之一，其未滿</w:t>
      </w:r>
      <w:r w:rsidR="008A6486" w:rsidRPr="001A1040">
        <w:rPr>
          <w:rFonts w:ascii="標楷體" w:eastAsia="標楷體" w:hAnsi="標楷體"/>
          <w:spacing w:val="6"/>
          <w:sz w:val="28"/>
          <w:rPrChange w:id="138" w:author="企劃處三科-陳瀅湘(shiang)" w:date="2025-12-12T16:30:00Z">
            <w:rPr>
              <w:rFonts w:ascii="標楷體" w:hAnsi="標楷體"/>
              <w:color w:val="FF0000"/>
              <w:spacing w:val="6"/>
              <w:sz w:val="28"/>
            </w:rPr>
          </w:rPrChange>
        </w:rPr>
        <w:t>1</w:t>
      </w:r>
      <w:r w:rsidR="008A6486" w:rsidRPr="001A1040">
        <w:rPr>
          <w:rFonts w:ascii="標楷體" w:eastAsia="標楷體" w:hAnsi="標楷體" w:hint="eastAsia"/>
          <w:spacing w:val="6"/>
          <w:sz w:val="28"/>
          <w:rPrChange w:id="139" w:author="企劃處三科-陳瀅湘(shiang)" w:date="2025-12-12T16:30:00Z">
            <w:rPr>
              <w:rFonts w:ascii="標楷體" w:hAnsi="標楷體" w:hint="eastAsia"/>
              <w:color w:val="FF0000"/>
              <w:spacing w:val="6"/>
              <w:sz w:val="28"/>
            </w:rPr>
          </w:rPrChange>
        </w:rPr>
        <w:t>日者以</w:t>
      </w:r>
      <w:r w:rsidR="008A6486" w:rsidRPr="001A1040">
        <w:rPr>
          <w:rFonts w:ascii="標楷體" w:eastAsia="標楷體" w:hAnsi="標楷體"/>
          <w:spacing w:val="6"/>
          <w:sz w:val="28"/>
          <w:rPrChange w:id="140" w:author="企劃處三科-陳瀅湘(shiang)" w:date="2025-12-12T16:30:00Z">
            <w:rPr>
              <w:rFonts w:ascii="標楷體" w:hAnsi="標楷體"/>
              <w:color w:val="FF0000"/>
              <w:spacing w:val="6"/>
              <w:sz w:val="28"/>
            </w:rPr>
          </w:rPrChange>
        </w:rPr>
        <w:t>1</w:t>
      </w:r>
      <w:r w:rsidR="008A6486" w:rsidRPr="001A1040">
        <w:rPr>
          <w:rFonts w:ascii="標楷體" w:eastAsia="標楷體" w:hAnsi="標楷體" w:hint="eastAsia"/>
          <w:spacing w:val="6"/>
          <w:sz w:val="28"/>
          <w:rPrChange w:id="141" w:author="企劃處三科-陳瀅湘(shiang)" w:date="2025-12-12T16:30:00Z">
            <w:rPr>
              <w:rFonts w:ascii="標楷體" w:hAnsi="標楷體" w:hint="eastAsia"/>
              <w:color w:val="FF0000"/>
              <w:spacing w:val="6"/>
              <w:sz w:val="28"/>
            </w:rPr>
          </w:rPrChange>
        </w:rPr>
        <w:t>日計；前述日數有不足者，截止日至少應延後至補足不足之日數。）</w:t>
      </w:r>
    </w:p>
    <w:p w14:paraId="4BD59D0B" w14:textId="77777777" w:rsidR="00B031DB" w:rsidRPr="001A1040" w:rsidRDefault="00B031DB">
      <w:pPr>
        <w:pStyle w:val="7"/>
        <w:numPr>
          <w:ilvl w:val="0"/>
          <w:numId w:val="1"/>
        </w:numPr>
        <w:ind w:left="851" w:hanging="851"/>
        <w:jc w:val="both"/>
        <w:textDirection w:val="lrTbV"/>
        <w:rPr>
          <w:rFonts w:ascii="標楷體" w:eastAsia="標楷體" w:hAnsi="標楷體"/>
          <w:spacing w:val="0"/>
          <w:sz w:val="28"/>
        </w:rPr>
      </w:pPr>
      <w:r w:rsidRPr="001A1040">
        <w:rPr>
          <w:rFonts w:ascii="標楷體" w:eastAsia="標楷體" w:hAnsi="標楷體" w:hint="eastAsia"/>
          <w:spacing w:val="0"/>
          <w:sz w:val="28"/>
        </w:rPr>
        <w:t>本採購</w:t>
      </w:r>
      <w:r w:rsidRPr="001A1040">
        <w:rPr>
          <w:rFonts w:ascii="標楷體" w:eastAsia="標楷體" w:hAnsi="標楷體" w:hint="eastAsia"/>
          <w:sz w:val="28"/>
        </w:rPr>
        <w:t>依</w:t>
      </w:r>
      <w:r w:rsidRPr="001A1040">
        <w:rPr>
          <w:rFonts w:ascii="標楷體" w:eastAsia="標楷體" w:hAnsi="標楷體" w:hint="eastAsia"/>
          <w:spacing w:val="0"/>
          <w:sz w:val="28"/>
        </w:rPr>
        <w:t>採購法第</w:t>
      </w:r>
      <w:r w:rsidRPr="001A1040">
        <w:rPr>
          <w:rFonts w:ascii="標楷體" w:eastAsia="標楷體" w:hAnsi="標楷體"/>
          <w:spacing w:val="0"/>
          <w:sz w:val="28"/>
        </w:rPr>
        <w:t>33</w:t>
      </w:r>
      <w:r w:rsidRPr="001A1040">
        <w:rPr>
          <w:rFonts w:ascii="標楷體" w:eastAsia="標楷體" w:hAnsi="標楷體" w:hint="eastAsia"/>
          <w:spacing w:val="0"/>
          <w:sz w:val="28"/>
        </w:rPr>
        <w:t>條第</w:t>
      </w:r>
      <w:r w:rsidRPr="001A1040">
        <w:rPr>
          <w:rFonts w:ascii="標楷體" w:eastAsia="標楷體" w:hAnsi="標楷體"/>
          <w:spacing w:val="0"/>
          <w:sz w:val="28"/>
        </w:rPr>
        <w:t>3</w:t>
      </w:r>
      <w:r w:rsidRPr="001A1040">
        <w:rPr>
          <w:rFonts w:ascii="標楷體" w:eastAsia="標楷體" w:hAnsi="標楷體" w:hint="eastAsia"/>
          <w:spacing w:val="0"/>
          <w:sz w:val="28"/>
        </w:rPr>
        <w:t>項：</w:t>
      </w:r>
    </w:p>
    <w:p w14:paraId="5CF690ED" w14:textId="77777777" w:rsidR="00B031DB" w:rsidRPr="001A1040" w:rsidRDefault="00B031DB">
      <w:pPr>
        <w:pStyle w:val="7"/>
        <w:ind w:left="992" w:firstLine="0"/>
        <w:jc w:val="both"/>
        <w:textDirection w:val="lrTbV"/>
        <w:rPr>
          <w:rFonts w:ascii="標楷體" w:eastAsia="標楷體" w:hAnsi="標楷體"/>
          <w:sz w:val="28"/>
          <w:rPrChange w:id="142" w:author="企劃處三科-陳瀅湘(shiang)" w:date="2025-12-12T16:30:00Z">
            <w:rPr>
              <w:sz w:val="28"/>
            </w:rPr>
          </w:rPrChange>
        </w:rPr>
      </w:pPr>
      <w:r w:rsidRPr="001A1040">
        <w:rPr>
          <w:rFonts w:ascii="標楷體" w:eastAsia="標楷體" w:hAnsi="標楷體"/>
          <w:sz w:val="28"/>
          <w:rPrChange w:id="143" w:author="企劃處三科-陳瀅湘(shiang)" w:date="2025-12-12T16:30:00Z">
            <w:rPr>
              <w:sz w:val="28"/>
            </w:rPr>
          </w:rPrChange>
        </w:rPr>
        <w:sym w:font="Wingdings" w:char="F0A8"/>
      </w:r>
      <w:r w:rsidRPr="001A1040">
        <w:rPr>
          <w:rFonts w:ascii="標楷體" w:eastAsia="標楷體" w:hAnsi="標楷體"/>
          <w:spacing w:val="0"/>
          <w:sz w:val="28"/>
          <w:rPrChange w:id="144" w:author="企劃處三科-陳瀅湘(shiang)" w:date="2025-12-12T16:30:00Z">
            <w:rPr>
              <w:spacing w:val="0"/>
              <w:sz w:val="28"/>
            </w:rPr>
          </w:rPrChange>
        </w:rPr>
        <w:t>(1)</w:t>
      </w:r>
      <w:r w:rsidRPr="001A1040">
        <w:rPr>
          <w:rFonts w:ascii="標楷體" w:eastAsia="標楷體" w:hAnsi="標楷體" w:hint="eastAsia"/>
          <w:sz w:val="28"/>
          <w:rPrChange w:id="145" w:author="企劃處三科-陳瀅湘(shiang)" w:date="2025-12-12T16:30:00Z">
            <w:rPr>
              <w:rFonts w:hint="eastAsia"/>
              <w:sz w:val="28"/>
            </w:rPr>
          </w:rPrChange>
        </w:rPr>
        <w:t>允許廠商於開標前補正非契約必要之點之文件。</w:t>
      </w:r>
    </w:p>
    <w:p w14:paraId="7A22BD72" w14:textId="7E18C236"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Change w:id="146" w:author="企劃處三科-陳瀅湘(shiang)" w:date="2025-12-12T16:30:00Z">
            <w:rPr>
              <w:spacing w:val="0"/>
              <w:sz w:val="28"/>
            </w:rPr>
          </w:rPrChange>
        </w:rPr>
        <w:t xml:space="preserve">       </w:t>
      </w:r>
      <w:r w:rsidR="004D3CA6" w:rsidRPr="001A1040">
        <w:rPr>
          <w:rFonts w:ascii="標楷體" w:eastAsia="標楷體" w:hAnsi="標楷體"/>
          <w:b/>
          <w:color w:val="FF0000"/>
          <w:sz w:val="28"/>
        </w:rPr>
        <w:sym w:font="Wingdings 2" w:char="F052"/>
      </w:r>
      <w:r w:rsidRPr="001A1040">
        <w:rPr>
          <w:rFonts w:ascii="標楷體" w:eastAsia="標楷體" w:hAnsi="標楷體"/>
          <w:spacing w:val="0"/>
          <w:sz w:val="28"/>
        </w:rPr>
        <w:t>(2)</w:t>
      </w:r>
      <w:r w:rsidRPr="001A1040">
        <w:rPr>
          <w:rFonts w:ascii="標楷體" w:eastAsia="標楷體" w:hAnsi="標楷體" w:hint="eastAsia"/>
          <w:spacing w:val="0"/>
          <w:sz w:val="28"/>
        </w:rPr>
        <w:t>不</w:t>
      </w:r>
      <w:r w:rsidRPr="001A1040">
        <w:rPr>
          <w:rFonts w:ascii="標楷體" w:eastAsia="標楷體" w:hAnsi="標楷體" w:hint="eastAsia"/>
          <w:sz w:val="28"/>
        </w:rPr>
        <w:t>允許廠商於開標前補正非契約必要之點之文件。</w:t>
      </w:r>
    </w:p>
    <w:p w14:paraId="21CAA717" w14:textId="77777777" w:rsidR="00B031DB" w:rsidRPr="001A1040" w:rsidRDefault="00B031DB">
      <w:pPr>
        <w:pStyle w:val="3"/>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本採購</w:t>
      </w:r>
      <w:r w:rsidRPr="001A1040">
        <w:rPr>
          <w:rFonts w:ascii="標楷體" w:eastAsia="標楷體" w:hAnsi="標楷體" w:hint="eastAsia"/>
          <w:sz w:val="28"/>
        </w:rPr>
        <w:t>依</w:t>
      </w:r>
      <w:r w:rsidRPr="001A1040">
        <w:rPr>
          <w:rFonts w:ascii="標楷體" w:eastAsia="標楷體" w:hAnsi="標楷體" w:hint="eastAsia"/>
          <w:spacing w:val="0"/>
          <w:sz w:val="28"/>
        </w:rPr>
        <w:t>採購法第</w:t>
      </w:r>
      <w:r w:rsidRPr="001A1040">
        <w:rPr>
          <w:rFonts w:ascii="標楷體" w:eastAsia="標楷體" w:hAnsi="標楷體"/>
          <w:spacing w:val="0"/>
          <w:sz w:val="28"/>
        </w:rPr>
        <w:t>35</w:t>
      </w:r>
      <w:r w:rsidRPr="001A1040">
        <w:rPr>
          <w:rFonts w:ascii="標楷體" w:eastAsia="標楷體" w:hAnsi="標楷體" w:hint="eastAsia"/>
          <w:spacing w:val="0"/>
          <w:sz w:val="28"/>
        </w:rPr>
        <w:t>條：</w:t>
      </w:r>
    </w:p>
    <w:p w14:paraId="7678EDC0" w14:textId="77777777" w:rsidR="00B031DB" w:rsidRPr="001A1040" w:rsidRDefault="00B031DB">
      <w:pPr>
        <w:pStyle w:val="3"/>
        <w:ind w:left="1644" w:hanging="1644"/>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(1)</w:t>
      </w:r>
      <w:r w:rsidRPr="001A1040">
        <w:rPr>
          <w:rFonts w:ascii="標楷體" w:eastAsia="標楷體" w:hAnsi="標楷體" w:hint="eastAsia"/>
          <w:sz w:val="28"/>
        </w:rPr>
        <w:t>允許廠商於在不降低原有功能條件下，可提出可縮減工期、減省經費或提高效率之替代方案（請載明允許項目）：</w:t>
      </w:r>
    </w:p>
    <w:p w14:paraId="1845DB22" w14:textId="70F5B4B4" w:rsidR="00B031DB" w:rsidRPr="001A1040" w:rsidRDefault="00B031DB">
      <w:pPr>
        <w:pStyle w:val="3"/>
        <w:ind w:left="1418" w:hanging="1418"/>
        <w:jc w:val="both"/>
        <w:textDirection w:val="lrTbV"/>
        <w:rPr>
          <w:rFonts w:ascii="標楷體" w:eastAsia="標楷體" w:hAnsi="標楷體"/>
          <w:spacing w:val="0"/>
          <w:sz w:val="28"/>
        </w:rPr>
      </w:pPr>
      <w:r w:rsidRPr="001A1040">
        <w:rPr>
          <w:rFonts w:ascii="標楷體" w:eastAsia="標楷體" w:hAnsi="標楷體" w:hint="eastAsia"/>
          <w:spacing w:val="0"/>
          <w:sz w:val="28"/>
        </w:rPr>
        <w:t xml:space="preserve">       </w:t>
      </w:r>
      <w:r w:rsidR="004268AE" w:rsidRPr="001A1040">
        <w:rPr>
          <w:rFonts w:ascii="標楷體" w:eastAsia="標楷體" w:hAnsi="標楷體"/>
          <w:b/>
          <w:color w:val="FF0000"/>
          <w:sz w:val="28"/>
        </w:rPr>
        <w:sym w:font="Wingdings 2" w:char="F052"/>
      </w:r>
      <w:r w:rsidRPr="001A1040">
        <w:rPr>
          <w:rFonts w:ascii="標楷體" w:eastAsia="標楷體" w:hAnsi="標楷體"/>
          <w:spacing w:val="0"/>
          <w:sz w:val="28"/>
        </w:rPr>
        <w:t>(2)</w:t>
      </w:r>
      <w:r w:rsidRPr="001A1040">
        <w:rPr>
          <w:rFonts w:ascii="標楷體" w:eastAsia="標楷體" w:hAnsi="標楷體" w:hint="eastAsia"/>
          <w:spacing w:val="0"/>
          <w:sz w:val="28"/>
        </w:rPr>
        <w:t>不</w:t>
      </w:r>
      <w:r w:rsidRPr="001A1040">
        <w:rPr>
          <w:rFonts w:ascii="標楷體" w:eastAsia="標楷體" w:hAnsi="標楷體" w:hint="eastAsia"/>
          <w:sz w:val="28"/>
        </w:rPr>
        <w:t>允許提出替代方案。</w:t>
      </w:r>
    </w:p>
    <w:p w14:paraId="4AF46EE8" w14:textId="72864CA8"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投標文件有效期：自投標時起至開標後</w:t>
      </w:r>
      <w:r w:rsidR="004268AE" w:rsidRPr="001A1040">
        <w:rPr>
          <w:rFonts w:ascii="標楷體" w:eastAsia="標楷體" w:hAnsi="標楷體"/>
          <w:spacing w:val="0"/>
          <w:sz w:val="28"/>
          <w:u w:val="single"/>
        </w:rPr>
        <w:t xml:space="preserve"> 30 </w:t>
      </w:r>
      <w:r w:rsidRPr="001A1040">
        <w:rPr>
          <w:rFonts w:ascii="標楷體" w:eastAsia="標楷體" w:hAnsi="標楷體"/>
          <w:spacing w:val="0"/>
          <w:sz w:val="28"/>
        </w:rPr>
        <w:t>_</w:t>
      </w:r>
      <w:r w:rsidRPr="001A1040">
        <w:rPr>
          <w:rFonts w:ascii="標楷體" w:eastAsia="標楷體" w:hAnsi="標楷體" w:hint="eastAsia"/>
          <w:spacing w:val="0"/>
          <w:sz w:val="28"/>
        </w:rPr>
        <w:t>日止。</w:t>
      </w:r>
      <w:r w:rsidR="00896CBA" w:rsidRPr="001A1040">
        <w:rPr>
          <w:rFonts w:ascii="標楷體" w:eastAsia="標楷體" w:hAnsi="標楷體" w:hint="eastAsia"/>
          <w:spacing w:val="0"/>
          <w:sz w:val="28"/>
        </w:rPr>
        <w:t>如機關無法於前開</w:t>
      </w:r>
      <w:proofErr w:type="gramStart"/>
      <w:r w:rsidR="00896CBA" w:rsidRPr="001A1040">
        <w:rPr>
          <w:rFonts w:ascii="標楷體" w:eastAsia="標楷體" w:hAnsi="標楷體" w:hint="eastAsia"/>
          <w:spacing w:val="0"/>
          <w:sz w:val="28"/>
        </w:rPr>
        <w:t>有效期內決標</w:t>
      </w:r>
      <w:proofErr w:type="gramEnd"/>
      <w:r w:rsidR="00896CBA" w:rsidRPr="001A1040">
        <w:rPr>
          <w:rFonts w:ascii="標楷體" w:eastAsia="標楷體" w:hAnsi="標楷體" w:hint="eastAsia"/>
          <w:spacing w:val="0"/>
          <w:sz w:val="28"/>
        </w:rPr>
        <w:t>，得於</w:t>
      </w:r>
      <w:proofErr w:type="gramStart"/>
      <w:r w:rsidR="00896CBA" w:rsidRPr="001A1040">
        <w:rPr>
          <w:rFonts w:ascii="標楷體" w:eastAsia="標楷體" w:hAnsi="標楷體" w:hint="eastAsia"/>
          <w:spacing w:val="0"/>
          <w:sz w:val="28"/>
        </w:rPr>
        <w:t>必要時洽請</w:t>
      </w:r>
      <w:proofErr w:type="gramEnd"/>
      <w:r w:rsidR="00896CBA" w:rsidRPr="001A1040">
        <w:rPr>
          <w:rFonts w:ascii="標楷體" w:eastAsia="標楷體" w:hAnsi="標楷體" w:hint="eastAsia"/>
          <w:spacing w:val="0"/>
          <w:sz w:val="28"/>
        </w:rPr>
        <w:t>廠商延長投標文件之有效期。</w:t>
      </w:r>
    </w:p>
    <w:p w14:paraId="1E4FA608"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廠商應遞送</w:t>
      </w:r>
      <w:r w:rsidRPr="001A1040">
        <w:rPr>
          <w:rFonts w:ascii="標楷體" w:eastAsia="標楷體" w:hAnsi="標楷體" w:hint="eastAsia"/>
          <w:sz w:val="28"/>
        </w:rPr>
        <w:t>投標文件份數</w:t>
      </w:r>
      <w:r w:rsidRPr="001A1040">
        <w:rPr>
          <w:rFonts w:ascii="標楷體" w:eastAsia="標楷體" w:hAnsi="標楷體" w:hint="eastAsia"/>
          <w:spacing w:val="0"/>
          <w:sz w:val="28"/>
        </w:rPr>
        <w:t>：</w:t>
      </w:r>
    </w:p>
    <w:p w14:paraId="70A13C06" w14:textId="74E35975" w:rsidR="00B031DB" w:rsidRPr="001A1040" w:rsidRDefault="00B031DB">
      <w:pPr>
        <w:pStyle w:val="7"/>
        <w:ind w:left="0" w:firstLine="0"/>
        <w:jc w:val="both"/>
        <w:textDirection w:val="lrTbV"/>
        <w:rPr>
          <w:rFonts w:ascii="標楷體" w:eastAsia="標楷體" w:hAnsi="標楷體"/>
          <w:spacing w:val="0"/>
          <w:sz w:val="28"/>
          <w:rPrChange w:id="147" w:author="企劃處三科-陳瀅湘(shiang)" w:date="2025-12-12T16:30:00Z">
            <w:rPr>
              <w:spacing w:val="0"/>
              <w:sz w:val="28"/>
            </w:rPr>
          </w:rPrChange>
        </w:rPr>
      </w:pPr>
      <w:r w:rsidRPr="001A1040">
        <w:rPr>
          <w:rFonts w:ascii="標楷體" w:eastAsia="標楷體" w:hAnsi="標楷體"/>
          <w:spacing w:val="0"/>
          <w:sz w:val="28"/>
        </w:rPr>
        <w:t xml:space="preserve">       </w:t>
      </w:r>
      <w:r w:rsidR="00D44FA3" w:rsidRPr="001A1040">
        <w:rPr>
          <w:rFonts w:ascii="標楷體" w:eastAsia="標楷體" w:hAnsi="標楷體"/>
          <w:b/>
          <w:color w:val="FF0000"/>
          <w:sz w:val="28"/>
        </w:rPr>
        <w:sym w:font="Wingdings 2" w:char="F052"/>
      </w:r>
      <w:r w:rsidR="00D44FA3" w:rsidRPr="001A1040">
        <w:rPr>
          <w:rFonts w:ascii="標楷體" w:eastAsia="標楷體" w:hAnsi="標楷體"/>
          <w:spacing w:val="0"/>
          <w:sz w:val="28"/>
        </w:rPr>
        <w:t xml:space="preserve"> </w:t>
      </w:r>
      <w:r w:rsidRPr="001A1040">
        <w:rPr>
          <w:rFonts w:ascii="標楷體" w:eastAsia="標楷體" w:hAnsi="標楷體"/>
          <w:spacing w:val="0"/>
          <w:sz w:val="28"/>
        </w:rPr>
        <w:t>(</w:t>
      </w:r>
      <w:r w:rsidRPr="001A1040">
        <w:rPr>
          <w:rFonts w:ascii="標楷體" w:eastAsia="標楷體" w:hAnsi="標楷體"/>
          <w:spacing w:val="0"/>
          <w:sz w:val="28"/>
          <w:rPrChange w:id="148" w:author="企劃處三科-陳瀅湘(shiang)" w:date="2025-12-12T16:30:00Z">
            <w:rPr>
              <w:spacing w:val="0"/>
              <w:sz w:val="28"/>
            </w:rPr>
          </w:rPrChange>
        </w:rPr>
        <w:t>1)1</w:t>
      </w:r>
      <w:r w:rsidRPr="001A1040">
        <w:rPr>
          <w:rFonts w:ascii="標楷體" w:eastAsia="標楷體" w:hAnsi="標楷體" w:hint="eastAsia"/>
          <w:spacing w:val="0"/>
          <w:sz w:val="28"/>
          <w:rPrChange w:id="149" w:author="企劃處三科-陳瀅湘(shiang)" w:date="2025-12-12T16:30:00Z">
            <w:rPr>
              <w:rFonts w:hint="eastAsia"/>
              <w:spacing w:val="0"/>
              <w:sz w:val="28"/>
            </w:rPr>
          </w:rPrChange>
        </w:rPr>
        <w:t>式</w:t>
      </w:r>
      <w:r w:rsidRPr="001A1040">
        <w:rPr>
          <w:rFonts w:ascii="標楷體" w:eastAsia="標楷體" w:hAnsi="標楷體"/>
          <w:spacing w:val="0"/>
          <w:sz w:val="28"/>
          <w:rPrChange w:id="150" w:author="企劃處三科-陳瀅湘(shiang)" w:date="2025-12-12T16:30:00Z">
            <w:rPr>
              <w:spacing w:val="0"/>
              <w:sz w:val="28"/>
            </w:rPr>
          </w:rPrChange>
        </w:rPr>
        <w:t>1</w:t>
      </w:r>
      <w:r w:rsidRPr="001A1040">
        <w:rPr>
          <w:rFonts w:ascii="標楷體" w:eastAsia="標楷體" w:hAnsi="標楷體" w:hint="eastAsia"/>
          <w:spacing w:val="0"/>
          <w:sz w:val="28"/>
          <w:rPrChange w:id="151" w:author="企劃處三科-陳瀅湘(shiang)" w:date="2025-12-12T16:30:00Z">
            <w:rPr>
              <w:rFonts w:hint="eastAsia"/>
              <w:spacing w:val="0"/>
              <w:sz w:val="28"/>
            </w:rPr>
          </w:rPrChange>
        </w:rPr>
        <w:t>份。</w:t>
      </w:r>
    </w:p>
    <w:p w14:paraId="74889814" w14:textId="77777777" w:rsidR="00B031DB" w:rsidRPr="001A1040" w:rsidRDefault="00B031DB">
      <w:pPr>
        <w:pStyle w:val="7"/>
        <w:ind w:left="0" w:firstLine="0"/>
        <w:jc w:val="both"/>
        <w:textDirection w:val="lrTbV"/>
        <w:rPr>
          <w:rFonts w:ascii="標楷體" w:eastAsia="標楷體" w:hAnsi="標楷體"/>
          <w:spacing w:val="0"/>
          <w:sz w:val="28"/>
          <w:rPrChange w:id="152" w:author="企劃處三科-陳瀅湘(shiang)" w:date="2025-12-12T16:30:00Z">
            <w:rPr>
              <w:spacing w:val="0"/>
              <w:sz w:val="28"/>
            </w:rPr>
          </w:rPrChange>
        </w:rPr>
      </w:pPr>
      <w:r w:rsidRPr="001A1040">
        <w:rPr>
          <w:rFonts w:ascii="標楷體" w:eastAsia="標楷體" w:hAnsi="標楷體"/>
          <w:spacing w:val="0"/>
          <w:sz w:val="28"/>
          <w:rPrChange w:id="153" w:author="企劃處三科-陳瀅湘(shiang)" w:date="2025-12-12T16:30:00Z">
            <w:rPr>
              <w:spacing w:val="0"/>
              <w:sz w:val="28"/>
            </w:rPr>
          </w:rPrChange>
        </w:rPr>
        <w:t xml:space="preserve">       </w:t>
      </w:r>
      <w:r w:rsidRPr="001A1040">
        <w:rPr>
          <w:rFonts w:ascii="標楷體" w:eastAsia="標楷體" w:hAnsi="標楷體"/>
          <w:sz w:val="28"/>
          <w:rPrChange w:id="154" w:author="企劃處三科-陳瀅湘(shiang)" w:date="2025-12-12T16:30:00Z">
            <w:rPr>
              <w:sz w:val="28"/>
            </w:rPr>
          </w:rPrChange>
        </w:rPr>
        <w:sym w:font="Wingdings" w:char="F0A8"/>
      </w:r>
      <w:r w:rsidRPr="001A1040">
        <w:rPr>
          <w:rFonts w:ascii="標楷體" w:eastAsia="標楷體" w:hAnsi="標楷體"/>
          <w:spacing w:val="0"/>
          <w:sz w:val="28"/>
          <w:rPrChange w:id="155" w:author="企劃處三科-陳瀅湘(shiang)" w:date="2025-12-12T16:30:00Z">
            <w:rPr>
              <w:spacing w:val="0"/>
              <w:sz w:val="28"/>
            </w:rPr>
          </w:rPrChange>
        </w:rPr>
        <w:t>(2)1</w:t>
      </w:r>
      <w:r w:rsidRPr="001A1040">
        <w:rPr>
          <w:rFonts w:ascii="標楷體" w:eastAsia="標楷體" w:hAnsi="標楷體" w:hint="eastAsia"/>
          <w:spacing w:val="0"/>
          <w:sz w:val="28"/>
          <w:rPrChange w:id="156" w:author="企劃處三科-陳瀅湘(shiang)" w:date="2025-12-12T16:30:00Z">
            <w:rPr>
              <w:rFonts w:hint="eastAsia"/>
              <w:spacing w:val="0"/>
              <w:sz w:val="28"/>
            </w:rPr>
          </w:rPrChange>
        </w:rPr>
        <w:t>式</w:t>
      </w:r>
      <w:r w:rsidRPr="001A1040">
        <w:rPr>
          <w:rFonts w:ascii="標楷體" w:eastAsia="標楷體" w:hAnsi="標楷體"/>
          <w:spacing w:val="0"/>
          <w:sz w:val="28"/>
          <w:rPrChange w:id="157" w:author="企劃處三科-陳瀅湘(shiang)" w:date="2025-12-12T16:30:00Z">
            <w:rPr>
              <w:spacing w:val="0"/>
              <w:sz w:val="28"/>
            </w:rPr>
          </w:rPrChange>
        </w:rPr>
        <w:t>2</w:t>
      </w:r>
      <w:r w:rsidRPr="001A1040">
        <w:rPr>
          <w:rFonts w:ascii="標楷體" w:eastAsia="標楷體" w:hAnsi="標楷體" w:hint="eastAsia"/>
          <w:spacing w:val="0"/>
          <w:sz w:val="28"/>
          <w:rPrChange w:id="158" w:author="企劃處三科-陳瀅湘(shiang)" w:date="2025-12-12T16:30:00Z">
            <w:rPr>
              <w:rFonts w:hint="eastAsia"/>
              <w:spacing w:val="0"/>
              <w:sz w:val="28"/>
            </w:rPr>
          </w:rPrChange>
        </w:rPr>
        <w:t>份。</w:t>
      </w:r>
    </w:p>
    <w:p w14:paraId="373F38AB" w14:textId="77777777" w:rsidR="00B031DB" w:rsidRPr="001A1040" w:rsidRDefault="00B031DB">
      <w:pPr>
        <w:pStyle w:val="7"/>
        <w:ind w:left="0" w:firstLine="0"/>
        <w:jc w:val="both"/>
        <w:textDirection w:val="lrTbV"/>
        <w:rPr>
          <w:rFonts w:ascii="標楷體" w:eastAsia="標楷體" w:hAnsi="標楷體"/>
          <w:spacing w:val="0"/>
          <w:sz w:val="28"/>
          <w:rPrChange w:id="159" w:author="企劃處三科-陳瀅湘(shiang)" w:date="2025-12-12T16:30:00Z">
            <w:rPr>
              <w:spacing w:val="0"/>
              <w:sz w:val="28"/>
            </w:rPr>
          </w:rPrChange>
        </w:rPr>
      </w:pPr>
      <w:r w:rsidRPr="001A1040">
        <w:rPr>
          <w:rFonts w:ascii="標楷體" w:eastAsia="標楷體" w:hAnsi="標楷體"/>
          <w:spacing w:val="0"/>
          <w:sz w:val="28"/>
          <w:rPrChange w:id="160" w:author="企劃處三科-陳瀅湘(shiang)" w:date="2025-12-12T16:30:00Z">
            <w:rPr>
              <w:spacing w:val="0"/>
              <w:sz w:val="28"/>
            </w:rPr>
          </w:rPrChange>
        </w:rPr>
        <w:t xml:space="preserve">       </w:t>
      </w:r>
      <w:r w:rsidRPr="001A1040">
        <w:rPr>
          <w:rFonts w:ascii="標楷體" w:eastAsia="標楷體" w:hAnsi="標楷體"/>
          <w:sz w:val="28"/>
          <w:rPrChange w:id="161" w:author="企劃處三科-陳瀅湘(shiang)" w:date="2025-12-12T16:30:00Z">
            <w:rPr>
              <w:sz w:val="28"/>
            </w:rPr>
          </w:rPrChange>
        </w:rPr>
        <w:sym w:font="Wingdings" w:char="F0A8"/>
      </w:r>
      <w:r w:rsidRPr="001A1040">
        <w:rPr>
          <w:rFonts w:ascii="標楷體" w:eastAsia="標楷體" w:hAnsi="標楷體"/>
          <w:spacing w:val="0"/>
          <w:sz w:val="28"/>
          <w:rPrChange w:id="162" w:author="企劃處三科-陳瀅湘(shiang)" w:date="2025-12-12T16:30:00Z">
            <w:rPr>
              <w:spacing w:val="0"/>
              <w:sz w:val="28"/>
            </w:rPr>
          </w:rPrChange>
        </w:rPr>
        <w:t>(3)1</w:t>
      </w:r>
      <w:r w:rsidRPr="001A1040">
        <w:rPr>
          <w:rFonts w:ascii="標楷體" w:eastAsia="標楷體" w:hAnsi="標楷體" w:hint="eastAsia"/>
          <w:spacing w:val="0"/>
          <w:sz w:val="28"/>
          <w:rPrChange w:id="163" w:author="企劃處三科-陳瀅湘(shiang)" w:date="2025-12-12T16:30:00Z">
            <w:rPr>
              <w:rFonts w:hint="eastAsia"/>
              <w:spacing w:val="0"/>
              <w:sz w:val="28"/>
            </w:rPr>
          </w:rPrChange>
        </w:rPr>
        <w:t>式</w:t>
      </w:r>
      <w:r w:rsidRPr="001A1040">
        <w:rPr>
          <w:rFonts w:ascii="標楷體" w:eastAsia="標楷體" w:hAnsi="標楷體"/>
          <w:spacing w:val="0"/>
          <w:sz w:val="28"/>
          <w:rPrChange w:id="164" w:author="企劃處三科-陳瀅湘(shiang)" w:date="2025-12-12T16:30:00Z">
            <w:rPr>
              <w:spacing w:val="0"/>
              <w:sz w:val="28"/>
            </w:rPr>
          </w:rPrChange>
        </w:rPr>
        <w:t>3</w:t>
      </w:r>
      <w:r w:rsidRPr="001A1040">
        <w:rPr>
          <w:rFonts w:ascii="標楷體" w:eastAsia="標楷體" w:hAnsi="標楷體" w:hint="eastAsia"/>
          <w:spacing w:val="0"/>
          <w:sz w:val="28"/>
          <w:rPrChange w:id="165" w:author="企劃處三科-陳瀅湘(shiang)" w:date="2025-12-12T16:30:00Z">
            <w:rPr>
              <w:rFonts w:hint="eastAsia"/>
              <w:spacing w:val="0"/>
              <w:sz w:val="28"/>
            </w:rPr>
          </w:rPrChange>
        </w:rPr>
        <w:t>份。</w:t>
      </w:r>
    </w:p>
    <w:p w14:paraId="0F6DC646" w14:textId="77777777" w:rsidR="00B031DB" w:rsidRPr="001A1040" w:rsidRDefault="00B031DB">
      <w:pPr>
        <w:pStyle w:val="7"/>
        <w:ind w:left="0" w:firstLine="0"/>
        <w:jc w:val="both"/>
        <w:textDirection w:val="lrTbV"/>
        <w:rPr>
          <w:rFonts w:ascii="標楷體" w:eastAsia="標楷體" w:hAnsi="標楷體"/>
          <w:spacing w:val="0"/>
          <w:sz w:val="28"/>
          <w:rPrChange w:id="166" w:author="企劃處三科-陳瀅湘(shiang)" w:date="2025-12-12T16:30:00Z">
            <w:rPr>
              <w:spacing w:val="0"/>
              <w:sz w:val="28"/>
            </w:rPr>
          </w:rPrChange>
        </w:rPr>
      </w:pPr>
      <w:r w:rsidRPr="001A1040">
        <w:rPr>
          <w:rFonts w:ascii="標楷體" w:eastAsia="標楷體" w:hAnsi="標楷體"/>
          <w:spacing w:val="0"/>
          <w:sz w:val="28"/>
          <w:rPrChange w:id="167" w:author="企劃處三科-陳瀅湘(shiang)" w:date="2025-12-12T16:30:00Z">
            <w:rPr>
              <w:spacing w:val="0"/>
              <w:sz w:val="28"/>
            </w:rPr>
          </w:rPrChange>
        </w:rPr>
        <w:t xml:space="preserve">       </w:t>
      </w:r>
      <w:r w:rsidRPr="001A1040">
        <w:rPr>
          <w:rFonts w:ascii="標楷體" w:eastAsia="標楷體" w:hAnsi="標楷體"/>
          <w:sz w:val="28"/>
          <w:rPrChange w:id="168" w:author="企劃處三科-陳瀅湘(shiang)" w:date="2025-12-12T16:30:00Z">
            <w:rPr>
              <w:sz w:val="28"/>
            </w:rPr>
          </w:rPrChange>
        </w:rPr>
        <w:sym w:font="Wingdings" w:char="F0A8"/>
      </w:r>
      <w:r w:rsidRPr="001A1040">
        <w:rPr>
          <w:rFonts w:ascii="標楷體" w:eastAsia="標楷體" w:hAnsi="標楷體"/>
          <w:spacing w:val="0"/>
          <w:sz w:val="28"/>
          <w:rPrChange w:id="169" w:author="企劃處三科-陳瀅湘(shiang)" w:date="2025-12-12T16:30:00Z">
            <w:rPr>
              <w:spacing w:val="0"/>
              <w:sz w:val="28"/>
            </w:rPr>
          </w:rPrChange>
        </w:rPr>
        <w:t>(4)1</w:t>
      </w:r>
      <w:r w:rsidRPr="001A1040">
        <w:rPr>
          <w:rFonts w:ascii="標楷體" w:eastAsia="標楷體" w:hAnsi="標楷體" w:hint="eastAsia"/>
          <w:spacing w:val="0"/>
          <w:sz w:val="28"/>
          <w:rPrChange w:id="170" w:author="企劃處三科-陳瀅湘(shiang)" w:date="2025-12-12T16:30:00Z">
            <w:rPr>
              <w:rFonts w:hint="eastAsia"/>
              <w:spacing w:val="0"/>
              <w:sz w:val="28"/>
            </w:rPr>
          </w:rPrChange>
        </w:rPr>
        <w:t>式</w:t>
      </w:r>
      <w:r w:rsidRPr="001A1040">
        <w:rPr>
          <w:rFonts w:ascii="標楷體" w:eastAsia="標楷體" w:hAnsi="標楷體"/>
          <w:spacing w:val="0"/>
          <w:sz w:val="28"/>
          <w:rPrChange w:id="171" w:author="企劃處三科-陳瀅湘(shiang)" w:date="2025-12-12T16:30:00Z">
            <w:rPr>
              <w:spacing w:val="0"/>
              <w:sz w:val="28"/>
            </w:rPr>
          </w:rPrChange>
        </w:rPr>
        <w:t>4</w:t>
      </w:r>
      <w:r w:rsidRPr="001A1040">
        <w:rPr>
          <w:rFonts w:ascii="標楷體" w:eastAsia="標楷體" w:hAnsi="標楷體" w:hint="eastAsia"/>
          <w:spacing w:val="0"/>
          <w:sz w:val="28"/>
          <w:rPrChange w:id="172" w:author="企劃處三科-陳瀅湘(shiang)" w:date="2025-12-12T16:30:00Z">
            <w:rPr>
              <w:rFonts w:hint="eastAsia"/>
              <w:spacing w:val="0"/>
              <w:sz w:val="28"/>
            </w:rPr>
          </w:rPrChange>
        </w:rPr>
        <w:t>份。</w:t>
      </w:r>
    </w:p>
    <w:p w14:paraId="015C3038" w14:textId="77777777" w:rsidR="00B031DB" w:rsidRPr="001A1040" w:rsidRDefault="00B031DB">
      <w:pPr>
        <w:pStyle w:val="7"/>
        <w:ind w:left="0" w:firstLine="0"/>
        <w:jc w:val="both"/>
        <w:textDirection w:val="lrTbV"/>
        <w:rPr>
          <w:rFonts w:ascii="標楷體" w:eastAsia="標楷體" w:hAnsi="標楷體"/>
          <w:spacing w:val="0"/>
          <w:sz w:val="28"/>
          <w:rPrChange w:id="173" w:author="企劃處三科-陳瀅湘(shiang)" w:date="2025-12-12T16:30:00Z">
            <w:rPr>
              <w:spacing w:val="0"/>
              <w:sz w:val="28"/>
            </w:rPr>
          </w:rPrChange>
        </w:rPr>
      </w:pPr>
      <w:r w:rsidRPr="001A1040">
        <w:rPr>
          <w:rFonts w:ascii="標楷體" w:eastAsia="標楷體" w:hAnsi="標楷體"/>
          <w:spacing w:val="0"/>
          <w:sz w:val="28"/>
          <w:rPrChange w:id="174" w:author="企劃處三科-陳瀅湘(shiang)" w:date="2025-12-12T16:30:00Z">
            <w:rPr>
              <w:spacing w:val="0"/>
              <w:sz w:val="28"/>
            </w:rPr>
          </w:rPrChange>
        </w:rPr>
        <w:t xml:space="preserve">       </w:t>
      </w:r>
      <w:r w:rsidRPr="001A1040">
        <w:rPr>
          <w:rFonts w:ascii="標楷體" w:eastAsia="標楷體" w:hAnsi="標楷體"/>
          <w:sz w:val="28"/>
          <w:rPrChange w:id="175" w:author="企劃處三科-陳瀅湘(shiang)" w:date="2025-12-12T16:30:00Z">
            <w:rPr>
              <w:sz w:val="28"/>
            </w:rPr>
          </w:rPrChange>
        </w:rPr>
        <w:sym w:font="Wingdings" w:char="F0A8"/>
      </w:r>
      <w:r w:rsidRPr="001A1040">
        <w:rPr>
          <w:rFonts w:ascii="標楷體" w:eastAsia="標楷體" w:hAnsi="標楷體"/>
          <w:spacing w:val="0"/>
          <w:sz w:val="28"/>
          <w:rPrChange w:id="176" w:author="企劃處三科-陳瀅湘(shiang)" w:date="2025-12-12T16:30:00Z">
            <w:rPr>
              <w:spacing w:val="0"/>
              <w:sz w:val="28"/>
            </w:rPr>
          </w:rPrChange>
        </w:rPr>
        <w:t>(5)1</w:t>
      </w:r>
      <w:r w:rsidRPr="001A1040">
        <w:rPr>
          <w:rFonts w:ascii="標楷體" w:eastAsia="標楷體" w:hAnsi="標楷體" w:hint="eastAsia"/>
          <w:spacing w:val="0"/>
          <w:sz w:val="28"/>
          <w:rPrChange w:id="177" w:author="企劃處三科-陳瀅湘(shiang)" w:date="2025-12-12T16:30:00Z">
            <w:rPr>
              <w:rFonts w:hint="eastAsia"/>
              <w:spacing w:val="0"/>
              <w:sz w:val="28"/>
            </w:rPr>
          </w:rPrChange>
        </w:rPr>
        <w:t>式</w:t>
      </w:r>
      <w:r w:rsidRPr="001A1040">
        <w:rPr>
          <w:rFonts w:ascii="標楷體" w:eastAsia="標楷體" w:hAnsi="標楷體"/>
          <w:spacing w:val="0"/>
          <w:sz w:val="28"/>
          <w:rPrChange w:id="178" w:author="企劃處三科-陳瀅湘(shiang)" w:date="2025-12-12T16:30:00Z">
            <w:rPr>
              <w:spacing w:val="0"/>
              <w:sz w:val="28"/>
            </w:rPr>
          </w:rPrChange>
        </w:rPr>
        <w:t>5</w:t>
      </w:r>
      <w:r w:rsidRPr="001A1040">
        <w:rPr>
          <w:rFonts w:ascii="標楷體" w:eastAsia="標楷體" w:hAnsi="標楷體" w:hint="eastAsia"/>
          <w:spacing w:val="0"/>
          <w:sz w:val="28"/>
          <w:rPrChange w:id="179" w:author="企劃處三科-陳瀅湘(shiang)" w:date="2025-12-12T16:30:00Z">
            <w:rPr>
              <w:rFonts w:hint="eastAsia"/>
              <w:spacing w:val="0"/>
              <w:sz w:val="28"/>
            </w:rPr>
          </w:rPrChange>
        </w:rPr>
        <w:t>份。</w:t>
      </w:r>
    </w:p>
    <w:p w14:paraId="48B27E14" w14:textId="269AAF9E"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Change w:id="180" w:author="企劃處三科-陳瀅湘(shiang)" w:date="2025-12-12T16:30:00Z">
            <w:rPr>
              <w:spacing w:val="0"/>
              <w:sz w:val="28"/>
            </w:rPr>
          </w:rPrChange>
        </w:rPr>
        <w:t xml:space="preserve">       </w:t>
      </w:r>
      <w:r w:rsidRPr="001A1040">
        <w:rPr>
          <w:rFonts w:ascii="標楷體" w:eastAsia="標楷體" w:hAnsi="標楷體" w:hint="eastAsia"/>
          <w:sz w:val="28"/>
        </w:rPr>
        <w:sym w:font="Wingdings" w:char="F0A8"/>
      </w:r>
      <w:r w:rsidRPr="001A1040">
        <w:rPr>
          <w:rFonts w:ascii="標楷體" w:eastAsia="標楷體" w:hAnsi="標楷體"/>
          <w:spacing w:val="0"/>
          <w:sz w:val="28"/>
        </w:rPr>
        <w:t>(6)</w:t>
      </w:r>
      <w:r w:rsidRPr="001A1040">
        <w:rPr>
          <w:rFonts w:ascii="標楷體" w:eastAsia="標楷體" w:hAnsi="標楷體" w:hint="eastAsia"/>
          <w:spacing w:val="0"/>
          <w:sz w:val="28"/>
        </w:rPr>
        <w:t>其他</w:t>
      </w:r>
      <w:r w:rsidRPr="001A1040">
        <w:rPr>
          <w:rFonts w:ascii="標楷體" w:eastAsia="標楷體" w:hAnsi="標楷體"/>
          <w:spacing w:val="0"/>
          <w:sz w:val="28"/>
        </w:rPr>
        <w:t>(</w:t>
      </w:r>
      <w:r w:rsidRPr="001A1040">
        <w:rPr>
          <w:rFonts w:ascii="標楷體" w:eastAsia="標楷體" w:hAnsi="標楷體" w:hint="eastAsia"/>
          <w:spacing w:val="0"/>
          <w:sz w:val="28"/>
        </w:rPr>
        <w:t>由招標機關敘明</w:t>
      </w:r>
      <w:r w:rsidRPr="001A1040">
        <w:rPr>
          <w:rFonts w:ascii="標楷體" w:eastAsia="標楷體" w:hAnsi="標楷體"/>
          <w:spacing w:val="0"/>
          <w:sz w:val="28"/>
        </w:rPr>
        <w:t>)</w:t>
      </w:r>
      <w:r w:rsidRPr="001A1040">
        <w:rPr>
          <w:rFonts w:ascii="標楷體" w:eastAsia="標楷體" w:hAnsi="標楷體" w:hint="eastAsia"/>
          <w:spacing w:val="0"/>
          <w:sz w:val="28"/>
        </w:rPr>
        <w:t>：</w:t>
      </w:r>
      <w:r w:rsidRPr="001A1040">
        <w:rPr>
          <w:rFonts w:ascii="標楷體" w:eastAsia="標楷體" w:hAnsi="標楷體"/>
          <w:spacing w:val="0"/>
          <w:sz w:val="28"/>
        </w:rPr>
        <w:t xml:space="preserve">    </w:t>
      </w:r>
      <w:r w:rsidRPr="001A1040">
        <w:rPr>
          <w:rFonts w:ascii="標楷體" w:eastAsia="標楷體" w:hAnsi="標楷體" w:hint="eastAsia"/>
          <w:spacing w:val="0"/>
          <w:sz w:val="28"/>
        </w:rPr>
        <w:t xml:space="preserve">  </w:t>
      </w:r>
    </w:p>
    <w:p w14:paraId="029BA5C7"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投標文件使用文字：</w:t>
      </w:r>
    </w:p>
    <w:p w14:paraId="28338070"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(1)</w:t>
      </w:r>
      <w:r w:rsidRPr="001A1040">
        <w:rPr>
          <w:rFonts w:ascii="標楷體" w:eastAsia="標楷體" w:hAnsi="標楷體" w:hint="eastAsia"/>
          <w:spacing w:val="0"/>
          <w:sz w:val="28"/>
        </w:rPr>
        <w:t>中文</w:t>
      </w:r>
      <w:r w:rsidRPr="001A1040">
        <w:rPr>
          <w:rFonts w:ascii="標楷體" w:eastAsia="標楷體" w:hAnsi="標楷體"/>
          <w:spacing w:val="0"/>
          <w:sz w:val="28"/>
        </w:rPr>
        <w:t>(</w:t>
      </w:r>
      <w:r w:rsidRPr="001A1040">
        <w:rPr>
          <w:rFonts w:ascii="標楷體" w:eastAsia="標楷體" w:hAnsi="標楷體" w:hint="eastAsia"/>
          <w:spacing w:val="0"/>
          <w:sz w:val="28"/>
        </w:rPr>
        <w:t>正體字</w:t>
      </w:r>
      <w:r w:rsidRPr="001A1040">
        <w:rPr>
          <w:rFonts w:ascii="標楷體" w:eastAsia="標楷體" w:hAnsi="標楷體"/>
          <w:spacing w:val="0"/>
          <w:sz w:val="28"/>
        </w:rPr>
        <w:t>)</w:t>
      </w:r>
      <w:r w:rsidRPr="001A1040">
        <w:rPr>
          <w:rFonts w:ascii="標楷體" w:eastAsia="標楷體" w:hAnsi="標楷體" w:hint="eastAsia"/>
          <w:spacing w:val="0"/>
          <w:sz w:val="28"/>
        </w:rPr>
        <w:t>。</w:t>
      </w:r>
    </w:p>
    <w:p w14:paraId="5AD3048E" w14:textId="65494B60" w:rsidR="00B031DB" w:rsidRPr="001A1040" w:rsidRDefault="00B031DB">
      <w:pPr>
        <w:pStyle w:val="7"/>
        <w:ind w:left="0" w:firstLine="0"/>
        <w:jc w:val="both"/>
        <w:textDirection w:val="lrTbV"/>
        <w:rPr>
          <w:rFonts w:ascii="標楷體" w:eastAsia="標楷體" w:hAnsi="標楷體"/>
          <w:spacing w:val="0"/>
          <w:sz w:val="28"/>
          <w:rPrChange w:id="181" w:author="企劃處三科-陳瀅湘(shiang)" w:date="2025-12-12T16:30:00Z">
            <w:rPr>
              <w:spacing w:val="0"/>
              <w:sz w:val="28"/>
            </w:rPr>
          </w:rPrChange>
        </w:rPr>
      </w:pPr>
      <w:r w:rsidRPr="001A1040">
        <w:rPr>
          <w:rFonts w:ascii="標楷體" w:eastAsia="標楷體" w:hAnsi="標楷體"/>
          <w:spacing w:val="0"/>
          <w:sz w:val="28"/>
        </w:rPr>
        <w:t xml:space="preserve">       </w:t>
      </w:r>
      <w:r w:rsidR="00D44FA3" w:rsidRPr="001A1040">
        <w:rPr>
          <w:rFonts w:ascii="標楷體" w:eastAsia="標楷體" w:hAnsi="標楷體"/>
          <w:b/>
          <w:color w:val="FF0000"/>
          <w:sz w:val="28"/>
        </w:rPr>
        <w:sym w:font="Wingdings 2" w:char="F052"/>
      </w:r>
      <w:r w:rsidR="00D44FA3" w:rsidRPr="001A1040">
        <w:rPr>
          <w:rFonts w:ascii="標楷體" w:eastAsia="標楷體" w:hAnsi="標楷體"/>
          <w:spacing w:val="0"/>
          <w:sz w:val="28"/>
        </w:rPr>
        <w:t xml:space="preserve"> </w:t>
      </w:r>
      <w:r w:rsidRPr="001A1040">
        <w:rPr>
          <w:rFonts w:ascii="標楷體" w:eastAsia="標楷體" w:hAnsi="標楷體"/>
          <w:spacing w:val="0"/>
          <w:sz w:val="28"/>
        </w:rPr>
        <w:t>(</w:t>
      </w:r>
      <w:r w:rsidRPr="001A1040">
        <w:rPr>
          <w:rFonts w:ascii="標楷體" w:eastAsia="標楷體" w:hAnsi="標楷體"/>
          <w:spacing w:val="0"/>
          <w:sz w:val="28"/>
          <w:rPrChange w:id="182" w:author="企劃處三科-陳瀅湘(shiang)" w:date="2025-12-12T16:30:00Z">
            <w:rPr>
              <w:spacing w:val="0"/>
              <w:sz w:val="28"/>
            </w:rPr>
          </w:rPrChange>
        </w:rPr>
        <w:t>2)</w:t>
      </w:r>
      <w:r w:rsidRPr="001A1040">
        <w:rPr>
          <w:rFonts w:ascii="標楷體" w:eastAsia="標楷體" w:hAnsi="標楷體" w:hint="eastAsia"/>
          <w:spacing w:val="0"/>
          <w:sz w:val="28"/>
          <w:rPrChange w:id="183" w:author="企劃處三科-陳瀅湘(shiang)" w:date="2025-12-12T16:30:00Z">
            <w:rPr>
              <w:rFonts w:hint="eastAsia"/>
              <w:spacing w:val="0"/>
              <w:sz w:val="28"/>
            </w:rPr>
          </w:rPrChange>
        </w:rPr>
        <w:t>中文</w:t>
      </w:r>
      <w:r w:rsidRPr="001A1040">
        <w:rPr>
          <w:rFonts w:ascii="標楷體" w:eastAsia="標楷體" w:hAnsi="標楷體"/>
          <w:spacing w:val="0"/>
          <w:sz w:val="28"/>
          <w:rPrChange w:id="184" w:author="企劃處三科-陳瀅湘(shiang)" w:date="2025-12-12T16:30:00Z">
            <w:rPr>
              <w:spacing w:val="0"/>
              <w:sz w:val="28"/>
            </w:rPr>
          </w:rPrChange>
        </w:rPr>
        <w:t>(</w:t>
      </w:r>
      <w:r w:rsidRPr="001A1040">
        <w:rPr>
          <w:rFonts w:ascii="標楷體" w:eastAsia="標楷體" w:hAnsi="標楷體" w:hint="eastAsia"/>
          <w:spacing w:val="0"/>
          <w:sz w:val="28"/>
          <w:rPrChange w:id="185" w:author="企劃處三科-陳瀅湘(shiang)" w:date="2025-12-12T16:30:00Z">
            <w:rPr>
              <w:rFonts w:hint="eastAsia"/>
              <w:spacing w:val="0"/>
              <w:sz w:val="28"/>
            </w:rPr>
          </w:rPrChange>
        </w:rPr>
        <w:t>正體字</w:t>
      </w:r>
      <w:r w:rsidRPr="001A1040">
        <w:rPr>
          <w:rFonts w:ascii="標楷體" w:eastAsia="標楷體" w:hAnsi="標楷體"/>
          <w:spacing w:val="0"/>
          <w:sz w:val="28"/>
          <w:rPrChange w:id="186" w:author="企劃處三科-陳瀅湘(shiang)" w:date="2025-12-12T16:30:00Z">
            <w:rPr>
              <w:spacing w:val="0"/>
              <w:sz w:val="28"/>
            </w:rPr>
          </w:rPrChange>
        </w:rPr>
        <w:t>)</w:t>
      </w:r>
      <w:r w:rsidRPr="001A1040">
        <w:rPr>
          <w:rFonts w:ascii="標楷體" w:eastAsia="標楷體" w:hAnsi="標楷體" w:hint="eastAsia"/>
          <w:spacing w:val="0"/>
          <w:sz w:val="28"/>
          <w:rPrChange w:id="187" w:author="企劃處三科-陳瀅湘(shiang)" w:date="2025-12-12T16:30:00Z">
            <w:rPr>
              <w:rFonts w:hint="eastAsia"/>
              <w:spacing w:val="0"/>
              <w:sz w:val="28"/>
            </w:rPr>
          </w:rPrChange>
        </w:rPr>
        <w:t>，但特殊技術或材料之圖文資料得使用英文。</w:t>
      </w:r>
    </w:p>
    <w:p w14:paraId="6C62B172"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Change w:id="188" w:author="企劃處三科-陳瀅湘(shiang)" w:date="2025-12-12T16:30:00Z">
            <w:rPr>
              <w:spacing w:val="0"/>
              <w:sz w:val="28"/>
            </w:rPr>
          </w:rPrChange>
        </w:rPr>
        <w:t xml:space="preserve">       </w:t>
      </w:r>
      <w:r w:rsidRPr="001A1040">
        <w:rPr>
          <w:rFonts w:ascii="標楷體" w:eastAsia="標楷體" w:hAnsi="標楷體"/>
          <w:sz w:val="28"/>
          <w:rPrChange w:id="189" w:author="企劃處三科-陳瀅湘(shiang)" w:date="2025-12-12T16:30:00Z">
            <w:rPr>
              <w:sz w:val="28"/>
            </w:rPr>
          </w:rPrChange>
        </w:rPr>
        <w:sym w:font="Wingdings" w:char="F0A8"/>
      </w:r>
      <w:r w:rsidRPr="001A1040">
        <w:rPr>
          <w:rFonts w:ascii="標楷體" w:eastAsia="標楷體" w:hAnsi="標楷體"/>
          <w:spacing w:val="0"/>
          <w:sz w:val="28"/>
        </w:rPr>
        <w:t>(3)</w:t>
      </w:r>
      <w:r w:rsidRPr="001A1040">
        <w:rPr>
          <w:rFonts w:ascii="標楷體" w:eastAsia="標楷體" w:hAnsi="標楷體" w:hint="eastAsia"/>
          <w:spacing w:val="0"/>
          <w:sz w:val="28"/>
        </w:rPr>
        <w:t>其他</w:t>
      </w:r>
      <w:r w:rsidRPr="001A1040">
        <w:rPr>
          <w:rFonts w:ascii="標楷體" w:eastAsia="標楷體" w:hAnsi="標楷體"/>
          <w:spacing w:val="0"/>
          <w:sz w:val="28"/>
        </w:rPr>
        <w:t>(</w:t>
      </w:r>
      <w:r w:rsidRPr="001A1040">
        <w:rPr>
          <w:rFonts w:ascii="標楷體" w:eastAsia="標楷體" w:hAnsi="標楷體" w:hint="eastAsia"/>
          <w:spacing w:val="0"/>
          <w:sz w:val="28"/>
        </w:rPr>
        <w:t>由招標機關敘明</w:t>
      </w:r>
      <w:r w:rsidRPr="001A1040">
        <w:rPr>
          <w:rFonts w:ascii="標楷體" w:eastAsia="標楷體" w:hAnsi="標楷體"/>
          <w:spacing w:val="0"/>
          <w:sz w:val="28"/>
        </w:rPr>
        <w:t>)</w:t>
      </w:r>
      <w:r w:rsidRPr="001A1040">
        <w:rPr>
          <w:rFonts w:ascii="標楷體" w:eastAsia="標楷體" w:hAnsi="標楷體" w:hint="eastAsia"/>
          <w:spacing w:val="0"/>
          <w:sz w:val="28"/>
        </w:rPr>
        <w:t>：</w:t>
      </w:r>
    </w:p>
    <w:p w14:paraId="213E57E7" w14:textId="529D68D8" w:rsidR="00B031DB" w:rsidRPr="001A1040" w:rsidRDefault="00B031DB" w:rsidP="009C6594">
      <w:pPr>
        <w:pStyle w:val="3"/>
        <w:numPr>
          <w:ilvl w:val="0"/>
          <w:numId w:val="2"/>
        </w:numPr>
        <w:ind w:left="1134" w:hanging="1134"/>
        <w:jc w:val="both"/>
        <w:textDirection w:val="lrTbV"/>
        <w:rPr>
          <w:rFonts w:ascii="標楷體" w:eastAsia="標楷體" w:hAnsi="標楷體"/>
          <w:spacing w:val="0"/>
          <w:sz w:val="28"/>
          <w:rPrChange w:id="190" w:author="企劃處三科-陳瀅湘(shiang)" w:date="2025-12-12T16:30:00Z">
            <w:rPr>
              <w:rFonts w:ascii="Times New Roman"/>
              <w:spacing w:val="0"/>
              <w:sz w:val="28"/>
            </w:rPr>
          </w:rPrChange>
        </w:rPr>
      </w:pPr>
      <w:r w:rsidRPr="001A1040">
        <w:rPr>
          <w:rFonts w:ascii="標楷體" w:eastAsia="標楷體" w:hAnsi="標楷體" w:hint="eastAsia"/>
          <w:spacing w:val="0"/>
          <w:sz w:val="28"/>
        </w:rPr>
        <w:t>公開開標案件之開標時間</w:t>
      </w:r>
      <w:r w:rsidRPr="001A1040">
        <w:rPr>
          <w:rFonts w:ascii="標楷體" w:eastAsia="標楷體" w:hAnsi="標楷體"/>
          <w:spacing w:val="0"/>
          <w:sz w:val="28"/>
        </w:rPr>
        <w:t>(</w:t>
      </w:r>
      <w:r w:rsidRPr="001A1040">
        <w:rPr>
          <w:rFonts w:ascii="標楷體" w:eastAsia="標楷體" w:hAnsi="標楷體" w:hint="eastAsia"/>
          <w:spacing w:val="0"/>
          <w:sz w:val="28"/>
        </w:rPr>
        <w:t>依</w:t>
      </w:r>
      <w:r w:rsidR="00B05504" w:rsidRPr="001A1040">
        <w:rPr>
          <w:rFonts w:ascii="標楷體" w:eastAsia="標楷體" w:hAnsi="標楷體" w:hint="eastAsia"/>
          <w:spacing w:val="0"/>
          <w:sz w:val="28"/>
          <w:szCs w:val="28"/>
        </w:rPr>
        <w:t>中</w:t>
      </w:r>
      <w:r w:rsidR="00B05504" w:rsidRPr="001A1040">
        <w:rPr>
          <w:rFonts w:ascii="標楷體" w:eastAsia="標楷體" w:hAnsi="標楷體" w:hint="eastAsia"/>
          <w:spacing w:val="0"/>
          <w:sz w:val="28"/>
        </w:rPr>
        <w:t>央機關未達公告金額採購招標辦法第4條第1項</w:t>
      </w:r>
      <w:r w:rsidRPr="001A1040">
        <w:rPr>
          <w:rFonts w:ascii="標楷體" w:eastAsia="標楷體" w:hAnsi="標楷體" w:hint="eastAsia"/>
          <w:spacing w:val="0"/>
          <w:sz w:val="28"/>
        </w:rPr>
        <w:t>不</w:t>
      </w:r>
      <w:r w:rsidR="00B05504" w:rsidRPr="001A1040">
        <w:rPr>
          <w:rFonts w:ascii="標楷體" w:eastAsia="標楷體" w:hAnsi="標楷體" w:hint="eastAsia"/>
          <w:spacing w:val="0"/>
          <w:sz w:val="28"/>
        </w:rPr>
        <w:t>訂</w:t>
      </w:r>
      <w:proofErr w:type="gramStart"/>
      <w:r w:rsidR="00B05504" w:rsidRPr="001A1040">
        <w:rPr>
          <w:rFonts w:ascii="標楷體" w:eastAsia="標楷體" w:hAnsi="標楷體" w:hint="eastAsia"/>
          <w:spacing w:val="0"/>
          <w:sz w:val="28"/>
        </w:rPr>
        <w:t>明</w:t>
      </w:r>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r w:rsidRPr="001A1040">
        <w:rPr>
          <w:rFonts w:ascii="標楷體" w:eastAsia="標楷體" w:hAnsi="標楷體" w:hint="eastAsia"/>
          <w:spacing w:val="0"/>
          <w:sz w:val="28"/>
          <w:highlight w:val="yellow"/>
        </w:rPr>
        <w:t>民國_</w:t>
      </w:r>
      <w:r w:rsidR="0085758E">
        <w:rPr>
          <w:rFonts w:ascii="標楷體" w:eastAsia="標楷體" w:hAnsi="標楷體" w:hint="eastAsia"/>
          <w:spacing w:val="0"/>
          <w:sz w:val="28"/>
          <w:highlight w:val="yellow"/>
        </w:rPr>
        <w:t>114</w:t>
      </w:r>
      <w:r w:rsidRPr="001A1040">
        <w:rPr>
          <w:rFonts w:ascii="標楷體" w:eastAsia="標楷體" w:hAnsi="標楷體" w:hint="eastAsia"/>
          <w:spacing w:val="0"/>
          <w:sz w:val="28"/>
          <w:highlight w:val="yellow"/>
        </w:rPr>
        <w:t>_年_</w:t>
      </w:r>
      <w:r w:rsidR="0085758E">
        <w:rPr>
          <w:rFonts w:ascii="標楷體" w:eastAsia="標楷體" w:hAnsi="標楷體" w:hint="eastAsia"/>
          <w:spacing w:val="0"/>
          <w:sz w:val="28"/>
          <w:highlight w:val="yellow"/>
        </w:rPr>
        <w:t>12_</w:t>
      </w:r>
      <w:r w:rsidRPr="001A1040">
        <w:rPr>
          <w:rFonts w:ascii="標楷體" w:eastAsia="標楷體" w:hAnsi="標楷體" w:hint="eastAsia"/>
          <w:spacing w:val="0"/>
          <w:sz w:val="28"/>
          <w:highlight w:val="yellow"/>
        </w:rPr>
        <w:t>月_</w:t>
      </w:r>
      <w:r w:rsidR="000014A8">
        <w:rPr>
          <w:rFonts w:ascii="標楷體" w:eastAsia="標楷體" w:hAnsi="標楷體" w:hint="eastAsia"/>
          <w:spacing w:val="0"/>
          <w:sz w:val="28"/>
          <w:highlight w:val="yellow"/>
        </w:rPr>
        <w:t>29</w:t>
      </w:r>
      <w:r w:rsidRPr="001A1040">
        <w:rPr>
          <w:rFonts w:ascii="標楷體" w:eastAsia="標楷體" w:hAnsi="標楷體" w:hint="eastAsia"/>
          <w:spacing w:val="0"/>
          <w:sz w:val="28"/>
          <w:highlight w:val="yellow"/>
        </w:rPr>
        <w:t>_日_</w:t>
      </w:r>
      <w:r w:rsidR="0085758E">
        <w:rPr>
          <w:rFonts w:ascii="標楷體" w:eastAsia="標楷體" w:hAnsi="標楷體" w:hint="eastAsia"/>
          <w:spacing w:val="0"/>
          <w:sz w:val="28"/>
          <w:highlight w:val="yellow"/>
        </w:rPr>
        <w:t>上</w:t>
      </w:r>
      <w:r w:rsidRPr="001A1040">
        <w:rPr>
          <w:rFonts w:ascii="標楷體" w:eastAsia="標楷體" w:hAnsi="標楷體" w:hint="eastAsia"/>
          <w:spacing w:val="0"/>
          <w:sz w:val="28"/>
          <w:highlight w:val="yellow"/>
        </w:rPr>
        <w:t>午_</w:t>
      </w:r>
      <w:r w:rsidR="00FE57B2">
        <w:rPr>
          <w:rFonts w:ascii="標楷體" w:eastAsia="標楷體" w:hAnsi="標楷體" w:hint="eastAsia"/>
          <w:spacing w:val="0"/>
          <w:sz w:val="28"/>
          <w:highlight w:val="yellow"/>
        </w:rPr>
        <w:t>11</w:t>
      </w:r>
      <w:r w:rsidR="0085758E">
        <w:rPr>
          <w:rFonts w:ascii="標楷體" w:eastAsia="標楷體" w:hAnsi="標楷體" w:hint="eastAsia"/>
          <w:spacing w:val="0"/>
          <w:sz w:val="28"/>
          <w:highlight w:val="yellow"/>
        </w:rPr>
        <w:t>_</w:t>
      </w:r>
      <w:r w:rsidRPr="001A1040">
        <w:rPr>
          <w:rFonts w:ascii="標楷體" w:eastAsia="標楷體" w:hAnsi="標楷體" w:hint="eastAsia"/>
          <w:spacing w:val="0"/>
          <w:sz w:val="28"/>
          <w:highlight w:val="yellow"/>
        </w:rPr>
        <w:t>時</w:t>
      </w:r>
      <w:ins w:id="191" w:author="企劃處三科-陳瀅湘(shiang)" w:date="2025-12-12T16:30:00Z">
        <w:r w:rsidRPr="001A1040">
          <w:rPr>
            <w:rFonts w:ascii="標楷體" w:eastAsia="標楷體" w:hAnsi="標楷體" w:hint="eastAsia"/>
            <w:spacing w:val="0"/>
            <w:sz w:val="28"/>
            <w:highlight w:val="yellow"/>
          </w:rPr>
          <w:t>_</w:t>
        </w:r>
      </w:ins>
      <w:r w:rsidR="00FE57B2">
        <w:rPr>
          <w:rFonts w:ascii="標楷體" w:eastAsia="標楷體" w:hAnsi="標楷體" w:hint="eastAsia"/>
          <w:spacing w:val="0"/>
          <w:sz w:val="28"/>
          <w:highlight w:val="yellow"/>
        </w:rPr>
        <w:t>0</w:t>
      </w:r>
      <w:r w:rsidR="0085758E">
        <w:rPr>
          <w:rFonts w:ascii="標楷體" w:eastAsia="標楷體" w:hAnsi="標楷體" w:hint="eastAsia"/>
          <w:spacing w:val="0"/>
          <w:sz w:val="28"/>
          <w:highlight w:val="yellow"/>
        </w:rPr>
        <w:t>0</w:t>
      </w:r>
      <w:ins w:id="192" w:author="企劃處三科-陳瀅湘(shiang)" w:date="2025-12-12T16:30:00Z">
        <w:r w:rsidRPr="001A1040">
          <w:rPr>
            <w:rFonts w:ascii="標楷體" w:eastAsia="標楷體" w:hAnsi="標楷體" w:hint="eastAsia"/>
            <w:spacing w:val="0"/>
            <w:sz w:val="28"/>
            <w:highlight w:val="yellow"/>
          </w:rPr>
          <w:t>_</w:t>
        </w:r>
      </w:ins>
      <w:r w:rsidRPr="001A1040">
        <w:rPr>
          <w:rFonts w:ascii="標楷體" w:eastAsia="標楷體" w:hAnsi="標楷體" w:hint="eastAsia"/>
          <w:spacing w:val="0"/>
          <w:sz w:val="28"/>
          <w:highlight w:val="yellow"/>
          <w:rPrChange w:id="193" w:author="企劃處三科-陳瀅湘(shiang)" w:date="2025-12-12T16:30:00Z">
            <w:rPr>
              <w:rFonts w:ascii="Times New Roman" w:hint="eastAsia"/>
              <w:color w:val="FF0000"/>
              <w:spacing w:val="0"/>
              <w:sz w:val="28"/>
              <w:highlight w:val="yellow"/>
            </w:rPr>
          </w:rPrChange>
        </w:rPr>
        <w:t>分</w:t>
      </w:r>
      <w:r w:rsidRPr="001A1040">
        <w:rPr>
          <w:rFonts w:ascii="標楷體" w:eastAsia="標楷體" w:hAnsi="標楷體" w:hint="eastAsia"/>
          <w:spacing w:val="0"/>
          <w:sz w:val="28"/>
          <w:rPrChange w:id="194" w:author="企劃處三科-陳瀅湘(shiang)" w:date="2025-12-12T16:30:00Z">
            <w:rPr>
              <w:rFonts w:ascii="Times New Roman" w:hint="eastAsia"/>
              <w:color w:val="FF0000"/>
              <w:spacing w:val="0"/>
              <w:sz w:val="28"/>
              <w:highlight w:val="yellow"/>
            </w:rPr>
          </w:rPrChange>
        </w:rPr>
        <w:t>。</w:t>
      </w:r>
    </w:p>
    <w:p w14:paraId="6FBF0B90" w14:textId="70F35389" w:rsidR="00B031DB" w:rsidRPr="001A1040" w:rsidRDefault="00B031DB" w:rsidP="00BC3F96">
      <w:pPr>
        <w:pStyle w:val="7"/>
        <w:numPr>
          <w:ilvl w:val="0"/>
          <w:numId w:val="1"/>
        </w:numPr>
        <w:jc w:val="both"/>
        <w:textDirection w:val="lrTbV"/>
        <w:rPr>
          <w:rFonts w:ascii="標楷體" w:eastAsia="標楷體" w:hAnsi="標楷體"/>
          <w:spacing w:val="0"/>
          <w:sz w:val="28"/>
        </w:rPr>
      </w:pPr>
      <w:r w:rsidRPr="001A1040">
        <w:rPr>
          <w:rFonts w:ascii="標楷體" w:eastAsia="標楷體" w:hAnsi="標楷體" w:hint="eastAsia"/>
          <w:spacing w:val="0"/>
          <w:sz w:val="28"/>
          <w:rPrChange w:id="195" w:author="企劃處三科-陳瀅湘(shiang)" w:date="2025-12-12T16:30:00Z">
            <w:rPr>
              <w:rFonts w:hint="eastAsia"/>
              <w:spacing w:val="0"/>
              <w:sz w:val="28"/>
            </w:rPr>
          </w:rPrChange>
        </w:rPr>
        <w:t>公開開標案件之開標地點</w:t>
      </w:r>
      <w:r w:rsidR="00B05504" w:rsidRPr="001A1040">
        <w:rPr>
          <w:rFonts w:ascii="標楷體" w:eastAsia="標楷體" w:hAnsi="標楷體"/>
          <w:spacing w:val="0"/>
          <w:sz w:val="28"/>
          <w:rPrChange w:id="196" w:author="企劃處三科-陳瀅湘(shiang)" w:date="2025-12-12T16:30:00Z">
            <w:rPr>
              <w:spacing w:val="0"/>
              <w:sz w:val="28"/>
            </w:rPr>
          </w:rPrChange>
        </w:rPr>
        <w:t>(</w:t>
      </w:r>
      <w:r w:rsidR="00B05504" w:rsidRPr="001A1040">
        <w:rPr>
          <w:rFonts w:ascii="標楷體" w:eastAsia="標楷體" w:hAnsi="標楷體" w:hint="eastAsia"/>
          <w:spacing w:val="0"/>
          <w:sz w:val="28"/>
          <w:rPrChange w:id="197" w:author="企劃處三科-陳瀅湘(shiang)" w:date="2025-12-12T16:30:00Z">
            <w:rPr>
              <w:rFonts w:hint="eastAsia"/>
              <w:spacing w:val="0"/>
              <w:sz w:val="28"/>
            </w:rPr>
          </w:rPrChange>
        </w:rPr>
        <w:t>依</w:t>
      </w:r>
      <w:r w:rsidR="00B05504" w:rsidRPr="001A1040">
        <w:rPr>
          <w:rFonts w:ascii="標楷體" w:eastAsia="標楷體" w:hAnsi="標楷體" w:hint="eastAsia"/>
          <w:spacing w:val="0"/>
          <w:sz w:val="28"/>
          <w:szCs w:val="28"/>
        </w:rPr>
        <w:t>中</w:t>
      </w:r>
      <w:r w:rsidR="00B05504" w:rsidRPr="001A1040">
        <w:rPr>
          <w:rFonts w:ascii="標楷體" w:eastAsia="標楷體" w:hAnsi="標楷體" w:hint="eastAsia"/>
          <w:spacing w:val="0"/>
          <w:sz w:val="28"/>
        </w:rPr>
        <w:t>央機關未達公告金額採購招標辦法第4條第1項不訂</w:t>
      </w:r>
      <w:proofErr w:type="gramStart"/>
      <w:r w:rsidR="00B05504" w:rsidRPr="001A1040">
        <w:rPr>
          <w:rFonts w:ascii="標楷體" w:eastAsia="標楷體" w:hAnsi="標楷體" w:hint="eastAsia"/>
          <w:spacing w:val="0"/>
          <w:sz w:val="28"/>
        </w:rPr>
        <w:t>明者免填</w:t>
      </w:r>
      <w:proofErr w:type="gramEnd"/>
      <w:r w:rsidR="00B05504" w:rsidRPr="001A1040">
        <w:rPr>
          <w:rFonts w:ascii="標楷體" w:eastAsia="標楷體" w:hAnsi="標楷體"/>
          <w:spacing w:val="0"/>
          <w:sz w:val="28"/>
        </w:rPr>
        <w:t>)</w:t>
      </w:r>
      <w:r w:rsidRPr="001A1040">
        <w:rPr>
          <w:rFonts w:ascii="標楷體" w:eastAsia="標楷體" w:hAnsi="標楷體" w:hint="eastAsia"/>
          <w:spacing w:val="0"/>
          <w:sz w:val="28"/>
        </w:rPr>
        <w:t>：</w:t>
      </w:r>
      <w:r w:rsidR="00BD0588" w:rsidRPr="001A1040">
        <w:rPr>
          <w:rFonts w:ascii="標楷體" w:eastAsia="標楷體" w:hAnsi="標楷體" w:hint="eastAsia"/>
          <w:color w:val="FF0000"/>
          <w:spacing w:val="0"/>
          <w:sz w:val="28"/>
        </w:rPr>
        <w:t>臺灣高等檢察署</w:t>
      </w:r>
      <w:r w:rsidR="0025764F">
        <w:rPr>
          <w:rFonts w:ascii="標楷體" w:eastAsia="標楷體" w:hAnsi="標楷體" w:hint="eastAsia"/>
          <w:color w:val="FF0000"/>
          <w:spacing w:val="0"/>
          <w:sz w:val="28"/>
        </w:rPr>
        <w:t>第三辦公室</w:t>
      </w:r>
      <w:r w:rsidR="00BC3F96" w:rsidRPr="00BC3F96">
        <w:rPr>
          <w:rFonts w:ascii="標楷體" w:eastAsia="標楷體" w:hAnsi="標楷體" w:hint="eastAsia"/>
          <w:color w:val="FF0000"/>
          <w:spacing w:val="0"/>
          <w:sz w:val="28"/>
        </w:rPr>
        <w:t>智財分署5樓會議</w:t>
      </w:r>
      <w:r w:rsidR="00BD4663">
        <w:rPr>
          <w:rFonts w:ascii="標楷體" w:eastAsia="標楷體" w:hAnsi="標楷體" w:hint="eastAsia"/>
          <w:color w:val="FF0000"/>
          <w:spacing w:val="0"/>
          <w:sz w:val="28"/>
        </w:rPr>
        <w:t>室</w:t>
      </w:r>
      <w:r w:rsidR="00BD0588" w:rsidRPr="001A1040">
        <w:rPr>
          <w:rFonts w:ascii="標楷體" w:eastAsia="標楷體" w:hAnsi="標楷體" w:hint="eastAsia"/>
          <w:color w:val="FF0000"/>
          <w:spacing w:val="0"/>
          <w:sz w:val="28"/>
        </w:rPr>
        <w:t>(台北市中正區博愛路1</w:t>
      </w:r>
      <w:r w:rsidR="00BD0588" w:rsidRPr="001A1040">
        <w:rPr>
          <w:rFonts w:ascii="標楷體" w:eastAsia="標楷體" w:hAnsi="標楷體"/>
          <w:color w:val="FF0000"/>
          <w:spacing w:val="0"/>
          <w:sz w:val="28"/>
        </w:rPr>
        <w:t>64</w:t>
      </w:r>
      <w:r w:rsidR="00BD0588" w:rsidRPr="001A1040">
        <w:rPr>
          <w:rFonts w:ascii="標楷體" w:eastAsia="標楷體" w:hAnsi="標楷體" w:hint="eastAsia"/>
          <w:color w:val="FF0000"/>
          <w:spacing w:val="0"/>
          <w:sz w:val="28"/>
        </w:rPr>
        <w:t>號</w:t>
      </w:r>
      <w:r w:rsidR="00A5095B" w:rsidRPr="001A1040">
        <w:rPr>
          <w:rFonts w:ascii="標楷體" w:eastAsia="標楷體" w:hAnsi="標楷體" w:hint="eastAsia"/>
          <w:color w:val="FF0000"/>
          <w:spacing w:val="0"/>
          <w:sz w:val="28"/>
        </w:rPr>
        <w:t>5</w:t>
      </w:r>
      <w:r w:rsidR="00BD0588" w:rsidRPr="001A1040">
        <w:rPr>
          <w:rFonts w:ascii="標楷體" w:eastAsia="標楷體" w:hAnsi="標楷體" w:hint="eastAsia"/>
          <w:color w:val="FF0000"/>
          <w:spacing w:val="0"/>
          <w:sz w:val="28"/>
        </w:rPr>
        <w:t>樓)</w:t>
      </w:r>
    </w:p>
    <w:p w14:paraId="0F2B7A91" w14:textId="20CC3C0C" w:rsidR="00B031DB" w:rsidRPr="001A1040" w:rsidRDefault="00B031DB">
      <w:pPr>
        <w:pStyle w:val="7"/>
        <w:numPr>
          <w:ilvl w:val="0"/>
          <w:numId w:val="1"/>
        </w:numPr>
        <w:ind w:left="1134" w:hanging="1134"/>
        <w:jc w:val="both"/>
        <w:textDirection w:val="lrTbV"/>
        <w:rPr>
          <w:rFonts w:ascii="標楷體" w:eastAsia="標楷體" w:hAnsi="標楷體"/>
          <w:spacing w:val="0"/>
          <w:sz w:val="28"/>
          <w:rPrChange w:id="198" w:author="企劃處三科-陳瀅湘(shiang)" w:date="2025-12-12T16:30:00Z">
            <w:rPr>
              <w:sz w:val="28"/>
            </w:rPr>
          </w:rPrChange>
        </w:rPr>
        <w:pPrChange w:id="199" w:author="企劃處三科-陳瀅湘(shiang)" w:date="2025-12-12T16:30:00Z">
          <w:pPr>
            <w:pStyle w:val="7"/>
            <w:numPr>
              <w:numId w:val="1"/>
            </w:numPr>
            <w:ind w:left="1134" w:hanging="1134"/>
          </w:pPr>
        </w:pPrChange>
      </w:pPr>
      <w:r w:rsidRPr="001A1040">
        <w:rPr>
          <w:rFonts w:ascii="標楷體" w:eastAsia="標楷體" w:hAnsi="標楷體" w:hint="eastAsia"/>
          <w:spacing w:val="0"/>
          <w:sz w:val="28"/>
        </w:rPr>
        <w:t>公開開標案件有權參加開標之每一投標廠商人數</w:t>
      </w:r>
      <w:r w:rsidRPr="001A1040">
        <w:rPr>
          <w:rFonts w:ascii="標楷體" w:eastAsia="標楷體" w:hAnsi="標楷體"/>
          <w:spacing w:val="0"/>
          <w:sz w:val="28"/>
        </w:rPr>
        <w:t>(</w:t>
      </w:r>
      <w:r w:rsidRPr="001A1040">
        <w:rPr>
          <w:rFonts w:ascii="標楷體" w:eastAsia="標楷體" w:hAnsi="標楷體" w:hint="eastAsia"/>
          <w:spacing w:val="0"/>
          <w:sz w:val="28"/>
        </w:rPr>
        <w:t>依採購法不公開或不限制廠商出席人數</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r w:rsidR="000C3E7F" w:rsidRPr="001A1040">
        <w:rPr>
          <w:rFonts w:ascii="標楷體" w:eastAsia="標楷體" w:hAnsi="標楷體" w:hint="eastAsia"/>
          <w:color w:val="FF0000"/>
          <w:spacing w:val="0"/>
          <w:sz w:val="28"/>
        </w:rPr>
        <w:t>3</w:t>
      </w:r>
      <w:r w:rsidR="00E4523B" w:rsidRPr="001A1040">
        <w:rPr>
          <w:rFonts w:ascii="標楷體" w:eastAsia="標楷體" w:hAnsi="標楷體" w:hint="eastAsia"/>
          <w:color w:val="FF0000"/>
          <w:spacing w:val="0"/>
          <w:sz w:val="28"/>
        </w:rPr>
        <w:t>人</w:t>
      </w:r>
    </w:p>
    <w:p w14:paraId="1209CBD8" w14:textId="77777777" w:rsidR="00B031DB" w:rsidRPr="001A1040" w:rsidRDefault="00B031DB" w:rsidP="002729E2">
      <w:pPr>
        <w:pStyle w:val="7"/>
        <w:numPr>
          <w:ilvl w:val="0"/>
          <w:numId w:val="1"/>
        </w:numPr>
        <w:ind w:left="1134" w:hanging="1134"/>
        <w:jc w:val="both"/>
        <w:textDirection w:val="lrTbV"/>
        <w:rPr>
          <w:rFonts w:ascii="標楷體" w:eastAsia="標楷體" w:hAnsi="標楷體"/>
          <w:dstrike/>
          <w:spacing w:val="0"/>
          <w:sz w:val="28"/>
        </w:rPr>
      </w:pPr>
      <w:r w:rsidRPr="001A1040">
        <w:rPr>
          <w:rFonts w:ascii="標楷體" w:eastAsia="標楷體" w:hAnsi="標楷體" w:hint="eastAsia"/>
          <w:spacing w:val="0"/>
          <w:sz w:val="28"/>
          <w:rPrChange w:id="200" w:author="企劃處三科-陳瀅湘(shiang)" w:date="2025-12-12T16:30:00Z">
            <w:rPr>
              <w:rFonts w:hint="eastAsia"/>
              <w:spacing w:val="0"/>
              <w:sz w:val="28"/>
            </w:rPr>
          </w:rPrChange>
        </w:rPr>
        <w:t>依採購法不公開開標之依據：</w:t>
      </w:r>
      <w:r w:rsidR="00B05504" w:rsidRPr="001A1040">
        <w:rPr>
          <w:rFonts w:ascii="標楷體" w:eastAsia="標楷體" w:hAnsi="標楷體" w:hint="eastAsia"/>
          <w:spacing w:val="0"/>
          <w:sz w:val="28"/>
          <w:szCs w:val="28"/>
        </w:rPr>
        <w:t>中</w:t>
      </w:r>
      <w:r w:rsidR="00B05504" w:rsidRPr="001A1040">
        <w:rPr>
          <w:rFonts w:ascii="標楷體" w:eastAsia="標楷體" w:hAnsi="標楷體" w:hint="eastAsia"/>
          <w:spacing w:val="0"/>
          <w:sz w:val="28"/>
        </w:rPr>
        <w:t>央機關未達公告金額採購招標辦法第4條第1項</w:t>
      </w:r>
      <w:r w:rsidR="002729E2" w:rsidRPr="001A1040">
        <w:rPr>
          <w:rFonts w:ascii="標楷體" w:eastAsia="標楷體" w:hAnsi="標楷體" w:hint="eastAsia"/>
          <w:spacing w:val="0"/>
          <w:sz w:val="28"/>
        </w:rPr>
        <w:t>。</w:t>
      </w:r>
    </w:p>
    <w:p w14:paraId="1CDDD5AB" w14:textId="02258C70" w:rsidR="00B031DB" w:rsidRPr="001A1040" w:rsidRDefault="00B031DB">
      <w:pPr>
        <w:pStyle w:val="7"/>
        <w:numPr>
          <w:ilvl w:val="0"/>
          <w:numId w:val="1"/>
        </w:numPr>
        <w:ind w:left="1134" w:hanging="1134"/>
        <w:jc w:val="both"/>
        <w:textDirection w:val="lrTbV"/>
        <w:rPr>
          <w:rFonts w:ascii="標楷體" w:eastAsia="標楷體" w:hAnsi="標楷體"/>
          <w:dstrike/>
          <w:spacing w:val="0"/>
          <w:sz w:val="28"/>
        </w:rPr>
        <w:pPrChange w:id="201" w:author="企劃處三科-陳瀅湘(shiang)" w:date="2025-12-12T16:30:00Z">
          <w:pPr>
            <w:pStyle w:val="7"/>
            <w:ind w:left="1803" w:hanging="680"/>
            <w:jc w:val="both"/>
            <w:textDirection w:val="lrTbV"/>
          </w:pPr>
        </w:pPrChange>
      </w:pPr>
      <w:r w:rsidRPr="001A1040">
        <w:rPr>
          <w:rFonts w:ascii="標楷體" w:eastAsia="標楷體" w:hAnsi="標楷體" w:hint="eastAsia"/>
          <w:sz w:val="28"/>
        </w:rPr>
        <w:t>本採購開標</w:t>
      </w:r>
      <w:proofErr w:type="gramStart"/>
      <w:r w:rsidRPr="001A1040">
        <w:rPr>
          <w:rFonts w:ascii="標楷體" w:eastAsia="標楷體" w:hAnsi="標楷體" w:hint="eastAsia"/>
          <w:sz w:val="28"/>
        </w:rPr>
        <w:t>採</w:t>
      </w:r>
      <w:proofErr w:type="gramEnd"/>
      <w:r w:rsidRPr="001A1040">
        <w:rPr>
          <w:rFonts w:ascii="標楷體" w:eastAsia="標楷體" w:hAnsi="標楷體" w:hint="eastAsia"/>
          <w:spacing w:val="0"/>
          <w:sz w:val="28"/>
        </w:rPr>
        <w:t>不分段開標。所有投標文件置於一</w:t>
      </w:r>
      <w:proofErr w:type="gramStart"/>
      <w:r w:rsidRPr="001A1040">
        <w:rPr>
          <w:rFonts w:ascii="標楷體" w:eastAsia="標楷體" w:hAnsi="標楷體" w:hint="eastAsia"/>
          <w:spacing w:val="0"/>
          <w:sz w:val="28"/>
        </w:rPr>
        <w:t>標封內</w:t>
      </w:r>
      <w:proofErr w:type="gramEnd"/>
      <w:r w:rsidRPr="001A1040">
        <w:rPr>
          <w:rFonts w:ascii="標楷體" w:eastAsia="標楷體" w:hAnsi="標楷體" w:hint="eastAsia"/>
          <w:spacing w:val="0"/>
          <w:sz w:val="28"/>
        </w:rPr>
        <w:t>，不必按文件屬性分別裝封。</w:t>
      </w:r>
    </w:p>
    <w:p w14:paraId="055ABD71" w14:textId="70740083"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proofErr w:type="gramStart"/>
      <w:r w:rsidRPr="001A1040">
        <w:rPr>
          <w:rFonts w:ascii="標楷體" w:eastAsia="標楷體" w:hAnsi="標楷體" w:hint="eastAsia"/>
          <w:spacing w:val="0"/>
          <w:sz w:val="28"/>
        </w:rPr>
        <w:t>押</w:t>
      </w:r>
      <w:proofErr w:type="gramEnd"/>
      <w:r w:rsidRPr="001A1040">
        <w:rPr>
          <w:rFonts w:ascii="標楷體" w:eastAsia="標楷體" w:hAnsi="標楷體" w:hint="eastAsia"/>
          <w:spacing w:val="0"/>
          <w:sz w:val="28"/>
        </w:rPr>
        <w:t>標金金額</w:t>
      </w:r>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無押標金者免填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052253FF" w14:textId="18544631"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hint="eastAsia"/>
          <w:sz w:val="28"/>
        </w:rPr>
        <w:sym w:font="Wingdings" w:char="F0A8"/>
      </w:r>
      <w:r w:rsidRPr="001A1040">
        <w:rPr>
          <w:rFonts w:ascii="標楷體" w:eastAsia="標楷體" w:hAnsi="標楷體"/>
          <w:spacing w:val="0"/>
          <w:sz w:val="28"/>
        </w:rPr>
        <w:t>(1)</w:t>
      </w:r>
      <w:r w:rsidRPr="001A1040">
        <w:rPr>
          <w:rFonts w:ascii="標楷體" w:eastAsia="標楷體" w:hAnsi="標楷體" w:hint="eastAsia"/>
          <w:spacing w:val="0"/>
          <w:sz w:val="28"/>
        </w:rPr>
        <w:t>一定金額：</w:t>
      </w:r>
    </w:p>
    <w:p w14:paraId="10FD1D1B"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(2)</w:t>
      </w:r>
      <w:r w:rsidRPr="001A1040">
        <w:rPr>
          <w:rFonts w:ascii="標楷體" w:eastAsia="標楷體" w:hAnsi="標楷體" w:hint="eastAsia"/>
          <w:spacing w:val="0"/>
          <w:sz w:val="28"/>
        </w:rPr>
        <w:t>標價之一定比率：</w:t>
      </w:r>
      <w:r w:rsidRPr="001A1040">
        <w:rPr>
          <w:rFonts w:ascii="標楷體" w:eastAsia="標楷體" w:hAnsi="標楷體"/>
          <w:spacing w:val="0"/>
          <w:sz w:val="28"/>
        </w:rPr>
        <w:t>_____%</w:t>
      </w:r>
    </w:p>
    <w:p w14:paraId="59524283"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proofErr w:type="gramStart"/>
      <w:r w:rsidRPr="001A1040">
        <w:rPr>
          <w:rFonts w:ascii="標楷體" w:eastAsia="標楷體" w:hAnsi="標楷體" w:hint="eastAsia"/>
          <w:spacing w:val="0"/>
          <w:sz w:val="28"/>
        </w:rPr>
        <w:t>採</w:t>
      </w:r>
      <w:proofErr w:type="gramEnd"/>
      <w:r w:rsidRPr="001A1040">
        <w:rPr>
          <w:rFonts w:ascii="標楷體" w:eastAsia="標楷體" w:hAnsi="標楷體" w:hint="eastAsia"/>
          <w:spacing w:val="0"/>
          <w:sz w:val="28"/>
        </w:rPr>
        <w:t>電子投標之廠商，押標金予以減收金額</w:t>
      </w:r>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無者免填</w:t>
      </w:r>
      <w:proofErr w:type="gramEnd"/>
      <w:r w:rsidRPr="001A1040">
        <w:rPr>
          <w:rFonts w:ascii="標楷體" w:eastAsia="標楷體" w:hAnsi="標楷體"/>
          <w:spacing w:val="0"/>
          <w:sz w:val="28"/>
        </w:rPr>
        <w:t xml:space="preserve">) </w:t>
      </w:r>
      <w:r w:rsidRPr="001A1040">
        <w:rPr>
          <w:rFonts w:ascii="標楷體" w:eastAsia="標楷體" w:hAnsi="標楷體" w:hint="eastAsia"/>
          <w:spacing w:val="0"/>
          <w:sz w:val="28"/>
        </w:rPr>
        <w:t>：</w:t>
      </w:r>
    </w:p>
    <w:p w14:paraId="43CE9426" w14:textId="77777777" w:rsidR="000C4E8E" w:rsidRPr="001A1040" w:rsidRDefault="000C4E8E" w:rsidP="000C4E8E">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為押標金保證金暨其他擔保作業辦法第</w:t>
      </w:r>
      <w:r w:rsidRPr="001A1040">
        <w:rPr>
          <w:rFonts w:ascii="標楷體" w:eastAsia="標楷體" w:hAnsi="標楷體"/>
          <w:spacing w:val="0"/>
          <w:sz w:val="28"/>
        </w:rPr>
        <w:t>33</w:t>
      </w:r>
      <w:r w:rsidRPr="001A1040">
        <w:rPr>
          <w:rFonts w:ascii="標楷體" w:eastAsia="標楷體" w:hAnsi="標楷體" w:hint="eastAsia"/>
          <w:spacing w:val="0"/>
          <w:sz w:val="28"/>
        </w:rPr>
        <w:t>條之</w:t>
      </w:r>
      <w:r w:rsidRPr="001A1040">
        <w:rPr>
          <w:rFonts w:ascii="標楷體" w:eastAsia="標楷體" w:hAnsi="標楷體"/>
          <w:spacing w:val="0"/>
          <w:sz w:val="28"/>
        </w:rPr>
        <w:t>5</w:t>
      </w:r>
      <w:r w:rsidRPr="001A1040">
        <w:rPr>
          <w:rFonts w:ascii="標楷體" w:eastAsia="標楷體" w:hAnsi="標楷體" w:hint="eastAsia"/>
          <w:spacing w:val="0"/>
          <w:sz w:val="28"/>
        </w:rPr>
        <w:t>第</w:t>
      </w:r>
      <w:r w:rsidRPr="001A1040">
        <w:rPr>
          <w:rFonts w:ascii="標楷體" w:eastAsia="標楷體" w:hAnsi="標楷體"/>
          <w:spacing w:val="0"/>
          <w:sz w:val="28"/>
        </w:rPr>
        <w:t>2</w:t>
      </w:r>
      <w:r w:rsidRPr="001A1040">
        <w:rPr>
          <w:rFonts w:ascii="標楷體" w:eastAsia="標楷體" w:hAnsi="標楷體" w:hint="eastAsia"/>
          <w:spacing w:val="0"/>
          <w:sz w:val="28"/>
        </w:rPr>
        <w:t>項所稱優良廠商者</w:t>
      </w:r>
      <w:r w:rsidRPr="001A1040">
        <w:rPr>
          <w:rFonts w:ascii="標楷體" w:eastAsia="標楷體" w:hAnsi="標楷體"/>
          <w:spacing w:val="0"/>
          <w:sz w:val="28"/>
        </w:rPr>
        <w:t>(</w:t>
      </w:r>
      <w:r w:rsidRPr="001A1040">
        <w:rPr>
          <w:rFonts w:ascii="標楷體" w:eastAsia="標楷體" w:hAnsi="標楷體" w:hint="eastAsia"/>
          <w:spacing w:val="0"/>
          <w:sz w:val="28"/>
        </w:rPr>
        <w:t>公開於政府電子採購網</w:t>
      </w:r>
      <w:hyperlink r:id="rId8" w:history="1">
        <w:r w:rsidRPr="001A1040">
          <w:rPr>
            <w:rFonts w:ascii="標楷體" w:eastAsia="標楷體" w:hAnsi="標楷體"/>
            <w:spacing w:val="0"/>
            <w:sz w:val="28"/>
          </w:rPr>
          <w:t>https://web.pcc.gov.tw/</w:t>
        </w:r>
        <w:r w:rsidRPr="001A1040">
          <w:rPr>
            <w:rFonts w:ascii="標楷體" w:eastAsia="標楷體" w:hAnsi="標楷體" w:hint="eastAsia"/>
            <w:spacing w:val="0"/>
            <w:sz w:val="28"/>
          </w:rPr>
          <w:t>查詢服務</w:t>
        </w:r>
        <w:r w:rsidRPr="001A1040">
          <w:rPr>
            <w:rFonts w:ascii="標楷體" w:eastAsia="標楷體" w:hAnsi="標楷體"/>
            <w:spacing w:val="0"/>
            <w:sz w:val="28"/>
          </w:rPr>
          <w:t>/</w:t>
        </w:r>
        <w:r w:rsidRPr="001A1040">
          <w:rPr>
            <w:rFonts w:ascii="標楷體" w:eastAsia="標楷體" w:hAnsi="標楷體" w:hint="eastAsia"/>
            <w:spacing w:val="0"/>
            <w:sz w:val="28"/>
          </w:rPr>
          <w:t>廠商相關</w:t>
        </w:r>
        <w:r w:rsidRPr="001A1040">
          <w:rPr>
            <w:rFonts w:ascii="標楷體" w:eastAsia="標楷體" w:hAnsi="標楷體"/>
            <w:spacing w:val="0"/>
            <w:sz w:val="28"/>
          </w:rPr>
          <w:t>/</w:t>
        </w:r>
        <w:r w:rsidRPr="001A1040">
          <w:rPr>
            <w:rFonts w:ascii="標楷體" w:eastAsia="標楷體" w:hAnsi="標楷體" w:hint="eastAsia"/>
            <w:spacing w:val="0"/>
            <w:sz w:val="28"/>
          </w:rPr>
          <w:t>優良廠商名單</w:t>
        </w:r>
        <w:r w:rsidRPr="001A1040">
          <w:rPr>
            <w:rFonts w:ascii="標楷體" w:eastAsia="標楷體" w:hAnsi="標楷體"/>
            <w:spacing w:val="0"/>
            <w:sz w:val="28"/>
          </w:rPr>
          <w:t>/</w:t>
        </w:r>
      </w:hyperlink>
      <w:r w:rsidRPr="001A1040">
        <w:rPr>
          <w:rFonts w:ascii="標楷體" w:eastAsia="標楷體" w:hAnsi="標楷體" w:hint="eastAsia"/>
          <w:spacing w:val="0"/>
          <w:sz w:val="28"/>
        </w:rPr>
        <w:t>有效名單列表</w:t>
      </w:r>
      <w:r w:rsidRPr="001A1040">
        <w:rPr>
          <w:rFonts w:ascii="標楷體" w:eastAsia="標楷體" w:hAnsi="標楷體"/>
          <w:spacing w:val="0"/>
          <w:sz w:val="28"/>
        </w:rPr>
        <w:t>)</w:t>
      </w:r>
      <w:r w:rsidRPr="001A1040">
        <w:rPr>
          <w:rFonts w:ascii="標楷體" w:eastAsia="標楷體" w:hAnsi="標楷體" w:hint="eastAsia"/>
          <w:spacing w:val="0"/>
          <w:sz w:val="28"/>
        </w:rPr>
        <w:t>，押標金予以減收金額：</w:t>
      </w:r>
    </w:p>
    <w:p w14:paraId="6716599B" w14:textId="741593CC" w:rsidR="000C4E8E" w:rsidRPr="001A1040" w:rsidRDefault="000C4E8E" w:rsidP="009C6594">
      <w:pPr>
        <w:pStyle w:val="7"/>
        <w:numPr>
          <w:ilvl w:val="0"/>
          <w:numId w:val="15"/>
        </w:numPr>
        <w:jc w:val="both"/>
        <w:rPr>
          <w:rFonts w:ascii="標楷體" w:eastAsia="標楷體" w:hAnsi="標楷體"/>
          <w:sz w:val="28"/>
        </w:rPr>
      </w:pPr>
      <w:r w:rsidRPr="001A1040">
        <w:rPr>
          <w:rFonts w:ascii="標楷體" w:eastAsia="標楷體" w:hAnsi="標楷體" w:hint="eastAsia"/>
          <w:sz w:val="28"/>
        </w:rPr>
        <w:t>行政院公共工程委員會公共工程金質獎之得獎廠商，</w:t>
      </w:r>
      <w:proofErr w:type="gramStart"/>
      <w:r w:rsidRPr="001A1040">
        <w:rPr>
          <w:rFonts w:ascii="標楷體" w:eastAsia="標楷體" w:hAnsi="標楷體" w:hint="eastAsia"/>
          <w:sz w:val="28"/>
        </w:rPr>
        <w:t>減收原應</w:t>
      </w:r>
      <w:proofErr w:type="gramEnd"/>
      <w:r w:rsidRPr="001A1040">
        <w:rPr>
          <w:rFonts w:ascii="標楷體" w:eastAsia="標楷體" w:hAnsi="標楷體" w:hint="eastAsia"/>
          <w:sz w:val="28"/>
        </w:rPr>
        <w:t>繳額度之</w:t>
      </w:r>
      <w:r w:rsidRPr="001A1040">
        <w:rPr>
          <w:rFonts w:ascii="標楷體" w:eastAsia="標楷體" w:hAnsi="標楷體"/>
          <w:sz w:val="28"/>
        </w:rPr>
        <w:t>50%</w:t>
      </w:r>
      <w:r w:rsidRPr="001A1040">
        <w:rPr>
          <w:rFonts w:ascii="標楷體" w:eastAsia="標楷體" w:hAnsi="標楷體" w:hint="eastAsia"/>
          <w:sz w:val="28"/>
        </w:rPr>
        <w:t>。</w:t>
      </w:r>
    </w:p>
    <w:p w14:paraId="5F788D69" w14:textId="77777777" w:rsidR="000C4E8E" w:rsidRPr="001A1040" w:rsidRDefault="000C4E8E" w:rsidP="009C6594">
      <w:pPr>
        <w:pStyle w:val="7"/>
        <w:ind w:leftChars="500" w:left="1558" w:hangingChars="128" w:hanging="358"/>
        <w:jc w:val="both"/>
        <w:rPr>
          <w:rFonts w:ascii="標楷體" w:eastAsia="標楷體" w:hAnsi="標楷體"/>
          <w:sz w:val="28"/>
        </w:rPr>
      </w:pPr>
      <w:r w:rsidRPr="001A1040">
        <w:rPr>
          <w:rFonts w:ascii="標楷體" w:eastAsia="標楷體" w:hAnsi="標楷體"/>
          <w:sz w:val="28"/>
        </w:rPr>
        <w:sym w:font="Wingdings" w:char="F0A8"/>
      </w:r>
      <w:r w:rsidRPr="001A1040">
        <w:rPr>
          <w:rFonts w:ascii="標楷體" w:eastAsia="標楷體" w:hAnsi="標楷體" w:hint="eastAsia"/>
          <w:sz w:val="28"/>
        </w:rPr>
        <w:t>其他獎項</w:t>
      </w:r>
      <w:r w:rsidRPr="001A1040">
        <w:rPr>
          <w:rFonts w:ascii="標楷體" w:eastAsia="標楷體" w:hAnsi="標楷體"/>
          <w:sz w:val="28"/>
        </w:rPr>
        <w:t>(</w:t>
      </w:r>
      <w:r w:rsidRPr="001A1040">
        <w:rPr>
          <w:rFonts w:ascii="標楷體" w:eastAsia="標楷體" w:hAnsi="標楷體" w:cs="標楷體"/>
          <w:sz w:val="28"/>
          <w:szCs w:val="28"/>
        </w:rPr>
        <w:t>例如</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推動職業安全衛生優良工程金安獎</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民間參與公共建設金</w:t>
      </w:r>
      <w:proofErr w:type="gramStart"/>
      <w:r w:rsidRPr="001A1040">
        <w:rPr>
          <w:rFonts w:ascii="標楷體" w:eastAsia="標楷體" w:hAnsi="標楷體" w:cs="標楷體"/>
          <w:sz w:val="28"/>
          <w:szCs w:val="28"/>
        </w:rPr>
        <w:t>擘</w:t>
      </w:r>
      <w:proofErr w:type="gramEnd"/>
      <w:r w:rsidRPr="001A1040">
        <w:rPr>
          <w:rFonts w:ascii="標楷體" w:eastAsia="標楷體" w:hAnsi="標楷體" w:cs="標楷體"/>
          <w:sz w:val="28"/>
          <w:szCs w:val="28"/>
        </w:rPr>
        <w:t>獎</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交通部</w:t>
      </w:r>
      <w:proofErr w:type="gramStart"/>
      <w:r w:rsidRPr="001A1040">
        <w:rPr>
          <w:rFonts w:ascii="標楷體" w:eastAsia="標楷體" w:hAnsi="標楷體" w:cs="標楷體"/>
          <w:sz w:val="28"/>
          <w:szCs w:val="28"/>
        </w:rPr>
        <w:t>金路獎</w:t>
      </w:r>
      <w:proofErr w:type="gramEnd"/>
      <w:r w:rsidRPr="001A1040">
        <w:rPr>
          <w:rFonts w:ascii="標楷體" w:eastAsia="標楷體" w:hAnsi="標楷體" w:cs="標楷體" w:hint="eastAsia"/>
          <w:sz w:val="28"/>
          <w:szCs w:val="28"/>
        </w:rPr>
        <w:t>」</w:t>
      </w:r>
      <w:r w:rsidRPr="001A1040">
        <w:rPr>
          <w:rFonts w:ascii="標楷體" w:eastAsia="標楷體" w:hAnsi="標楷體" w:cs="標楷體"/>
          <w:sz w:val="28"/>
          <w:szCs w:val="28"/>
        </w:rPr>
        <w:t>、</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經濟部公共工程優質獎</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等</w:t>
      </w:r>
      <w:r w:rsidRPr="001A1040">
        <w:rPr>
          <w:rFonts w:ascii="標楷體" w:eastAsia="標楷體" w:hAnsi="標楷體" w:hint="eastAsia"/>
          <w:color w:val="000000"/>
          <w:spacing w:val="0"/>
          <w:sz w:val="28"/>
        </w:rPr>
        <w:t>」，</w:t>
      </w:r>
      <w:r w:rsidRPr="001A1040">
        <w:rPr>
          <w:rFonts w:ascii="標楷體" w:eastAsia="標楷體" w:hAnsi="標楷體" w:hint="eastAsia"/>
          <w:sz w:val="28"/>
        </w:rPr>
        <w:t>由招標機關敘明獎項名稱及減收額度，其減收總額度</w:t>
      </w:r>
      <w:proofErr w:type="gramStart"/>
      <w:r w:rsidRPr="001A1040">
        <w:rPr>
          <w:rFonts w:ascii="標楷體" w:eastAsia="標楷體" w:hAnsi="標楷體" w:hint="eastAsia"/>
          <w:sz w:val="28"/>
        </w:rPr>
        <w:t>不</w:t>
      </w:r>
      <w:proofErr w:type="gramEnd"/>
      <w:r w:rsidRPr="001A1040">
        <w:rPr>
          <w:rFonts w:ascii="標楷體" w:eastAsia="標楷體" w:hAnsi="標楷體" w:hint="eastAsia"/>
          <w:sz w:val="28"/>
        </w:rPr>
        <w:t>逾原定應繳總額之</w:t>
      </w:r>
      <w:r w:rsidRPr="001A1040">
        <w:rPr>
          <w:rFonts w:ascii="標楷體" w:eastAsia="標楷體" w:hAnsi="標楷體"/>
          <w:sz w:val="28"/>
        </w:rPr>
        <w:t>50%)</w:t>
      </w:r>
      <w:r w:rsidRPr="001A1040">
        <w:rPr>
          <w:rFonts w:ascii="標楷體" w:eastAsia="標楷體" w:hAnsi="標楷體" w:hint="eastAsia"/>
          <w:sz w:val="28"/>
        </w:rPr>
        <w:t>：</w:t>
      </w:r>
    </w:p>
    <w:p w14:paraId="2ED5E9E2" w14:textId="77777777" w:rsidR="000C4E8E" w:rsidRPr="001A1040" w:rsidRDefault="000C4E8E" w:rsidP="009C6594">
      <w:pPr>
        <w:pStyle w:val="7"/>
        <w:ind w:left="1134" w:firstLine="0"/>
        <w:jc w:val="both"/>
        <w:rPr>
          <w:rFonts w:ascii="標楷體" w:eastAsia="標楷體" w:hAnsi="標楷體"/>
          <w:spacing w:val="0"/>
          <w:sz w:val="28"/>
        </w:rPr>
      </w:pPr>
      <w:r w:rsidRPr="001A1040">
        <w:rPr>
          <w:rFonts w:ascii="標楷體" w:eastAsia="標楷體" w:hAnsi="標楷體" w:hint="eastAsia"/>
          <w:spacing w:val="0"/>
          <w:sz w:val="28"/>
        </w:rPr>
        <w:t>為押標金保證金暨其他擔保作業辦法第33條之6所稱全球化廠商者，押標金予以減收之金額</w:t>
      </w:r>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無者免填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5F7A5CCA" w14:textId="77777777" w:rsidR="000C4E8E" w:rsidRPr="001A1040" w:rsidRDefault="000C4E8E" w:rsidP="009C6594">
      <w:pPr>
        <w:pStyle w:val="7"/>
        <w:ind w:left="1134"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為</w:t>
      </w:r>
      <w:r w:rsidRPr="001A1040">
        <w:rPr>
          <w:rFonts w:ascii="標楷體" w:eastAsia="標楷體" w:hAnsi="標楷體"/>
          <w:spacing w:val="0"/>
          <w:sz w:val="28"/>
        </w:rPr>
        <w:t>營造業法第51條</w:t>
      </w:r>
      <w:r w:rsidRPr="001A1040">
        <w:rPr>
          <w:rFonts w:ascii="標楷體" w:eastAsia="標楷體" w:hAnsi="標楷體" w:hint="eastAsia"/>
          <w:spacing w:val="0"/>
          <w:sz w:val="28"/>
        </w:rPr>
        <w:t>所稱</w:t>
      </w:r>
      <w:r w:rsidRPr="001A1040">
        <w:rPr>
          <w:rFonts w:ascii="標楷體" w:eastAsia="標楷體" w:hAnsi="標楷體"/>
          <w:spacing w:val="0"/>
          <w:sz w:val="28"/>
        </w:rPr>
        <w:t>優良營造業</w:t>
      </w:r>
      <w:r w:rsidRPr="001A1040">
        <w:rPr>
          <w:rFonts w:ascii="標楷體" w:eastAsia="標楷體" w:hAnsi="標楷體" w:hint="eastAsia"/>
          <w:spacing w:val="0"/>
          <w:sz w:val="28"/>
        </w:rPr>
        <w:t>，參與案件屬營造業法所稱營</w:t>
      </w:r>
      <w:proofErr w:type="gramStart"/>
      <w:r w:rsidRPr="001A1040">
        <w:rPr>
          <w:rFonts w:ascii="標楷體" w:eastAsia="標楷體" w:hAnsi="標楷體" w:hint="eastAsia"/>
          <w:spacing w:val="0"/>
          <w:sz w:val="28"/>
        </w:rPr>
        <w:t>繕</w:t>
      </w:r>
      <w:proofErr w:type="gramEnd"/>
      <w:r w:rsidRPr="001A1040">
        <w:rPr>
          <w:rFonts w:ascii="標楷體" w:eastAsia="標楷體" w:hAnsi="標楷體" w:hint="eastAsia"/>
          <w:spacing w:val="0"/>
          <w:sz w:val="28"/>
        </w:rPr>
        <w:t>工程之工程採購者，</w:t>
      </w:r>
      <w:r w:rsidRPr="001A1040">
        <w:rPr>
          <w:rFonts w:ascii="標楷體" w:eastAsia="標楷體" w:hAnsi="標楷體"/>
          <w:spacing w:val="0"/>
          <w:sz w:val="28"/>
        </w:rPr>
        <w:t>押標金予以減收金額</w:t>
      </w:r>
      <w:r w:rsidRPr="001A1040">
        <w:rPr>
          <w:rFonts w:ascii="標楷體" w:eastAsia="標楷體" w:hAnsi="標楷體" w:hint="eastAsia"/>
          <w:spacing w:val="0"/>
          <w:sz w:val="28"/>
        </w:rPr>
        <w:t>，其減收金額</w:t>
      </w:r>
      <w:proofErr w:type="gramStart"/>
      <w:r w:rsidRPr="001A1040">
        <w:rPr>
          <w:rFonts w:ascii="標楷體" w:eastAsia="標楷體" w:hAnsi="標楷體" w:hint="eastAsia"/>
          <w:spacing w:val="0"/>
          <w:sz w:val="28"/>
        </w:rPr>
        <w:t>不</w:t>
      </w:r>
      <w:proofErr w:type="gramEnd"/>
      <w:r w:rsidRPr="001A1040">
        <w:rPr>
          <w:rFonts w:ascii="標楷體" w:eastAsia="標楷體" w:hAnsi="標楷體" w:hint="eastAsia"/>
          <w:spacing w:val="0"/>
          <w:sz w:val="28"/>
        </w:rPr>
        <w:t>併入前2項減收總額度計算（</w:t>
      </w:r>
      <w:r w:rsidRPr="001A1040">
        <w:rPr>
          <w:rFonts w:ascii="標楷體" w:eastAsia="標楷體" w:hAnsi="標楷體"/>
          <w:spacing w:val="0"/>
          <w:sz w:val="28"/>
        </w:rPr>
        <w:t>無者免填</w:t>
      </w:r>
      <w:r w:rsidRPr="001A1040">
        <w:rPr>
          <w:rFonts w:ascii="標楷體" w:eastAsia="標楷體" w:hAnsi="標楷體" w:hint="eastAsia"/>
          <w:spacing w:val="0"/>
          <w:sz w:val="28"/>
        </w:rPr>
        <w:t>，惟押標金、工程保證金或工程保留款應至少擇一項給予獎勵）：</w:t>
      </w:r>
    </w:p>
    <w:p w14:paraId="74469B7A" w14:textId="4056970F"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proofErr w:type="gramStart"/>
      <w:r w:rsidRPr="001A1040">
        <w:rPr>
          <w:rFonts w:ascii="標楷體" w:eastAsia="標楷體" w:hAnsi="標楷體" w:hint="eastAsia"/>
          <w:spacing w:val="0"/>
          <w:sz w:val="28"/>
        </w:rPr>
        <w:t>押</w:t>
      </w:r>
      <w:proofErr w:type="gramEnd"/>
      <w:r w:rsidRPr="001A1040">
        <w:rPr>
          <w:rFonts w:ascii="標楷體" w:eastAsia="標楷體" w:hAnsi="標楷體" w:hint="eastAsia"/>
          <w:spacing w:val="0"/>
          <w:sz w:val="28"/>
        </w:rPr>
        <w:t>標金有效期</w:t>
      </w:r>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無押標金者免填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53C79F50" w14:textId="54EDFF60"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proofErr w:type="gramStart"/>
      <w:r w:rsidRPr="001A1040">
        <w:rPr>
          <w:rFonts w:ascii="標楷體" w:eastAsia="標楷體" w:hAnsi="標楷體" w:hint="eastAsia"/>
          <w:spacing w:val="0"/>
          <w:sz w:val="28"/>
        </w:rPr>
        <w:t>押</w:t>
      </w:r>
      <w:proofErr w:type="gramEnd"/>
      <w:r w:rsidRPr="001A1040">
        <w:rPr>
          <w:rFonts w:ascii="標楷體" w:eastAsia="標楷體" w:hAnsi="標楷體" w:hint="eastAsia"/>
          <w:spacing w:val="0"/>
          <w:sz w:val="28"/>
        </w:rPr>
        <w:t>標金繳納期限：截止投標期限前繳納</w:t>
      </w:r>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無押標金</w:t>
      </w:r>
      <w:proofErr w:type="gramEnd"/>
      <w:r w:rsidRPr="001A1040">
        <w:rPr>
          <w:rFonts w:ascii="標楷體" w:eastAsia="標楷體" w:hAnsi="標楷體" w:hint="eastAsia"/>
          <w:spacing w:val="0"/>
          <w:sz w:val="28"/>
        </w:rPr>
        <w:t>者不適用</w:t>
      </w:r>
      <w:r w:rsidRPr="001A1040">
        <w:rPr>
          <w:rFonts w:ascii="標楷體" w:eastAsia="標楷體" w:hAnsi="標楷體"/>
          <w:spacing w:val="0"/>
          <w:sz w:val="28"/>
        </w:rPr>
        <w:t>)</w:t>
      </w:r>
    </w:p>
    <w:p w14:paraId="2C37B3FA" w14:textId="77777777" w:rsidR="00F21384" w:rsidRPr="001A1040" w:rsidRDefault="00F21384" w:rsidP="00F21384">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color w:val="000000"/>
          <w:spacing w:val="0"/>
          <w:sz w:val="28"/>
        </w:rPr>
        <w:t>以現金繳納</w:t>
      </w:r>
      <w:proofErr w:type="gramStart"/>
      <w:r w:rsidRPr="001A1040">
        <w:rPr>
          <w:rFonts w:ascii="標楷體" w:eastAsia="標楷體" w:hAnsi="標楷體"/>
          <w:color w:val="000000"/>
          <w:spacing w:val="0"/>
          <w:sz w:val="28"/>
        </w:rPr>
        <w:t>押</w:t>
      </w:r>
      <w:proofErr w:type="gramEnd"/>
      <w:r w:rsidRPr="001A1040">
        <w:rPr>
          <w:rFonts w:ascii="標楷體" w:eastAsia="標楷體" w:hAnsi="標楷體"/>
          <w:color w:val="000000"/>
          <w:spacing w:val="0"/>
          <w:sz w:val="28"/>
        </w:rPr>
        <w:t>標金之</w:t>
      </w:r>
      <w:r w:rsidRPr="001A1040">
        <w:rPr>
          <w:rFonts w:ascii="標楷體" w:eastAsia="標楷體" w:hAnsi="標楷體" w:hint="eastAsia"/>
          <w:color w:val="000000"/>
          <w:spacing w:val="0"/>
          <w:sz w:val="28"/>
        </w:rPr>
        <w:t>規定</w:t>
      </w:r>
      <w:r w:rsidRPr="001A1040">
        <w:rPr>
          <w:rFonts w:ascii="標楷體" w:eastAsia="標楷體" w:hAnsi="標楷體"/>
          <w:color w:val="000000"/>
          <w:spacing w:val="0"/>
          <w:sz w:val="28"/>
        </w:rPr>
        <w:t>(</w:t>
      </w:r>
      <w:proofErr w:type="gramStart"/>
      <w:r w:rsidRPr="001A1040">
        <w:rPr>
          <w:rFonts w:ascii="標楷體" w:eastAsia="標楷體" w:hAnsi="標楷體"/>
          <w:color w:val="000000"/>
          <w:spacing w:val="0"/>
          <w:sz w:val="28"/>
        </w:rPr>
        <w:t>無押標金者免填</w:t>
      </w:r>
      <w:proofErr w:type="gramEnd"/>
      <w:r w:rsidRPr="001A1040">
        <w:rPr>
          <w:rFonts w:ascii="標楷體" w:eastAsia="標楷體" w:hAnsi="標楷體"/>
          <w:color w:val="000000"/>
          <w:spacing w:val="0"/>
          <w:sz w:val="28"/>
        </w:rPr>
        <w:t>)</w:t>
      </w:r>
      <w:r w:rsidRPr="001A1040">
        <w:rPr>
          <w:rFonts w:ascii="標楷體" w:eastAsia="標楷體" w:hAnsi="標楷體"/>
          <w:spacing w:val="0"/>
          <w:sz w:val="28"/>
        </w:rPr>
        <w:t>：</w:t>
      </w:r>
    </w:p>
    <w:p w14:paraId="70005795" w14:textId="77777777" w:rsidR="00F21384" w:rsidRPr="001A1040" w:rsidRDefault="00F21384" w:rsidP="00F21384">
      <w:pPr>
        <w:pStyle w:val="7"/>
        <w:ind w:leftChars="500" w:left="1679" w:hangingChars="171" w:hanging="479"/>
        <w:jc w:val="both"/>
        <w:rPr>
          <w:rFonts w:ascii="標楷體" w:eastAsia="標楷體" w:hAnsi="標楷體"/>
          <w:spacing w:val="0"/>
          <w:sz w:val="28"/>
        </w:rPr>
      </w:pPr>
      <w:r w:rsidRPr="001A1040">
        <w:rPr>
          <w:rFonts w:ascii="標楷體" w:eastAsia="標楷體" w:hAnsi="標楷體"/>
          <w:spacing w:val="0"/>
          <w:sz w:val="28"/>
        </w:rPr>
        <w:t xml:space="preserve">(1) </w:t>
      </w:r>
      <w:r w:rsidRPr="001A1040">
        <w:rPr>
          <w:rFonts w:ascii="標楷體" w:eastAsia="標楷體" w:hAnsi="標楷體" w:hint="eastAsia"/>
          <w:spacing w:val="0"/>
          <w:sz w:val="28"/>
        </w:rPr>
        <w:t>政府電子採購</w:t>
      </w:r>
      <w:proofErr w:type="gramStart"/>
      <w:r w:rsidRPr="001A1040">
        <w:rPr>
          <w:rFonts w:ascii="標楷體" w:eastAsia="標楷體" w:hAnsi="標楷體" w:hint="eastAsia"/>
          <w:spacing w:val="0"/>
          <w:sz w:val="28"/>
        </w:rPr>
        <w:t>網線上繳納</w:t>
      </w:r>
      <w:proofErr w:type="gramEnd"/>
      <w:r w:rsidRPr="001A1040">
        <w:rPr>
          <w:rFonts w:ascii="標楷體" w:eastAsia="標楷體" w:hAnsi="標楷體" w:hint="eastAsia"/>
          <w:spacing w:val="0"/>
          <w:sz w:val="28"/>
        </w:rPr>
        <w:t>。（距截止投標期限不足</w:t>
      </w:r>
      <w:r w:rsidRPr="001A1040">
        <w:rPr>
          <w:rFonts w:ascii="標楷體" w:eastAsia="標楷體" w:hAnsi="標楷體"/>
          <w:spacing w:val="0"/>
          <w:sz w:val="28"/>
        </w:rPr>
        <w:t>5</w:t>
      </w:r>
      <w:r w:rsidRPr="001A1040">
        <w:rPr>
          <w:rFonts w:ascii="標楷體" w:eastAsia="標楷體" w:hAnsi="標楷體" w:hint="eastAsia"/>
          <w:spacing w:val="0"/>
          <w:sz w:val="28"/>
        </w:rPr>
        <w:t>分鐘時，將無法使用本方式繳納</w:t>
      </w:r>
      <w:proofErr w:type="gramStart"/>
      <w:r w:rsidRPr="001A1040">
        <w:rPr>
          <w:rFonts w:ascii="標楷體" w:eastAsia="標楷體" w:hAnsi="標楷體" w:hint="eastAsia"/>
          <w:spacing w:val="0"/>
          <w:sz w:val="28"/>
        </w:rPr>
        <w:t>押</w:t>
      </w:r>
      <w:proofErr w:type="gramEnd"/>
      <w:r w:rsidRPr="001A1040">
        <w:rPr>
          <w:rFonts w:ascii="標楷體" w:eastAsia="標楷體" w:hAnsi="標楷體" w:hint="eastAsia"/>
          <w:spacing w:val="0"/>
          <w:sz w:val="28"/>
        </w:rPr>
        <w:t>標金，請廠商提早作業）</w:t>
      </w:r>
    </w:p>
    <w:p w14:paraId="582CE032" w14:textId="77777777" w:rsidR="00F21384" w:rsidRPr="001A1040" w:rsidRDefault="00F21384" w:rsidP="00F21384">
      <w:pPr>
        <w:pStyle w:val="7"/>
        <w:ind w:leftChars="500" w:left="1679" w:hangingChars="171" w:hanging="479"/>
        <w:jc w:val="both"/>
        <w:rPr>
          <w:rFonts w:ascii="標楷體" w:eastAsia="標楷體" w:hAnsi="標楷體"/>
          <w:spacing w:val="0"/>
          <w:sz w:val="28"/>
        </w:rPr>
      </w:pPr>
      <w:r w:rsidRPr="001A1040">
        <w:rPr>
          <w:rFonts w:ascii="標楷體" w:eastAsia="標楷體" w:hAnsi="標楷體"/>
          <w:spacing w:val="0"/>
          <w:sz w:val="28"/>
        </w:rPr>
        <w:t xml:space="preserve">(2) </w:t>
      </w:r>
      <w:r w:rsidRPr="001A1040">
        <w:rPr>
          <w:rFonts w:ascii="標楷體" w:eastAsia="標楷體" w:hAnsi="標楷體" w:hint="eastAsia"/>
          <w:spacing w:val="0"/>
          <w:sz w:val="28"/>
        </w:rPr>
        <w:t>未</w:t>
      </w:r>
      <w:proofErr w:type="gramStart"/>
      <w:r w:rsidRPr="001A1040">
        <w:rPr>
          <w:rFonts w:ascii="標楷體" w:eastAsia="標楷體" w:hAnsi="標楷體" w:hint="eastAsia"/>
          <w:spacing w:val="0"/>
          <w:sz w:val="28"/>
        </w:rPr>
        <w:t>採線上</w:t>
      </w:r>
      <w:proofErr w:type="gramEnd"/>
      <w:r w:rsidRPr="001A1040">
        <w:rPr>
          <w:rFonts w:ascii="標楷體" w:eastAsia="標楷體" w:hAnsi="標楷體" w:hint="eastAsia"/>
          <w:spacing w:val="0"/>
          <w:sz w:val="28"/>
        </w:rPr>
        <w:t>繳納者，其繳納處所或金融機構帳號：</w:t>
      </w:r>
    </w:p>
    <w:p w14:paraId="4CA1BBC0" w14:textId="77777777" w:rsidR="00B031DB" w:rsidRPr="001A1040" w:rsidRDefault="00B031DB">
      <w:pPr>
        <w:pStyle w:val="7"/>
        <w:numPr>
          <w:ilvl w:val="0"/>
          <w:numId w:val="1"/>
        </w:numPr>
        <w:ind w:left="1134" w:hanging="1134"/>
        <w:jc w:val="both"/>
        <w:textDirection w:val="lrTbV"/>
        <w:rPr>
          <w:rFonts w:ascii="標楷體" w:eastAsia="標楷體" w:hAnsi="標楷體"/>
          <w:color w:val="000000"/>
          <w:spacing w:val="0"/>
          <w:sz w:val="28"/>
        </w:rPr>
      </w:pPr>
      <w:proofErr w:type="gramStart"/>
      <w:r w:rsidRPr="001A1040">
        <w:rPr>
          <w:rFonts w:ascii="標楷體" w:eastAsia="標楷體" w:hAnsi="標楷體" w:hint="eastAsia"/>
          <w:spacing w:val="0"/>
          <w:sz w:val="28"/>
        </w:rPr>
        <w:t>無押標金</w:t>
      </w:r>
      <w:proofErr w:type="gramEnd"/>
      <w:r w:rsidRPr="001A1040">
        <w:rPr>
          <w:rFonts w:ascii="標楷體" w:eastAsia="標楷體" w:hAnsi="標楷體" w:hint="eastAsia"/>
          <w:spacing w:val="0"/>
          <w:sz w:val="28"/>
        </w:rPr>
        <w:t>之理由為：</w:t>
      </w:r>
    </w:p>
    <w:p w14:paraId="73AC8991" w14:textId="1B479613" w:rsidR="00B031DB" w:rsidRPr="001A1040" w:rsidRDefault="00B031DB">
      <w:pPr>
        <w:pStyle w:val="7"/>
        <w:ind w:left="1814" w:hanging="1814"/>
        <w:jc w:val="both"/>
        <w:textDirection w:val="lrTbV"/>
        <w:rPr>
          <w:rFonts w:ascii="標楷體" w:eastAsia="標楷體" w:hAnsi="標楷體"/>
          <w:color w:val="000000"/>
          <w:spacing w:val="0"/>
          <w:sz w:val="28"/>
        </w:rPr>
      </w:pPr>
      <w:r w:rsidRPr="001A1040">
        <w:rPr>
          <w:rFonts w:ascii="標楷體" w:eastAsia="標楷體" w:hAnsi="標楷體"/>
          <w:color w:val="000000"/>
          <w:spacing w:val="0"/>
          <w:sz w:val="28"/>
        </w:rPr>
        <w:t xml:space="preserve">        </w:t>
      </w:r>
      <w:r w:rsidR="009C6594" w:rsidRPr="001A1040">
        <w:rPr>
          <w:rFonts w:ascii="標楷體" w:eastAsia="標楷體" w:hAnsi="標楷體"/>
          <w:color w:val="FF0000"/>
          <w:sz w:val="28"/>
        </w:rPr>
        <w:sym w:font="Wingdings 2" w:char="F052"/>
      </w:r>
      <w:r w:rsidR="009C6594" w:rsidRPr="001A1040">
        <w:rPr>
          <w:rFonts w:ascii="標楷體" w:eastAsia="標楷體" w:hAnsi="標楷體"/>
          <w:spacing w:val="0"/>
          <w:sz w:val="28"/>
        </w:rPr>
        <w:t xml:space="preserve"> </w:t>
      </w:r>
      <w:r w:rsidRPr="001A1040">
        <w:rPr>
          <w:rFonts w:ascii="標楷體" w:eastAsia="標楷體" w:hAnsi="標楷體"/>
          <w:spacing w:val="0"/>
          <w:sz w:val="28"/>
        </w:rPr>
        <w:t>(1)</w:t>
      </w:r>
      <w:r w:rsidRPr="001A1040">
        <w:rPr>
          <w:rFonts w:ascii="標楷體" w:eastAsia="標楷體" w:hAnsi="標楷體" w:hint="eastAsia"/>
          <w:sz w:val="28"/>
        </w:rPr>
        <w:t>勞務採購。</w:t>
      </w:r>
    </w:p>
    <w:p w14:paraId="3D267131" w14:textId="14C0E03D"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color w:val="000000"/>
          <w:spacing w:val="0"/>
          <w:sz w:val="28"/>
        </w:rPr>
        <w:t xml:space="preserve">        </w:t>
      </w:r>
      <w:r w:rsidRPr="001A1040">
        <w:rPr>
          <w:rFonts w:ascii="標楷體" w:eastAsia="標楷體" w:hAnsi="標楷體" w:hint="eastAsia"/>
          <w:sz w:val="28"/>
        </w:rPr>
        <w:sym w:font="Wingdings" w:char="F0A8"/>
      </w:r>
      <w:r w:rsidRPr="001A1040">
        <w:rPr>
          <w:rFonts w:ascii="標楷體" w:eastAsia="標楷體" w:hAnsi="標楷體"/>
          <w:spacing w:val="0"/>
          <w:sz w:val="28"/>
        </w:rPr>
        <w:t>(2)</w:t>
      </w:r>
      <w:r w:rsidRPr="001A1040">
        <w:rPr>
          <w:rFonts w:ascii="標楷體" w:eastAsia="標楷體" w:hAnsi="標楷體" w:hint="eastAsia"/>
          <w:sz w:val="28"/>
        </w:rPr>
        <w:t>未達公告金額之工程、財物採購</w:t>
      </w:r>
      <w:r w:rsidRPr="001A1040">
        <w:rPr>
          <w:rFonts w:ascii="標楷體" w:eastAsia="標楷體" w:hAnsi="標楷體" w:hint="eastAsia"/>
          <w:spacing w:val="0"/>
          <w:sz w:val="28"/>
        </w:rPr>
        <w:t>。</w:t>
      </w:r>
    </w:p>
    <w:p w14:paraId="06D145D6"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(3)</w:t>
      </w:r>
      <w:r w:rsidRPr="001A1040">
        <w:rPr>
          <w:rFonts w:ascii="標楷體" w:eastAsia="標楷體" w:hAnsi="標楷體" w:hint="eastAsia"/>
          <w:sz w:val="28"/>
        </w:rPr>
        <w:t>以議價方式辦理之採購。</w:t>
      </w:r>
    </w:p>
    <w:p w14:paraId="2570DED6" w14:textId="46674160" w:rsidR="00B031DB" w:rsidRPr="001A1040" w:rsidRDefault="00B031DB">
      <w:pPr>
        <w:pStyle w:val="7"/>
        <w:ind w:left="1871" w:hanging="1871"/>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(4)</w:t>
      </w:r>
      <w:r w:rsidRPr="001A1040">
        <w:rPr>
          <w:rFonts w:ascii="標楷體" w:eastAsia="標楷體" w:hAnsi="標楷體" w:hint="eastAsia"/>
          <w:spacing w:val="0"/>
          <w:sz w:val="28"/>
        </w:rPr>
        <w:t>依市場交易慣例或採購案特性，無收取</w:t>
      </w:r>
      <w:proofErr w:type="gramStart"/>
      <w:r w:rsidRPr="001A1040">
        <w:rPr>
          <w:rFonts w:ascii="標楷體" w:eastAsia="標楷體" w:hAnsi="標楷體" w:hint="eastAsia"/>
          <w:spacing w:val="0"/>
          <w:sz w:val="28"/>
        </w:rPr>
        <w:t>押</w:t>
      </w:r>
      <w:proofErr w:type="gramEnd"/>
      <w:r w:rsidRPr="001A1040">
        <w:rPr>
          <w:rFonts w:ascii="標楷體" w:eastAsia="標楷體" w:hAnsi="標楷體" w:hint="eastAsia"/>
          <w:spacing w:val="0"/>
          <w:sz w:val="28"/>
        </w:rPr>
        <w:t>標金之必要或可能者。</w:t>
      </w:r>
    </w:p>
    <w:p w14:paraId="76218524" w14:textId="4AD08FA4"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履約保證金金額</w:t>
      </w:r>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無者免填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r w:rsidRPr="001A1040">
        <w:rPr>
          <w:rFonts w:ascii="標楷體" w:eastAsia="標楷體" w:hAnsi="標楷體"/>
          <w:sz w:val="28"/>
        </w:rPr>
        <w:sym w:font="Wingdings" w:char="F0A8"/>
      </w:r>
      <w:r w:rsidRPr="001A1040">
        <w:rPr>
          <w:rFonts w:ascii="標楷體" w:eastAsia="標楷體" w:hAnsi="標楷體" w:hint="eastAsia"/>
          <w:sz w:val="28"/>
        </w:rPr>
        <w:t>一定金額：_________；</w:t>
      </w:r>
      <w:r w:rsidRPr="001A1040">
        <w:rPr>
          <w:rFonts w:ascii="標楷體" w:eastAsia="標楷體" w:hAnsi="標楷體" w:hint="eastAsia"/>
          <w:sz w:val="28"/>
        </w:rPr>
        <w:sym w:font="Wingdings" w:char="F0A8"/>
      </w:r>
      <w:r w:rsidRPr="001A1040">
        <w:rPr>
          <w:rFonts w:ascii="標楷體" w:eastAsia="標楷體" w:hAnsi="標楷體" w:hint="eastAsia"/>
          <w:sz w:val="28"/>
        </w:rPr>
        <w:t>契約金額之一定比率：____%。</w:t>
      </w:r>
    </w:p>
    <w:p w14:paraId="7EFDA844" w14:textId="77777777" w:rsidR="00C707A1" w:rsidRPr="001A1040" w:rsidRDefault="00C707A1" w:rsidP="00C707A1">
      <w:pPr>
        <w:pStyle w:val="7"/>
        <w:ind w:leftChars="500" w:left="1438" w:hangingChars="85" w:hanging="238"/>
        <w:jc w:val="both"/>
        <w:textDirection w:val="lrTbV"/>
        <w:rPr>
          <w:rFonts w:ascii="標楷體" w:eastAsia="標楷體" w:hAnsi="標楷體"/>
          <w:spacing w:val="0"/>
          <w:sz w:val="28"/>
          <w:rPrChange w:id="202" w:author="企劃處三科-陳瀅湘(shiang)" w:date="2025-12-12T16:30:00Z">
            <w:rPr>
              <w:spacing w:val="0"/>
              <w:sz w:val="28"/>
            </w:rPr>
          </w:rPrChange>
        </w:rPr>
      </w:pPr>
      <w:r w:rsidRPr="001A1040">
        <w:rPr>
          <w:rFonts w:ascii="標楷體" w:eastAsia="標楷體" w:hAnsi="標楷體"/>
          <w:spacing w:val="0"/>
          <w:sz w:val="28"/>
          <w:rPrChange w:id="203" w:author="企劃處三科-陳瀅湘(shiang)" w:date="2025-12-12T16:30:00Z">
            <w:rPr>
              <w:sz w:val="28"/>
            </w:rPr>
          </w:rPrChange>
        </w:rPr>
        <w:sym w:font="Wingdings" w:char="F0A8"/>
      </w:r>
      <w:r w:rsidRPr="001A1040">
        <w:rPr>
          <w:rFonts w:ascii="標楷體" w:eastAsia="標楷體" w:hAnsi="標楷體" w:hint="eastAsia"/>
          <w:spacing w:val="0"/>
          <w:sz w:val="28"/>
          <w:rPrChange w:id="204" w:author="企劃處三科-陳瀅湘(shiang)" w:date="2025-12-12T16:30:00Z">
            <w:rPr>
              <w:rFonts w:hint="eastAsia"/>
              <w:spacing w:val="0"/>
              <w:sz w:val="28"/>
            </w:rPr>
          </w:rPrChange>
        </w:rPr>
        <w:t>廠商如以銀行之書面連帶保證或開發或</w:t>
      </w:r>
      <w:proofErr w:type="gramStart"/>
      <w:r w:rsidRPr="001A1040">
        <w:rPr>
          <w:rFonts w:ascii="標楷體" w:eastAsia="標楷體" w:hAnsi="標楷體" w:hint="eastAsia"/>
          <w:spacing w:val="0"/>
          <w:sz w:val="28"/>
          <w:rPrChange w:id="205" w:author="企劃處三科-陳瀅湘(shiang)" w:date="2025-12-12T16:30:00Z">
            <w:rPr>
              <w:rFonts w:hint="eastAsia"/>
              <w:spacing w:val="0"/>
              <w:sz w:val="28"/>
            </w:rPr>
          </w:rPrChange>
        </w:rPr>
        <w:t>保兌之</w:t>
      </w:r>
      <w:proofErr w:type="gramEnd"/>
      <w:r w:rsidRPr="001A1040">
        <w:rPr>
          <w:rFonts w:ascii="標楷體" w:eastAsia="標楷體" w:hAnsi="標楷體" w:hint="eastAsia"/>
          <w:spacing w:val="0"/>
          <w:sz w:val="28"/>
          <w:rPrChange w:id="206" w:author="企劃處三科-陳瀅湘(shiang)" w:date="2025-12-12T16:30:00Z">
            <w:rPr>
              <w:rFonts w:hint="eastAsia"/>
              <w:spacing w:val="0"/>
              <w:sz w:val="28"/>
            </w:rPr>
          </w:rPrChange>
        </w:rPr>
        <w:t>不可撤銷擔保信用狀繳納履約保證金者，機關得視該銀行之債信、過去履行連帶保證之紀錄等，經機關審核後始予接受。廠商以押標金轉換為履約保證金時，亦同。</w:t>
      </w:r>
    </w:p>
    <w:p w14:paraId="642D3203" w14:textId="3E236CB5" w:rsidR="0071681C" w:rsidRPr="001A1040" w:rsidRDefault="0071681C">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Change w:id="207" w:author="企劃處三科-陳瀅湘(shiang)" w:date="2025-12-12T16:30:00Z">
            <w:rPr>
              <w:rFonts w:hint="eastAsia"/>
              <w:spacing w:val="0"/>
              <w:sz w:val="28"/>
            </w:rPr>
          </w:rPrChange>
        </w:rPr>
        <w:t>得標廠商</w:t>
      </w:r>
      <w:r w:rsidRPr="001A1040">
        <w:rPr>
          <w:rFonts w:ascii="標楷體" w:eastAsia="標楷體" w:hAnsi="標楷體" w:hint="eastAsia"/>
          <w:spacing w:val="0"/>
          <w:sz w:val="28"/>
        </w:rPr>
        <w:t>應繳納之履約保證金：</w:t>
      </w:r>
    </w:p>
    <w:p w14:paraId="34E479ED" w14:textId="33CCCC3B" w:rsidR="00B031DB" w:rsidRPr="001A1040" w:rsidRDefault="00B05504" w:rsidP="0071681C">
      <w:pPr>
        <w:pStyle w:val="7"/>
        <w:ind w:leftChars="464" w:left="1814" w:hangingChars="250" w:hanging="700"/>
        <w:jc w:val="both"/>
        <w:textDirection w:val="lrTbV"/>
        <w:rPr>
          <w:rFonts w:ascii="標楷體" w:eastAsia="標楷體" w:hAnsi="標楷體"/>
          <w:dstrike/>
          <w:spacing w:val="0"/>
          <w:sz w:val="28"/>
          <w:szCs w:val="28"/>
        </w:rPr>
      </w:pPr>
      <w:r w:rsidRPr="001A1040">
        <w:rPr>
          <w:rFonts w:ascii="標楷體" w:eastAsia="標楷體" w:hAnsi="標楷體" w:hint="eastAsia"/>
          <w:sz w:val="28"/>
        </w:rPr>
        <w:sym w:font="Wingdings" w:char="F0A8"/>
      </w:r>
      <w:r w:rsidRPr="001A1040">
        <w:rPr>
          <w:rFonts w:ascii="標楷體" w:eastAsia="標楷體" w:hAnsi="標楷體"/>
          <w:spacing w:val="0"/>
          <w:sz w:val="28"/>
        </w:rPr>
        <w:t>(</w:t>
      </w:r>
      <w:r w:rsidRPr="001A1040">
        <w:rPr>
          <w:rFonts w:ascii="標楷體" w:eastAsia="標楷體" w:hAnsi="標楷體" w:hint="eastAsia"/>
          <w:spacing w:val="0"/>
          <w:sz w:val="28"/>
        </w:rPr>
        <w:t>1</w:t>
      </w:r>
      <w:r w:rsidRPr="001A1040">
        <w:rPr>
          <w:rFonts w:ascii="標楷體" w:eastAsia="標楷體" w:hAnsi="標楷體"/>
          <w:spacing w:val="0"/>
          <w:sz w:val="28"/>
        </w:rPr>
        <w:t>)</w:t>
      </w:r>
      <w:r w:rsidR="00B031DB" w:rsidRPr="001A1040">
        <w:rPr>
          <w:rFonts w:ascii="標楷體" w:eastAsia="標楷體" w:hAnsi="標楷體" w:hint="eastAsia"/>
          <w:spacing w:val="0"/>
          <w:sz w:val="28"/>
        </w:rPr>
        <w:t>得</w:t>
      </w:r>
      <w:r w:rsidR="0071681C" w:rsidRPr="001A1040">
        <w:rPr>
          <w:rFonts w:ascii="標楷體" w:eastAsia="標楷體" w:hAnsi="標楷體" w:hint="eastAsia"/>
          <w:spacing w:val="0"/>
          <w:sz w:val="28"/>
        </w:rPr>
        <w:t>以符合招標文件所定投標廠商資格條件之</w:t>
      </w:r>
      <w:r w:rsidR="00B031DB" w:rsidRPr="001A1040">
        <w:rPr>
          <w:rFonts w:ascii="標楷體" w:eastAsia="標楷體" w:hAnsi="標楷體" w:hint="eastAsia"/>
          <w:spacing w:val="0"/>
          <w:sz w:val="28"/>
        </w:rPr>
        <w:t>其他廠商之履約及賠償連帶保證</w:t>
      </w:r>
      <w:r w:rsidRPr="001A1040">
        <w:rPr>
          <w:rFonts w:ascii="標楷體" w:eastAsia="標楷體" w:hAnsi="標楷體" w:hint="eastAsia"/>
          <w:spacing w:val="0"/>
          <w:sz w:val="28"/>
          <w:szCs w:val="28"/>
        </w:rPr>
        <w:t>代之。</w:t>
      </w:r>
    </w:p>
    <w:p w14:paraId="3C2654F6" w14:textId="77777777" w:rsidR="0071681C" w:rsidRPr="001A1040" w:rsidRDefault="0071681C" w:rsidP="009C6594">
      <w:pPr>
        <w:pStyle w:val="7"/>
        <w:ind w:leftChars="464" w:left="1814" w:hangingChars="250" w:hanging="700"/>
        <w:jc w:val="both"/>
        <w:textDirection w:val="lrTbV"/>
        <w:rPr>
          <w:rFonts w:ascii="標楷體" w:eastAsia="標楷體" w:hAnsi="標楷體"/>
          <w:spacing w:val="0"/>
          <w:sz w:val="28"/>
        </w:rPr>
      </w:pPr>
      <w:r w:rsidRPr="001A1040">
        <w:rPr>
          <w:rFonts w:ascii="標楷體" w:eastAsia="標楷體" w:hAnsi="標楷體" w:hint="eastAsia"/>
          <w:sz w:val="28"/>
        </w:rPr>
        <w:sym w:font="Wingdings" w:char="F0A8"/>
      </w:r>
      <w:r w:rsidRPr="001A1040">
        <w:rPr>
          <w:rFonts w:ascii="標楷體" w:eastAsia="標楷體" w:hAnsi="標楷體"/>
          <w:spacing w:val="0"/>
          <w:sz w:val="28"/>
        </w:rPr>
        <w:t>(</w:t>
      </w:r>
      <w:r w:rsidRPr="001A1040">
        <w:rPr>
          <w:rFonts w:ascii="標楷體" w:eastAsia="標楷體" w:hAnsi="標楷體" w:hint="eastAsia"/>
          <w:spacing w:val="0"/>
          <w:sz w:val="28"/>
        </w:rPr>
        <w:t>2</w:t>
      </w:r>
      <w:r w:rsidRPr="001A1040">
        <w:rPr>
          <w:rFonts w:ascii="標楷體" w:eastAsia="標楷體" w:hAnsi="標楷體"/>
          <w:spacing w:val="0"/>
          <w:sz w:val="28"/>
        </w:rPr>
        <w:t>)</w:t>
      </w:r>
      <w:r w:rsidRPr="001A1040">
        <w:rPr>
          <w:rFonts w:ascii="標楷體" w:eastAsia="標楷體" w:hAnsi="標楷體" w:hint="eastAsia"/>
          <w:spacing w:val="0"/>
          <w:sz w:val="28"/>
        </w:rPr>
        <w:t>不得以其他廠商之履約及賠償連帶保證</w:t>
      </w:r>
      <w:r w:rsidRPr="001A1040">
        <w:rPr>
          <w:rFonts w:ascii="標楷體" w:eastAsia="標楷體" w:hAnsi="標楷體" w:hint="eastAsia"/>
          <w:spacing w:val="0"/>
          <w:sz w:val="28"/>
          <w:szCs w:val="28"/>
        </w:rPr>
        <w:t>代之</w:t>
      </w:r>
      <w:r w:rsidR="004C0181" w:rsidRPr="001A1040">
        <w:rPr>
          <w:rFonts w:ascii="標楷體" w:eastAsia="標楷體" w:hAnsi="標楷體" w:hint="eastAsia"/>
          <w:spacing w:val="0"/>
          <w:sz w:val="28"/>
        </w:rPr>
        <w:t>。</w:t>
      </w:r>
    </w:p>
    <w:p w14:paraId="25962F5F" w14:textId="77777777" w:rsidR="00D97AB7" w:rsidRPr="001A1040" w:rsidRDefault="00D97AB7" w:rsidP="00A43415">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得標廠商為押標金保證金暨其他擔保作業辦法第</w:t>
      </w:r>
      <w:r w:rsidRPr="001A1040">
        <w:rPr>
          <w:rFonts w:ascii="標楷體" w:eastAsia="標楷體" w:hAnsi="標楷體"/>
          <w:spacing w:val="0"/>
          <w:sz w:val="28"/>
        </w:rPr>
        <w:t>33</w:t>
      </w:r>
      <w:r w:rsidRPr="001A1040">
        <w:rPr>
          <w:rFonts w:ascii="標楷體" w:eastAsia="標楷體" w:hAnsi="標楷體" w:hint="eastAsia"/>
          <w:spacing w:val="0"/>
          <w:sz w:val="28"/>
        </w:rPr>
        <w:t>條之</w:t>
      </w:r>
      <w:r w:rsidRPr="001A1040">
        <w:rPr>
          <w:rFonts w:ascii="標楷體" w:eastAsia="標楷體" w:hAnsi="標楷體"/>
          <w:spacing w:val="0"/>
          <w:sz w:val="28"/>
        </w:rPr>
        <w:t>5</w:t>
      </w:r>
      <w:r w:rsidRPr="001A1040">
        <w:rPr>
          <w:rFonts w:ascii="標楷體" w:eastAsia="標楷體" w:hAnsi="標楷體" w:hint="eastAsia"/>
          <w:spacing w:val="0"/>
          <w:sz w:val="28"/>
        </w:rPr>
        <w:t>第</w:t>
      </w:r>
      <w:r w:rsidRPr="001A1040">
        <w:rPr>
          <w:rFonts w:ascii="標楷體" w:eastAsia="標楷體" w:hAnsi="標楷體"/>
          <w:spacing w:val="0"/>
          <w:sz w:val="28"/>
        </w:rPr>
        <w:t>2</w:t>
      </w:r>
      <w:r w:rsidRPr="001A1040">
        <w:rPr>
          <w:rFonts w:ascii="標楷體" w:eastAsia="標楷體" w:hAnsi="標楷體" w:hint="eastAsia"/>
          <w:spacing w:val="0"/>
          <w:sz w:val="28"/>
        </w:rPr>
        <w:t>項所稱優良廠商者</w:t>
      </w:r>
      <w:r w:rsidRPr="001A1040">
        <w:rPr>
          <w:rFonts w:ascii="標楷體" w:eastAsia="標楷體" w:hAnsi="標楷體"/>
          <w:spacing w:val="0"/>
          <w:sz w:val="28"/>
        </w:rPr>
        <w:t>(</w:t>
      </w:r>
      <w:r w:rsidRPr="001A1040">
        <w:rPr>
          <w:rFonts w:ascii="標楷體" w:eastAsia="標楷體" w:hAnsi="標楷體" w:hint="eastAsia"/>
          <w:spacing w:val="0"/>
          <w:sz w:val="28"/>
        </w:rPr>
        <w:t>公開於政府電子採購網</w:t>
      </w:r>
      <w:hyperlink r:id="rId9" w:history="1">
        <w:r w:rsidRPr="001A1040">
          <w:rPr>
            <w:rFonts w:ascii="標楷體" w:eastAsia="標楷體" w:hAnsi="標楷體"/>
            <w:spacing w:val="0"/>
            <w:sz w:val="28"/>
          </w:rPr>
          <w:t>https://web.pcc.gov.tw/</w:t>
        </w:r>
        <w:r w:rsidRPr="001A1040">
          <w:rPr>
            <w:rFonts w:ascii="標楷體" w:eastAsia="標楷體" w:hAnsi="標楷體" w:hint="eastAsia"/>
            <w:spacing w:val="0"/>
            <w:sz w:val="28"/>
          </w:rPr>
          <w:t>查詢服務</w:t>
        </w:r>
        <w:r w:rsidRPr="001A1040">
          <w:rPr>
            <w:rFonts w:ascii="標楷體" w:eastAsia="標楷體" w:hAnsi="標楷體"/>
            <w:spacing w:val="0"/>
            <w:sz w:val="28"/>
          </w:rPr>
          <w:t>/</w:t>
        </w:r>
        <w:r w:rsidRPr="001A1040">
          <w:rPr>
            <w:rFonts w:ascii="標楷體" w:eastAsia="標楷體" w:hAnsi="標楷體" w:hint="eastAsia"/>
            <w:spacing w:val="0"/>
            <w:sz w:val="28"/>
          </w:rPr>
          <w:t>廠商相關</w:t>
        </w:r>
        <w:r w:rsidRPr="001A1040">
          <w:rPr>
            <w:rFonts w:ascii="標楷體" w:eastAsia="標楷體" w:hAnsi="標楷體"/>
            <w:spacing w:val="0"/>
            <w:sz w:val="28"/>
          </w:rPr>
          <w:t>/</w:t>
        </w:r>
        <w:r w:rsidRPr="001A1040">
          <w:rPr>
            <w:rFonts w:ascii="標楷體" w:eastAsia="標楷體" w:hAnsi="標楷體" w:hint="eastAsia"/>
            <w:spacing w:val="0"/>
            <w:sz w:val="28"/>
          </w:rPr>
          <w:t>優良廠商名單</w:t>
        </w:r>
        <w:r w:rsidRPr="001A1040">
          <w:rPr>
            <w:rFonts w:ascii="標楷體" w:eastAsia="標楷體" w:hAnsi="標楷體"/>
            <w:spacing w:val="0"/>
            <w:sz w:val="28"/>
          </w:rPr>
          <w:t>/</w:t>
        </w:r>
      </w:hyperlink>
      <w:r w:rsidRPr="001A1040">
        <w:rPr>
          <w:rFonts w:ascii="標楷體" w:eastAsia="標楷體" w:hAnsi="標楷體" w:hint="eastAsia"/>
          <w:spacing w:val="0"/>
          <w:sz w:val="28"/>
        </w:rPr>
        <w:t>有效名單列表</w:t>
      </w:r>
      <w:r w:rsidRPr="001A1040">
        <w:rPr>
          <w:rFonts w:ascii="標楷體" w:eastAsia="標楷體" w:hAnsi="標楷體"/>
          <w:spacing w:val="0"/>
          <w:sz w:val="28"/>
        </w:rPr>
        <w:t>)</w:t>
      </w:r>
      <w:r w:rsidRPr="001A1040">
        <w:rPr>
          <w:rFonts w:ascii="標楷體" w:eastAsia="標楷體" w:hAnsi="標楷體" w:hint="eastAsia"/>
          <w:spacing w:val="0"/>
          <w:sz w:val="28"/>
        </w:rPr>
        <w:t>，履約保證金予以減收金額：</w:t>
      </w:r>
    </w:p>
    <w:p w14:paraId="0DA4065D" w14:textId="77777777" w:rsidR="00D97AB7" w:rsidRPr="001A1040" w:rsidRDefault="00D97AB7" w:rsidP="009C6594">
      <w:pPr>
        <w:pStyle w:val="7"/>
        <w:ind w:leftChars="366" w:left="1161" w:hangingChars="92" w:hanging="283"/>
        <w:jc w:val="both"/>
        <w:rPr>
          <w:rFonts w:ascii="標楷體" w:eastAsia="標楷體" w:hAnsi="標楷體"/>
          <w:sz w:val="28"/>
        </w:rPr>
      </w:pPr>
      <w:r w:rsidRPr="001A1040">
        <w:rPr>
          <w:rFonts w:ascii="標楷體" w:eastAsia="標楷體" w:hAnsi="標楷體" w:hint="eastAsia"/>
          <w:sz w:val="28"/>
        </w:rPr>
        <w:t>■行政院公共工程委員會公共工程金質獎之得獎廠商，</w:t>
      </w:r>
      <w:proofErr w:type="gramStart"/>
      <w:r w:rsidRPr="001A1040">
        <w:rPr>
          <w:rFonts w:ascii="標楷體" w:eastAsia="標楷體" w:hAnsi="標楷體" w:hint="eastAsia"/>
          <w:sz w:val="28"/>
        </w:rPr>
        <w:t>減收原應</w:t>
      </w:r>
      <w:proofErr w:type="gramEnd"/>
      <w:r w:rsidRPr="001A1040">
        <w:rPr>
          <w:rFonts w:ascii="標楷體" w:eastAsia="標楷體" w:hAnsi="標楷體" w:hint="eastAsia"/>
          <w:sz w:val="28"/>
        </w:rPr>
        <w:t>繳額度之</w:t>
      </w:r>
      <w:r w:rsidRPr="001A1040">
        <w:rPr>
          <w:rFonts w:ascii="標楷體" w:eastAsia="標楷體" w:hAnsi="標楷體"/>
          <w:sz w:val="28"/>
        </w:rPr>
        <w:t>50%</w:t>
      </w:r>
      <w:r w:rsidRPr="001A1040">
        <w:rPr>
          <w:rFonts w:ascii="標楷體" w:eastAsia="標楷體" w:hAnsi="標楷體" w:hint="eastAsia"/>
          <w:sz w:val="28"/>
        </w:rPr>
        <w:t>。</w:t>
      </w:r>
    </w:p>
    <w:p w14:paraId="6894CFC3" w14:textId="77777777" w:rsidR="00D97AB7" w:rsidRPr="001A1040" w:rsidRDefault="00D97AB7" w:rsidP="009C6594">
      <w:pPr>
        <w:pStyle w:val="7"/>
        <w:ind w:leftChars="367" w:left="1164" w:hangingChars="101" w:hanging="283"/>
        <w:jc w:val="both"/>
        <w:rPr>
          <w:rFonts w:ascii="標楷體" w:eastAsia="標楷體" w:hAnsi="標楷體"/>
          <w:spacing w:val="0"/>
          <w:sz w:val="28"/>
        </w:rPr>
      </w:pPr>
      <w:r w:rsidRPr="001A1040">
        <w:rPr>
          <w:rFonts w:ascii="標楷體" w:eastAsia="標楷體" w:hAnsi="標楷體"/>
          <w:sz w:val="28"/>
        </w:rPr>
        <w:sym w:font="Wingdings" w:char="F0A8"/>
      </w:r>
      <w:r w:rsidRPr="001A1040">
        <w:rPr>
          <w:rFonts w:ascii="標楷體" w:eastAsia="標楷體" w:hAnsi="標楷體" w:hint="eastAsia"/>
          <w:sz w:val="28"/>
        </w:rPr>
        <w:t>其</w:t>
      </w:r>
      <w:r w:rsidRPr="001A1040">
        <w:rPr>
          <w:rFonts w:ascii="標楷體" w:eastAsia="標楷體" w:hAnsi="標楷體" w:hint="eastAsia"/>
          <w:spacing w:val="0"/>
          <w:sz w:val="28"/>
        </w:rPr>
        <w:t>他獎項</w:t>
      </w:r>
      <w:r w:rsidRPr="001A1040">
        <w:rPr>
          <w:rFonts w:ascii="標楷體" w:eastAsia="標楷體" w:hAnsi="標楷體"/>
          <w:spacing w:val="0"/>
          <w:sz w:val="28"/>
        </w:rPr>
        <w:t>(</w:t>
      </w:r>
      <w:r w:rsidRPr="001A1040">
        <w:rPr>
          <w:rFonts w:ascii="標楷體" w:eastAsia="標楷體" w:hAnsi="標楷體" w:cs="標楷體"/>
          <w:sz w:val="28"/>
          <w:szCs w:val="28"/>
        </w:rPr>
        <w:t>例如</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推動職業安全衛生優良工程金安獎</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民間參與公共建設金</w:t>
      </w:r>
      <w:proofErr w:type="gramStart"/>
      <w:r w:rsidRPr="001A1040">
        <w:rPr>
          <w:rFonts w:ascii="標楷體" w:eastAsia="標楷體" w:hAnsi="標楷體" w:cs="標楷體"/>
          <w:sz w:val="28"/>
          <w:szCs w:val="28"/>
        </w:rPr>
        <w:t>擘</w:t>
      </w:r>
      <w:proofErr w:type="gramEnd"/>
      <w:r w:rsidRPr="001A1040">
        <w:rPr>
          <w:rFonts w:ascii="標楷體" w:eastAsia="標楷體" w:hAnsi="標楷體" w:cs="標楷體"/>
          <w:sz w:val="28"/>
          <w:szCs w:val="28"/>
        </w:rPr>
        <w:t>獎</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交通部</w:t>
      </w:r>
      <w:proofErr w:type="gramStart"/>
      <w:r w:rsidRPr="001A1040">
        <w:rPr>
          <w:rFonts w:ascii="標楷體" w:eastAsia="標楷體" w:hAnsi="標楷體" w:cs="標楷體"/>
          <w:sz w:val="28"/>
          <w:szCs w:val="28"/>
        </w:rPr>
        <w:t>金路獎</w:t>
      </w:r>
      <w:proofErr w:type="gramEnd"/>
      <w:r w:rsidRPr="001A1040">
        <w:rPr>
          <w:rFonts w:ascii="標楷體" w:eastAsia="標楷體" w:hAnsi="標楷體" w:cs="標楷體" w:hint="eastAsia"/>
          <w:sz w:val="28"/>
          <w:szCs w:val="28"/>
        </w:rPr>
        <w:t>」</w:t>
      </w:r>
      <w:r w:rsidRPr="001A1040">
        <w:rPr>
          <w:rFonts w:ascii="標楷體" w:eastAsia="標楷體" w:hAnsi="標楷體" w:cs="標楷體"/>
          <w:sz w:val="28"/>
          <w:szCs w:val="28"/>
        </w:rPr>
        <w:t>、</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經濟部公共工程優質獎</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等</w:t>
      </w:r>
      <w:r w:rsidRPr="001A1040">
        <w:rPr>
          <w:rFonts w:ascii="標楷體" w:eastAsia="標楷體" w:hAnsi="標楷體" w:hint="eastAsia"/>
          <w:color w:val="000000"/>
          <w:spacing w:val="0"/>
          <w:sz w:val="28"/>
        </w:rPr>
        <w:t>」，</w:t>
      </w:r>
      <w:r w:rsidRPr="001A1040">
        <w:rPr>
          <w:rFonts w:ascii="標楷體" w:eastAsia="標楷體" w:hAnsi="標楷體" w:hint="eastAsia"/>
          <w:spacing w:val="0"/>
          <w:sz w:val="28"/>
        </w:rPr>
        <w:t>由招標機關敘明獎項名稱及減收額度，其減收總額度</w:t>
      </w:r>
      <w:proofErr w:type="gramStart"/>
      <w:r w:rsidRPr="001A1040">
        <w:rPr>
          <w:rFonts w:ascii="標楷體" w:eastAsia="標楷體" w:hAnsi="標楷體" w:hint="eastAsia"/>
          <w:spacing w:val="0"/>
          <w:sz w:val="28"/>
        </w:rPr>
        <w:t>不</w:t>
      </w:r>
      <w:proofErr w:type="gramEnd"/>
      <w:r w:rsidRPr="001A1040">
        <w:rPr>
          <w:rFonts w:ascii="標楷體" w:eastAsia="標楷體" w:hAnsi="標楷體" w:hint="eastAsia"/>
          <w:spacing w:val="0"/>
          <w:sz w:val="28"/>
        </w:rPr>
        <w:t>逾原定應繳總額之</w:t>
      </w:r>
      <w:r w:rsidRPr="001A1040">
        <w:rPr>
          <w:rFonts w:ascii="標楷體" w:eastAsia="標楷體" w:hAnsi="標楷體"/>
          <w:spacing w:val="0"/>
          <w:sz w:val="28"/>
        </w:rPr>
        <w:t>50</w:t>
      </w:r>
      <w:r w:rsidRPr="001A1040">
        <w:rPr>
          <w:rFonts w:ascii="標楷體" w:eastAsia="標楷體" w:hAnsi="標楷體" w:hint="eastAsia"/>
          <w:spacing w:val="0"/>
          <w:sz w:val="28"/>
        </w:rPr>
        <w:t>%)：</w:t>
      </w:r>
    </w:p>
    <w:p w14:paraId="2FF34B99" w14:textId="77777777" w:rsidR="00D97AB7" w:rsidRPr="001A1040" w:rsidRDefault="00D97AB7" w:rsidP="009C6594">
      <w:pPr>
        <w:pStyle w:val="7"/>
        <w:ind w:left="1134" w:firstLine="0"/>
        <w:jc w:val="both"/>
        <w:textDirection w:val="lrTbV"/>
        <w:rPr>
          <w:rFonts w:ascii="標楷體" w:eastAsia="標楷體" w:hAnsi="標楷體"/>
          <w:spacing w:val="0"/>
          <w:sz w:val="28"/>
        </w:rPr>
      </w:pPr>
      <w:r w:rsidRPr="001A1040">
        <w:rPr>
          <w:rFonts w:ascii="標楷體" w:eastAsia="標楷體" w:hAnsi="標楷體" w:hint="eastAsia"/>
          <w:sz w:val="28"/>
        </w:rPr>
        <w:t>得標廠商為押標金保證金暨其他擔保作業辦法第</w:t>
      </w:r>
      <w:r w:rsidRPr="001A1040">
        <w:rPr>
          <w:rFonts w:ascii="標楷體" w:eastAsia="標楷體" w:hAnsi="標楷體"/>
          <w:sz w:val="28"/>
        </w:rPr>
        <w:t>33</w:t>
      </w:r>
      <w:r w:rsidRPr="001A1040">
        <w:rPr>
          <w:rFonts w:ascii="標楷體" w:eastAsia="標楷體" w:hAnsi="標楷體" w:hint="eastAsia"/>
          <w:sz w:val="28"/>
        </w:rPr>
        <w:t>條之</w:t>
      </w:r>
      <w:r w:rsidRPr="001A1040">
        <w:rPr>
          <w:rFonts w:ascii="標楷體" w:eastAsia="標楷體" w:hAnsi="標楷體"/>
          <w:sz w:val="28"/>
        </w:rPr>
        <w:t>6</w:t>
      </w:r>
      <w:r w:rsidRPr="001A1040">
        <w:rPr>
          <w:rFonts w:ascii="標楷體" w:eastAsia="標楷體" w:hAnsi="標楷體" w:hint="eastAsia"/>
          <w:sz w:val="28"/>
        </w:rPr>
        <w:t>所稱全球化廠商者，履約保證金予以減收之金額</w:t>
      </w:r>
      <w:r w:rsidRPr="001A1040">
        <w:rPr>
          <w:rFonts w:ascii="標楷體" w:eastAsia="標楷體" w:hAnsi="標楷體"/>
          <w:sz w:val="28"/>
        </w:rPr>
        <w:t>(</w:t>
      </w:r>
      <w:proofErr w:type="gramStart"/>
      <w:r w:rsidRPr="001A1040">
        <w:rPr>
          <w:rFonts w:ascii="標楷體" w:eastAsia="標楷體" w:hAnsi="標楷體" w:hint="eastAsia"/>
          <w:sz w:val="28"/>
        </w:rPr>
        <w:t>無者免填</w:t>
      </w:r>
      <w:proofErr w:type="gramEnd"/>
      <w:r w:rsidRPr="001A1040">
        <w:rPr>
          <w:rFonts w:ascii="標楷體" w:eastAsia="標楷體" w:hAnsi="標楷體"/>
          <w:sz w:val="28"/>
        </w:rPr>
        <w:t>)</w:t>
      </w:r>
      <w:r w:rsidRPr="001A1040">
        <w:rPr>
          <w:rFonts w:ascii="標楷體" w:eastAsia="標楷體" w:hAnsi="標楷體" w:hint="eastAsia"/>
          <w:sz w:val="28"/>
        </w:rPr>
        <w:t>：</w:t>
      </w:r>
    </w:p>
    <w:p w14:paraId="23A80BAB" w14:textId="77777777" w:rsidR="00B031DB" w:rsidRPr="001A1040" w:rsidRDefault="00B031DB">
      <w:pPr>
        <w:pStyle w:val="7"/>
        <w:numPr>
          <w:ilvl w:val="0"/>
          <w:numId w:val="1"/>
          <w:numberingChange w:id="208" w:author="企劃處三科-陳瀅湘(shiang)" w:date="2025-12-12T16:30:00Z" w:original="%1:42:35:、"/>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履約保證金有效期</w:t>
      </w:r>
      <w:r w:rsidRPr="001A1040">
        <w:rPr>
          <w:rFonts w:ascii="標楷體" w:eastAsia="標楷體" w:hAnsi="標楷體"/>
          <w:spacing w:val="0"/>
          <w:sz w:val="28"/>
        </w:rPr>
        <w:t>(</w:t>
      </w:r>
      <w:r w:rsidRPr="001A1040">
        <w:rPr>
          <w:rFonts w:ascii="標楷體" w:eastAsia="標楷體" w:hAnsi="標楷體" w:hint="eastAsia"/>
          <w:spacing w:val="0"/>
          <w:sz w:val="28"/>
        </w:rPr>
        <w:t>無履約保證金</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00D465DC" w14:textId="35A7025C" w:rsidR="00B031DB" w:rsidRPr="001A1040" w:rsidRDefault="00B031DB">
      <w:pPr>
        <w:pStyle w:val="7"/>
        <w:numPr>
          <w:ilvl w:val="0"/>
          <w:numId w:val="1"/>
          <w:numberingChange w:id="209" w:author="企劃處三科-陳瀅湘(shiang)" w:date="2025-12-12T16:30:00Z" w:original="%1:43:35:、"/>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履約保證金繳納期限</w:t>
      </w:r>
      <w:r w:rsidRPr="001A1040">
        <w:rPr>
          <w:rFonts w:ascii="標楷體" w:eastAsia="標楷體" w:hAnsi="標楷體"/>
          <w:spacing w:val="0"/>
          <w:sz w:val="28"/>
        </w:rPr>
        <w:t>(</w:t>
      </w:r>
      <w:r w:rsidRPr="001A1040">
        <w:rPr>
          <w:rFonts w:ascii="標楷體" w:eastAsia="標楷體" w:hAnsi="標楷體" w:hint="eastAsia"/>
          <w:spacing w:val="0"/>
          <w:sz w:val="28"/>
        </w:rPr>
        <w:t>無履約保證金</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6F544804" w14:textId="77777777" w:rsidR="00B031DB" w:rsidRPr="001A1040" w:rsidRDefault="00B031DB">
      <w:pPr>
        <w:pStyle w:val="7"/>
        <w:numPr>
          <w:ilvl w:val="0"/>
          <w:numId w:val="1"/>
          <w:numberingChange w:id="210" w:author="企劃處三科-陳瀅湘(shiang)" w:date="2025-12-12T16:30:00Z" w:original="%1:44:35:、"/>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無履約保證金之理由為：</w:t>
      </w:r>
    </w:p>
    <w:p w14:paraId="0F5BA9E8" w14:textId="77777777" w:rsidR="00B031DB" w:rsidRPr="001A1040" w:rsidRDefault="00B031DB">
      <w:pPr>
        <w:pStyle w:val="7"/>
        <w:ind w:left="1814" w:hanging="1814"/>
        <w:jc w:val="both"/>
        <w:textDirection w:val="lrTbV"/>
        <w:rPr>
          <w:rFonts w:ascii="標楷體" w:eastAsia="標楷體" w:hAnsi="標楷體"/>
          <w:color w:val="000000"/>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(1)</w:t>
      </w:r>
      <w:r w:rsidRPr="001A1040">
        <w:rPr>
          <w:rFonts w:ascii="標楷體" w:eastAsia="標楷體" w:hAnsi="標楷體" w:hint="eastAsia"/>
          <w:sz w:val="28"/>
        </w:rPr>
        <w:t>勞務採購。</w:t>
      </w:r>
    </w:p>
    <w:p w14:paraId="4A91F03D" w14:textId="78C3D05B"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color w:val="000000"/>
          <w:spacing w:val="0"/>
          <w:sz w:val="28"/>
        </w:rPr>
        <w:t xml:space="preserve">        </w:t>
      </w:r>
      <w:r w:rsidR="002577E2" w:rsidRPr="001A1040">
        <w:rPr>
          <w:rFonts w:ascii="標楷體" w:eastAsia="標楷體" w:hAnsi="標楷體"/>
          <w:color w:val="FF0000"/>
          <w:sz w:val="28"/>
        </w:rPr>
        <w:sym w:font="Wingdings 2" w:char="F052"/>
      </w:r>
      <w:r w:rsidR="002577E2" w:rsidRPr="001A1040">
        <w:rPr>
          <w:rFonts w:ascii="標楷體" w:eastAsia="標楷體" w:hAnsi="標楷體"/>
          <w:spacing w:val="0"/>
          <w:sz w:val="28"/>
        </w:rPr>
        <w:t xml:space="preserve"> </w:t>
      </w:r>
      <w:r w:rsidRPr="001A1040">
        <w:rPr>
          <w:rFonts w:ascii="標楷體" w:eastAsia="標楷體" w:hAnsi="標楷體"/>
          <w:spacing w:val="0"/>
          <w:sz w:val="28"/>
        </w:rPr>
        <w:t>(2)</w:t>
      </w:r>
      <w:r w:rsidRPr="001A1040">
        <w:rPr>
          <w:rFonts w:ascii="標楷體" w:eastAsia="標楷體" w:hAnsi="標楷體" w:hint="eastAsia"/>
          <w:sz w:val="28"/>
        </w:rPr>
        <w:t>未達公告金額之工程、財物採購</w:t>
      </w:r>
      <w:r w:rsidRPr="001A1040">
        <w:rPr>
          <w:rFonts w:ascii="標楷體" w:eastAsia="標楷體" w:hAnsi="標楷體" w:hint="eastAsia"/>
          <w:spacing w:val="0"/>
          <w:sz w:val="28"/>
        </w:rPr>
        <w:t>。</w:t>
      </w:r>
    </w:p>
    <w:p w14:paraId="5BBA2E86" w14:textId="77777777" w:rsidR="00B031DB" w:rsidRPr="001A1040" w:rsidRDefault="00B031DB" w:rsidP="009C6594">
      <w:pPr>
        <w:pStyle w:val="7"/>
        <w:ind w:left="1820" w:hangingChars="650" w:hanging="182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(3)</w:t>
      </w:r>
      <w:r w:rsidRPr="001A1040">
        <w:rPr>
          <w:rFonts w:ascii="標楷體" w:eastAsia="標楷體" w:hAnsi="標楷體" w:hint="eastAsia"/>
          <w:spacing w:val="0"/>
          <w:sz w:val="28"/>
        </w:rPr>
        <w:t>依市場交易慣例或採購案特性，無收取履約保證金之必要或可能者。</w:t>
      </w:r>
      <w:r w:rsidRPr="001A1040">
        <w:rPr>
          <w:rFonts w:ascii="標楷體" w:eastAsia="標楷體" w:hAnsi="標楷體"/>
          <w:spacing w:val="0"/>
          <w:sz w:val="28"/>
        </w:rPr>
        <w:t xml:space="preserve">        </w:t>
      </w:r>
    </w:p>
    <w:p w14:paraId="1097A6C5"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保固保證金金額</w:t>
      </w:r>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無者免填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24E5901C"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保固保證金有效期</w:t>
      </w:r>
      <w:r w:rsidRPr="001A1040">
        <w:rPr>
          <w:rFonts w:ascii="標楷體" w:eastAsia="標楷體" w:hAnsi="標楷體"/>
          <w:spacing w:val="0"/>
          <w:sz w:val="28"/>
        </w:rPr>
        <w:t>(</w:t>
      </w:r>
      <w:r w:rsidRPr="001A1040">
        <w:rPr>
          <w:rFonts w:ascii="標楷體" w:eastAsia="標楷體" w:hAnsi="標楷體" w:hint="eastAsia"/>
          <w:spacing w:val="0"/>
          <w:sz w:val="28"/>
        </w:rPr>
        <w:t>無保固保證金</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15D65306"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保固保證金繳納期限</w:t>
      </w:r>
      <w:r w:rsidRPr="001A1040">
        <w:rPr>
          <w:rFonts w:ascii="標楷體" w:eastAsia="標楷體" w:hAnsi="標楷體"/>
          <w:spacing w:val="0"/>
          <w:sz w:val="28"/>
        </w:rPr>
        <w:t>(</w:t>
      </w:r>
      <w:r w:rsidRPr="001A1040">
        <w:rPr>
          <w:rFonts w:ascii="標楷體" w:eastAsia="標楷體" w:hAnsi="標楷體" w:hint="eastAsia"/>
          <w:spacing w:val="0"/>
          <w:sz w:val="28"/>
        </w:rPr>
        <w:t>無保固保證金</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5A3BC048" w14:textId="0B1D3B95" w:rsidR="004C0181" w:rsidRPr="001A1040" w:rsidRDefault="004C0181">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得標廠商應繳納之保固保證金：</w:t>
      </w:r>
    </w:p>
    <w:p w14:paraId="414C5F5A" w14:textId="41BC030A" w:rsidR="00B031DB" w:rsidRPr="001A1040" w:rsidRDefault="004C0181" w:rsidP="009C6594">
      <w:pPr>
        <w:pStyle w:val="7"/>
        <w:numPr>
          <w:numberingChange w:id="211" w:author="企劃處三科-陳瀅湘(shiang)" w:date="2025-12-12T16:30:00Z" w:original="%1:48:35:、"/>
        </w:numPr>
        <w:ind w:leftChars="464" w:left="1814" w:hangingChars="250" w:hanging="700"/>
        <w:jc w:val="both"/>
        <w:textDirection w:val="lrTbV"/>
        <w:rPr>
          <w:rFonts w:ascii="標楷體" w:eastAsia="標楷體" w:hAnsi="標楷體"/>
          <w:dstrike/>
          <w:spacing w:val="0"/>
          <w:sz w:val="28"/>
        </w:rPr>
      </w:pPr>
      <w:r w:rsidRPr="001A1040">
        <w:rPr>
          <w:rFonts w:ascii="標楷體" w:eastAsia="標楷體" w:hAnsi="標楷體" w:hint="eastAsia"/>
          <w:sz w:val="28"/>
        </w:rPr>
        <w:sym w:font="Wingdings" w:char="F0A8"/>
      </w:r>
      <w:r w:rsidRPr="001A1040">
        <w:rPr>
          <w:rFonts w:ascii="標楷體" w:eastAsia="標楷體" w:hAnsi="標楷體"/>
          <w:spacing w:val="0"/>
          <w:sz w:val="28"/>
        </w:rPr>
        <w:t>(</w:t>
      </w:r>
      <w:r w:rsidRPr="001A1040">
        <w:rPr>
          <w:rFonts w:ascii="標楷體" w:eastAsia="標楷體" w:hAnsi="標楷體" w:hint="eastAsia"/>
          <w:spacing w:val="0"/>
          <w:sz w:val="28"/>
        </w:rPr>
        <w:t>1</w:t>
      </w:r>
      <w:r w:rsidRPr="001A1040">
        <w:rPr>
          <w:rFonts w:ascii="標楷體" w:eastAsia="標楷體" w:hAnsi="標楷體"/>
          <w:spacing w:val="0"/>
          <w:sz w:val="28"/>
        </w:rPr>
        <w:t>)</w:t>
      </w:r>
      <w:r w:rsidR="00B031DB" w:rsidRPr="001A1040">
        <w:rPr>
          <w:rFonts w:ascii="標楷體" w:eastAsia="標楷體" w:hAnsi="標楷體" w:hint="eastAsia"/>
          <w:spacing w:val="0"/>
          <w:sz w:val="28"/>
        </w:rPr>
        <w:t>得</w:t>
      </w:r>
      <w:r w:rsidR="003E7A68" w:rsidRPr="001A1040">
        <w:rPr>
          <w:rFonts w:ascii="標楷體" w:eastAsia="標楷體" w:hAnsi="標楷體" w:hint="eastAsia"/>
          <w:spacing w:val="0"/>
          <w:sz w:val="28"/>
        </w:rPr>
        <w:t>以符合招標文件所定投標廠商資格條件之</w:t>
      </w:r>
      <w:r w:rsidR="00B031DB" w:rsidRPr="001A1040">
        <w:rPr>
          <w:rFonts w:ascii="標楷體" w:eastAsia="標楷體" w:hAnsi="標楷體" w:hint="eastAsia"/>
          <w:spacing w:val="0"/>
          <w:sz w:val="28"/>
        </w:rPr>
        <w:t>其他廠商之履約及賠償連帶保證</w:t>
      </w:r>
      <w:r w:rsidRPr="001A1040">
        <w:rPr>
          <w:rFonts w:ascii="標楷體" w:eastAsia="標楷體" w:hAnsi="標楷體" w:hint="eastAsia"/>
          <w:spacing w:val="0"/>
          <w:sz w:val="28"/>
          <w:szCs w:val="28"/>
        </w:rPr>
        <w:t>代之。</w:t>
      </w:r>
    </w:p>
    <w:p w14:paraId="29F2C754" w14:textId="77777777" w:rsidR="003E7A68" w:rsidRPr="001A1040" w:rsidRDefault="003E7A68" w:rsidP="003E7A68">
      <w:pPr>
        <w:pStyle w:val="7"/>
        <w:ind w:leftChars="464" w:left="1814" w:hangingChars="250" w:hanging="700"/>
        <w:jc w:val="both"/>
        <w:textDirection w:val="lrTbV"/>
        <w:rPr>
          <w:rFonts w:ascii="標楷體" w:eastAsia="標楷體" w:hAnsi="標楷體"/>
          <w:spacing w:val="0"/>
          <w:sz w:val="28"/>
        </w:rPr>
      </w:pPr>
      <w:r w:rsidRPr="001A1040">
        <w:rPr>
          <w:rFonts w:ascii="標楷體" w:eastAsia="標楷體" w:hAnsi="標楷體" w:hint="eastAsia"/>
          <w:sz w:val="28"/>
        </w:rPr>
        <w:sym w:font="Wingdings" w:char="F0A8"/>
      </w:r>
      <w:r w:rsidRPr="001A1040">
        <w:rPr>
          <w:rFonts w:ascii="標楷體" w:eastAsia="標楷體" w:hAnsi="標楷體"/>
          <w:spacing w:val="0"/>
          <w:sz w:val="28"/>
        </w:rPr>
        <w:t>(</w:t>
      </w:r>
      <w:r w:rsidRPr="001A1040">
        <w:rPr>
          <w:rFonts w:ascii="標楷體" w:eastAsia="標楷體" w:hAnsi="標楷體" w:hint="eastAsia"/>
          <w:spacing w:val="0"/>
          <w:sz w:val="28"/>
        </w:rPr>
        <w:t>2</w:t>
      </w:r>
      <w:r w:rsidRPr="001A1040">
        <w:rPr>
          <w:rFonts w:ascii="標楷體" w:eastAsia="標楷體" w:hAnsi="標楷體"/>
          <w:spacing w:val="0"/>
          <w:sz w:val="28"/>
        </w:rPr>
        <w:t>)</w:t>
      </w:r>
      <w:r w:rsidRPr="001A1040">
        <w:rPr>
          <w:rFonts w:ascii="標楷體" w:eastAsia="標楷體" w:hAnsi="標楷體" w:hint="eastAsia"/>
          <w:spacing w:val="0"/>
          <w:sz w:val="28"/>
        </w:rPr>
        <w:t>不得以其他廠商之履約及賠償連帶保證</w:t>
      </w:r>
      <w:r w:rsidRPr="001A1040">
        <w:rPr>
          <w:rFonts w:ascii="標楷體" w:eastAsia="標楷體" w:hAnsi="標楷體" w:hint="eastAsia"/>
          <w:spacing w:val="0"/>
          <w:sz w:val="28"/>
          <w:szCs w:val="28"/>
        </w:rPr>
        <w:t>代之。</w:t>
      </w:r>
    </w:p>
    <w:p w14:paraId="61D5ADDE" w14:textId="77777777" w:rsidR="00340689" w:rsidRPr="001A1040" w:rsidRDefault="00340689" w:rsidP="00340689">
      <w:pPr>
        <w:pStyle w:val="7"/>
        <w:numPr>
          <w:ilvl w:val="0"/>
          <w:numId w:val="1"/>
          <w:numberingChange w:id="212" w:author="企劃處三科-陳瀅湘(shiang)" w:date="2025-12-12T16:30:00Z" w:original="%1:49:35:、"/>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得標廠商為押標金保證金暨其他擔保作業辦法第</w:t>
      </w:r>
      <w:r w:rsidRPr="001A1040">
        <w:rPr>
          <w:rFonts w:ascii="標楷體" w:eastAsia="標楷體" w:hAnsi="標楷體"/>
          <w:spacing w:val="0"/>
          <w:sz w:val="28"/>
        </w:rPr>
        <w:t>33</w:t>
      </w:r>
      <w:r w:rsidRPr="001A1040">
        <w:rPr>
          <w:rFonts w:ascii="標楷體" w:eastAsia="標楷體" w:hAnsi="標楷體" w:hint="eastAsia"/>
          <w:spacing w:val="0"/>
          <w:sz w:val="28"/>
        </w:rPr>
        <w:t>條之</w:t>
      </w:r>
      <w:r w:rsidRPr="001A1040">
        <w:rPr>
          <w:rFonts w:ascii="標楷體" w:eastAsia="標楷體" w:hAnsi="標楷體"/>
          <w:spacing w:val="0"/>
          <w:sz w:val="28"/>
        </w:rPr>
        <w:t>5</w:t>
      </w:r>
      <w:r w:rsidRPr="001A1040">
        <w:rPr>
          <w:rFonts w:ascii="標楷體" w:eastAsia="標楷體" w:hAnsi="標楷體" w:hint="eastAsia"/>
          <w:spacing w:val="0"/>
          <w:sz w:val="28"/>
        </w:rPr>
        <w:t>第</w:t>
      </w:r>
      <w:r w:rsidRPr="001A1040">
        <w:rPr>
          <w:rFonts w:ascii="標楷體" w:eastAsia="標楷體" w:hAnsi="標楷體"/>
          <w:spacing w:val="0"/>
          <w:sz w:val="28"/>
        </w:rPr>
        <w:t>2</w:t>
      </w:r>
      <w:r w:rsidRPr="001A1040">
        <w:rPr>
          <w:rFonts w:ascii="標楷體" w:eastAsia="標楷體" w:hAnsi="標楷體" w:hint="eastAsia"/>
          <w:spacing w:val="0"/>
          <w:sz w:val="28"/>
        </w:rPr>
        <w:t>項所稱優良廠商者</w:t>
      </w:r>
      <w:r w:rsidRPr="001A1040">
        <w:rPr>
          <w:rFonts w:ascii="標楷體" w:eastAsia="標楷體" w:hAnsi="標楷體"/>
          <w:spacing w:val="0"/>
          <w:sz w:val="28"/>
        </w:rPr>
        <w:t>(</w:t>
      </w:r>
      <w:r w:rsidRPr="001A1040">
        <w:rPr>
          <w:rFonts w:ascii="標楷體" w:eastAsia="標楷體" w:hAnsi="標楷體" w:hint="eastAsia"/>
          <w:spacing w:val="0"/>
          <w:sz w:val="28"/>
        </w:rPr>
        <w:t>公開於政府電子採購網</w:t>
      </w:r>
      <w:r w:rsidRPr="001A1040">
        <w:rPr>
          <w:rFonts w:ascii="標楷體" w:eastAsia="標楷體" w:hAnsi="標楷體"/>
          <w:spacing w:val="0"/>
          <w:sz w:val="28"/>
        </w:rPr>
        <w:fldChar w:fldCharType="begin"/>
      </w:r>
      <w:r w:rsidRPr="001A1040">
        <w:rPr>
          <w:rFonts w:ascii="標楷體" w:eastAsia="標楷體" w:hAnsi="標楷體"/>
          <w:spacing w:val="0"/>
          <w:sz w:val="28"/>
        </w:rPr>
        <w:instrText xml:space="preserve"> HYPERLINK "https://web.pcc.gov.tw/</w:instrText>
      </w:r>
      <w:r w:rsidRPr="001A1040">
        <w:rPr>
          <w:rFonts w:ascii="標楷體" w:eastAsia="標楷體" w:hAnsi="標楷體" w:hint="eastAsia"/>
          <w:spacing w:val="0"/>
          <w:sz w:val="28"/>
        </w:rPr>
        <w:instrText>常用查詢</w:instrText>
      </w:r>
      <w:r w:rsidRPr="001A1040">
        <w:rPr>
          <w:rFonts w:ascii="標楷體" w:eastAsia="標楷體" w:hAnsi="標楷體"/>
          <w:spacing w:val="0"/>
          <w:sz w:val="28"/>
        </w:rPr>
        <w:instrText>/</w:instrText>
      </w:r>
      <w:r w:rsidRPr="001A1040">
        <w:rPr>
          <w:rFonts w:ascii="標楷體" w:eastAsia="標楷體" w:hAnsi="標楷體" w:hint="eastAsia"/>
          <w:spacing w:val="0"/>
          <w:sz w:val="28"/>
        </w:rPr>
        <w:instrText>優良廠商名單</w:instrText>
      </w:r>
      <w:r w:rsidRPr="001A1040">
        <w:rPr>
          <w:rFonts w:ascii="標楷體" w:eastAsia="標楷體" w:hAnsi="標楷體"/>
          <w:spacing w:val="0"/>
          <w:sz w:val="28"/>
        </w:rPr>
        <w:instrText xml:space="preserve">/" </w:instrText>
      </w:r>
      <w:r w:rsidRPr="001A1040">
        <w:rPr>
          <w:rFonts w:ascii="標楷體" w:eastAsia="標楷體" w:hAnsi="標楷體"/>
          <w:spacing w:val="0"/>
          <w:sz w:val="28"/>
        </w:rPr>
        <w:fldChar w:fldCharType="separate"/>
      </w:r>
      <w:r w:rsidRPr="001A1040">
        <w:rPr>
          <w:rFonts w:ascii="標楷體" w:eastAsia="標楷體" w:hAnsi="標楷體"/>
          <w:spacing w:val="0"/>
          <w:sz w:val="28"/>
        </w:rPr>
        <w:t>https://web.pcc.gov.tw/</w:t>
      </w:r>
      <w:r w:rsidRPr="001A1040">
        <w:rPr>
          <w:rFonts w:ascii="標楷體" w:eastAsia="標楷體" w:hAnsi="標楷體" w:hint="eastAsia"/>
          <w:spacing w:val="0"/>
          <w:sz w:val="28"/>
        </w:rPr>
        <w:t>查詢服務</w:t>
      </w:r>
      <w:r w:rsidRPr="001A1040">
        <w:rPr>
          <w:rFonts w:ascii="標楷體" w:eastAsia="標楷體" w:hAnsi="標楷體"/>
          <w:spacing w:val="0"/>
          <w:sz w:val="28"/>
        </w:rPr>
        <w:t>/</w:t>
      </w:r>
      <w:r w:rsidRPr="001A1040">
        <w:rPr>
          <w:rFonts w:ascii="標楷體" w:eastAsia="標楷體" w:hAnsi="標楷體" w:hint="eastAsia"/>
          <w:spacing w:val="0"/>
          <w:sz w:val="28"/>
        </w:rPr>
        <w:t>廠商相關</w:t>
      </w:r>
      <w:r w:rsidRPr="001A1040">
        <w:rPr>
          <w:rFonts w:ascii="標楷體" w:eastAsia="標楷體" w:hAnsi="標楷體"/>
          <w:spacing w:val="0"/>
          <w:sz w:val="28"/>
        </w:rPr>
        <w:t>/</w:t>
      </w:r>
      <w:r w:rsidRPr="001A1040">
        <w:rPr>
          <w:rFonts w:ascii="標楷體" w:eastAsia="標楷體" w:hAnsi="標楷體" w:hint="eastAsia"/>
          <w:spacing w:val="0"/>
          <w:sz w:val="28"/>
        </w:rPr>
        <w:t>優良廠商名單</w:t>
      </w:r>
      <w:r w:rsidRPr="001A1040">
        <w:rPr>
          <w:rFonts w:ascii="標楷體" w:eastAsia="標楷體" w:hAnsi="標楷體"/>
          <w:spacing w:val="0"/>
          <w:sz w:val="28"/>
        </w:rPr>
        <w:t>/</w:t>
      </w:r>
      <w:r w:rsidRPr="001A1040">
        <w:rPr>
          <w:rFonts w:ascii="標楷體" w:eastAsia="標楷體" w:hAnsi="標楷體"/>
          <w:spacing w:val="0"/>
          <w:sz w:val="28"/>
        </w:rPr>
        <w:fldChar w:fldCharType="end"/>
      </w:r>
      <w:r w:rsidRPr="001A1040">
        <w:rPr>
          <w:rFonts w:ascii="標楷體" w:eastAsia="標楷體" w:hAnsi="標楷體" w:hint="eastAsia"/>
          <w:spacing w:val="0"/>
          <w:sz w:val="28"/>
        </w:rPr>
        <w:t>有效名單列表</w:t>
      </w:r>
      <w:r w:rsidRPr="001A1040">
        <w:rPr>
          <w:rFonts w:ascii="標楷體" w:eastAsia="標楷體" w:hAnsi="標楷體"/>
          <w:spacing w:val="0"/>
          <w:sz w:val="28"/>
        </w:rPr>
        <w:t>)</w:t>
      </w:r>
      <w:r w:rsidRPr="001A1040">
        <w:rPr>
          <w:rFonts w:ascii="標楷體" w:eastAsia="標楷體" w:hAnsi="標楷體" w:hint="eastAsia"/>
          <w:spacing w:val="0"/>
          <w:sz w:val="28"/>
        </w:rPr>
        <w:t>，保固保證金予以減收金額：</w:t>
      </w:r>
    </w:p>
    <w:p w14:paraId="5D7BFB02" w14:textId="77777777" w:rsidR="00340689" w:rsidRPr="001A1040" w:rsidRDefault="00340689" w:rsidP="00340689">
      <w:pPr>
        <w:pStyle w:val="7"/>
        <w:ind w:leftChars="499" w:left="1435" w:hangingChars="77" w:hanging="237"/>
        <w:jc w:val="both"/>
        <w:rPr>
          <w:rFonts w:ascii="標楷體" w:eastAsia="標楷體" w:hAnsi="標楷體"/>
          <w:sz w:val="28"/>
        </w:rPr>
      </w:pPr>
      <w:r w:rsidRPr="001A1040">
        <w:rPr>
          <w:rFonts w:ascii="標楷體" w:eastAsia="標楷體" w:hAnsi="標楷體" w:hint="eastAsia"/>
          <w:sz w:val="28"/>
        </w:rPr>
        <w:t>■行政院公共工程委員會公共工程金質獎之得獎廠商，</w:t>
      </w:r>
      <w:proofErr w:type="gramStart"/>
      <w:r w:rsidRPr="001A1040">
        <w:rPr>
          <w:rFonts w:ascii="標楷體" w:eastAsia="標楷體" w:hAnsi="標楷體" w:hint="eastAsia"/>
          <w:sz w:val="28"/>
        </w:rPr>
        <w:t>減收原應</w:t>
      </w:r>
      <w:proofErr w:type="gramEnd"/>
      <w:r w:rsidRPr="001A1040">
        <w:rPr>
          <w:rFonts w:ascii="標楷體" w:eastAsia="標楷體" w:hAnsi="標楷體" w:hint="eastAsia"/>
          <w:sz w:val="28"/>
        </w:rPr>
        <w:t>繳額度之</w:t>
      </w:r>
      <w:r w:rsidRPr="001A1040">
        <w:rPr>
          <w:rFonts w:ascii="標楷體" w:eastAsia="標楷體" w:hAnsi="標楷體"/>
          <w:sz w:val="28"/>
        </w:rPr>
        <w:t>50%</w:t>
      </w:r>
      <w:r w:rsidRPr="001A1040">
        <w:rPr>
          <w:rFonts w:ascii="標楷體" w:eastAsia="標楷體" w:hAnsi="標楷體" w:hint="eastAsia"/>
          <w:sz w:val="28"/>
        </w:rPr>
        <w:t>。</w:t>
      </w:r>
    </w:p>
    <w:p w14:paraId="78596200" w14:textId="77777777" w:rsidR="00340689" w:rsidRPr="001A1040" w:rsidRDefault="00340689" w:rsidP="009C6594">
      <w:pPr>
        <w:pStyle w:val="7"/>
        <w:ind w:leftChars="485" w:left="1447" w:hangingChars="101" w:hanging="283"/>
        <w:jc w:val="both"/>
        <w:textDirection w:val="lrTbV"/>
        <w:rPr>
          <w:rFonts w:ascii="標楷體" w:eastAsia="標楷體" w:hAnsi="標楷體"/>
          <w:spacing w:val="0"/>
          <w:sz w:val="28"/>
        </w:rPr>
      </w:pPr>
      <w:r w:rsidRPr="001A1040">
        <w:rPr>
          <w:rFonts w:ascii="標楷體" w:eastAsia="標楷體" w:hAnsi="標楷體"/>
          <w:sz w:val="28"/>
        </w:rPr>
        <w:sym w:font="Wingdings" w:char="F0A8"/>
      </w:r>
      <w:r w:rsidRPr="001A1040">
        <w:rPr>
          <w:rFonts w:ascii="標楷體" w:eastAsia="標楷體" w:hAnsi="標楷體" w:hint="eastAsia"/>
          <w:sz w:val="28"/>
        </w:rPr>
        <w:t>其</w:t>
      </w:r>
      <w:r w:rsidRPr="001A1040">
        <w:rPr>
          <w:rFonts w:ascii="標楷體" w:eastAsia="標楷體" w:hAnsi="標楷體" w:hint="eastAsia"/>
          <w:spacing w:val="0"/>
          <w:sz w:val="28"/>
        </w:rPr>
        <w:t>他獎項</w:t>
      </w:r>
      <w:r w:rsidRPr="001A1040">
        <w:rPr>
          <w:rFonts w:ascii="標楷體" w:eastAsia="標楷體" w:hAnsi="標楷體"/>
          <w:spacing w:val="0"/>
          <w:sz w:val="28"/>
        </w:rPr>
        <w:t>(</w:t>
      </w:r>
      <w:r w:rsidRPr="001A1040">
        <w:rPr>
          <w:rFonts w:ascii="標楷體" w:eastAsia="標楷體" w:hAnsi="標楷體" w:cs="標楷體"/>
          <w:sz w:val="28"/>
          <w:szCs w:val="28"/>
        </w:rPr>
        <w:t>例如</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推動職業安全衛生優良工程金安獎</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民間參與公共建設金</w:t>
      </w:r>
      <w:proofErr w:type="gramStart"/>
      <w:r w:rsidRPr="001A1040">
        <w:rPr>
          <w:rFonts w:ascii="標楷體" w:eastAsia="標楷體" w:hAnsi="標楷體" w:cs="標楷體"/>
          <w:sz w:val="28"/>
          <w:szCs w:val="28"/>
        </w:rPr>
        <w:t>擘</w:t>
      </w:r>
      <w:proofErr w:type="gramEnd"/>
      <w:r w:rsidRPr="001A1040">
        <w:rPr>
          <w:rFonts w:ascii="標楷體" w:eastAsia="標楷體" w:hAnsi="標楷體" w:cs="標楷體"/>
          <w:sz w:val="28"/>
          <w:szCs w:val="28"/>
        </w:rPr>
        <w:t>獎</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交通部</w:t>
      </w:r>
      <w:proofErr w:type="gramStart"/>
      <w:r w:rsidRPr="001A1040">
        <w:rPr>
          <w:rFonts w:ascii="標楷體" w:eastAsia="標楷體" w:hAnsi="標楷體" w:cs="標楷體"/>
          <w:sz w:val="28"/>
          <w:szCs w:val="28"/>
        </w:rPr>
        <w:t>金路獎</w:t>
      </w:r>
      <w:proofErr w:type="gramEnd"/>
      <w:r w:rsidRPr="001A1040">
        <w:rPr>
          <w:rFonts w:ascii="標楷體" w:eastAsia="標楷體" w:hAnsi="標楷體" w:cs="標楷體" w:hint="eastAsia"/>
          <w:sz w:val="28"/>
          <w:szCs w:val="28"/>
        </w:rPr>
        <w:t>」</w:t>
      </w:r>
      <w:r w:rsidRPr="001A1040">
        <w:rPr>
          <w:rFonts w:ascii="標楷體" w:eastAsia="標楷體" w:hAnsi="標楷體" w:cs="標楷體"/>
          <w:sz w:val="28"/>
          <w:szCs w:val="28"/>
        </w:rPr>
        <w:t>、</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經濟部公共工程優質獎</w:t>
      </w:r>
      <w:r w:rsidRPr="001A1040">
        <w:rPr>
          <w:rFonts w:ascii="標楷體" w:eastAsia="標楷體" w:hAnsi="標楷體" w:cs="標楷體" w:hint="eastAsia"/>
          <w:sz w:val="28"/>
          <w:szCs w:val="28"/>
        </w:rPr>
        <w:t>」</w:t>
      </w:r>
      <w:r w:rsidRPr="001A1040">
        <w:rPr>
          <w:rFonts w:ascii="標楷體" w:eastAsia="標楷體" w:hAnsi="標楷體" w:cs="標楷體"/>
          <w:sz w:val="28"/>
          <w:szCs w:val="28"/>
        </w:rPr>
        <w:t>等</w:t>
      </w:r>
      <w:r w:rsidRPr="001A1040">
        <w:rPr>
          <w:rFonts w:ascii="標楷體" w:eastAsia="標楷體" w:hAnsi="標楷體" w:hint="eastAsia"/>
          <w:color w:val="000000"/>
          <w:spacing w:val="0"/>
          <w:sz w:val="28"/>
        </w:rPr>
        <w:t>」，</w:t>
      </w:r>
      <w:r w:rsidRPr="001A1040">
        <w:rPr>
          <w:rFonts w:ascii="標楷體" w:eastAsia="標楷體" w:hAnsi="標楷體" w:hint="eastAsia"/>
          <w:spacing w:val="0"/>
          <w:sz w:val="28"/>
        </w:rPr>
        <w:t>由招標機關敘明獎項名稱及減收額度，其減收總額度</w:t>
      </w:r>
      <w:proofErr w:type="gramStart"/>
      <w:r w:rsidRPr="001A1040">
        <w:rPr>
          <w:rFonts w:ascii="標楷體" w:eastAsia="標楷體" w:hAnsi="標楷體" w:hint="eastAsia"/>
          <w:spacing w:val="0"/>
          <w:sz w:val="28"/>
        </w:rPr>
        <w:t>不</w:t>
      </w:r>
      <w:proofErr w:type="gramEnd"/>
      <w:r w:rsidRPr="001A1040">
        <w:rPr>
          <w:rFonts w:ascii="標楷體" w:eastAsia="標楷體" w:hAnsi="標楷體" w:hint="eastAsia"/>
          <w:spacing w:val="0"/>
          <w:sz w:val="28"/>
        </w:rPr>
        <w:t>逾原定應繳總額之</w:t>
      </w:r>
      <w:r w:rsidRPr="001A1040">
        <w:rPr>
          <w:rFonts w:ascii="標楷體" w:eastAsia="標楷體" w:hAnsi="標楷體"/>
          <w:spacing w:val="0"/>
          <w:sz w:val="28"/>
        </w:rPr>
        <w:t>50</w:t>
      </w:r>
      <w:r w:rsidRPr="001A1040">
        <w:rPr>
          <w:rFonts w:ascii="標楷體" w:eastAsia="標楷體" w:hAnsi="標楷體" w:hint="eastAsia"/>
          <w:spacing w:val="0"/>
          <w:sz w:val="28"/>
        </w:rPr>
        <w:t>%)：</w:t>
      </w:r>
    </w:p>
    <w:p w14:paraId="181197E2" w14:textId="77777777" w:rsidR="00340689" w:rsidRPr="001A1040" w:rsidRDefault="00340689" w:rsidP="009C6594">
      <w:pPr>
        <w:pStyle w:val="7"/>
        <w:ind w:left="1134" w:firstLine="0"/>
        <w:jc w:val="both"/>
        <w:textDirection w:val="lrTbV"/>
        <w:rPr>
          <w:rFonts w:ascii="標楷體" w:eastAsia="標楷體" w:hAnsi="標楷體"/>
          <w:dstrike/>
          <w:spacing w:val="0"/>
          <w:sz w:val="28"/>
        </w:rPr>
      </w:pPr>
      <w:r w:rsidRPr="001A1040">
        <w:rPr>
          <w:rFonts w:ascii="標楷體" w:eastAsia="標楷體" w:hAnsi="標楷體" w:hint="eastAsia"/>
          <w:spacing w:val="0"/>
          <w:sz w:val="28"/>
        </w:rPr>
        <w:t>得標廠商為押標金保證金暨其他擔保作業辦法第33條之6所稱全球化廠商者，保固保證金予以減收之金額</w:t>
      </w:r>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無者免填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75FC7292" w14:textId="391BB52D" w:rsidR="008A6486" w:rsidRPr="001A1040" w:rsidRDefault="008A6486" w:rsidP="008A6486">
      <w:pPr>
        <w:pStyle w:val="7"/>
        <w:ind w:left="1120" w:hangingChars="400" w:hanging="1120"/>
        <w:jc w:val="both"/>
        <w:textDirection w:val="lrTbV"/>
        <w:rPr>
          <w:rFonts w:ascii="標楷體" w:eastAsia="標楷體" w:hAnsi="標楷體"/>
          <w:spacing w:val="0"/>
          <w:sz w:val="28"/>
        </w:rPr>
      </w:pPr>
      <w:r w:rsidRPr="001A1040">
        <w:rPr>
          <w:rFonts w:ascii="標楷體" w:eastAsia="標楷體" w:hAnsi="標楷體" w:hint="eastAsia"/>
          <w:spacing w:val="0"/>
          <w:sz w:val="28"/>
        </w:rPr>
        <w:t>四十八之一、植栽工程養護期保證金（僅適用於植栽工程驗收合格後給付全部植栽價金之情形）額度為全部</w:t>
      </w:r>
      <w:proofErr w:type="gramStart"/>
      <w:r w:rsidRPr="001A1040">
        <w:rPr>
          <w:rFonts w:ascii="標楷體" w:eastAsia="標楷體" w:hAnsi="標楷體" w:hint="eastAsia"/>
          <w:spacing w:val="0"/>
          <w:sz w:val="28"/>
        </w:rPr>
        <w:t>植栽價金</w:t>
      </w:r>
      <w:proofErr w:type="gramEnd"/>
      <w:r w:rsidRPr="001A1040">
        <w:rPr>
          <w:rFonts w:ascii="標楷體" w:eastAsia="標楷體" w:hAnsi="標楷體" w:hint="eastAsia"/>
          <w:spacing w:val="0"/>
          <w:sz w:val="28"/>
        </w:rPr>
        <w:t>之</w:t>
      </w:r>
      <w:proofErr w:type="gramStart"/>
      <w:r w:rsidRPr="001A1040">
        <w:rPr>
          <w:rFonts w:ascii="標楷體" w:eastAsia="標楷體" w:hAnsi="標楷體" w:hint="eastAsia"/>
          <w:spacing w:val="0"/>
          <w:sz w:val="28"/>
        </w:rPr>
        <w:t>＿</w:t>
      </w:r>
      <w:proofErr w:type="gramEnd"/>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w:t>
      </w:r>
      <w:proofErr w:type="gramEnd"/>
      <w:r w:rsidRPr="001A1040">
        <w:rPr>
          <w:rFonts w:ascii="標楷體" w:eastAsia="標楷體" w:hAnsi="標楷體" w:hint="eastAsia"/>
          <w:spacing w:val="0"/>
          <w:sz w:val="28"/>
        </w:rPr>
        <w:t>由機關於招標時自行填列；未填列者，為</w:t>
      </w:r>
      <w:r w:rsidRPr="001A1040">
        <w:rPr>
          <w:rFonts w:ascii="標楷體" w:eastAsia="標楷體" w:hAnsi="標楷體"/>
          <w:spacing w:val="0"/>
          <w:sz w:val="28"/>
        </w:rPr>
        <w:t>25%</w:t>
      </w:r>
      <w:proofErr w:type="gramStart"/>
      <w:r w:rsidRPr="001A1040">
        <w:rPr>
          <w:rFonts w:ascii="標楷體" w:eastAsia="標楷體" w:hAnsi="標楷體" w:hint="eastAsia"/>
          <w:spacing w:val="0"/>
          <w:sz w:val="28"/>
        </w:rPr>
        <w:t>）</w:t>
      </w:r>
      <w:proofErr w:type="gramEnd"/>
      <w:r w:rsidRPr="001A1040">
        <w:rPr>
          <w:rFonts w:ascii="標楷體" w:eastAsia="標楷體" w:hAnsi="標楷體" w:hint="eastAsia"/>
          <w:spacing w:val="0"/>
          <w:sz w:val="28"/>
        </w:rPr>
        <w:t>，於機關給付全部植栽費用</w:t>
      </w:r>
      <w:proofErr w:type="gramStart"/>
      <w:r w:rsidRPr="001A1040">
        <w:rPr>
          <w:rFonts w:ascii="標楷體" w:eastAsia="標楷體" w:hAnsi="標楷體" w:hint="eastAsia"/>
          <w:spacing w:val="0"/>
          <w:sz w:val="28"/>
        </w:rPr>
        <w:t>時扣回</w:t>
      </w:r>
      <w:proofErr w:type="gramEnd"/>
      <w:r w:rsidRPr="001A1040">
        <w:rPr>
          <w:rFonts w:ascii="標楷體" w:eastAsia="標楷體" w:hAnsi="標楷體" w:hint="eastAsia"/>
          <w:spacing w:val="0"/>
          <w:sz w:val="28"/>
        </w:rPr>
        <w:t>，作為廠商植栽養護植之擔保，無須另行繳納。</w:t>
      </w:r>
    </w:p>
    <w:p w14:paraId="70C43117"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各種保證金之繳納處所或金融機構帳號</w:t>
      </w:r>
      <w:r w:rsidRPr="001A1040">
        <w:rPr>
          <w:rFonts w:ascii="標楷體" w:eastAsia="標楷體" w:hAnsi="標楷體"/>
          <w:spacing w:val="0"/>
          <w:sz w:val="28"/>
        </w:rPr>
        <w:t>(</w:t>
      </w:r>
      <w:r w:rsidRPr="001A1040">
        <w:rPr>
          <w:rFonts w:ascii="標楷體" w:eastAsia="標楷體" w:hAnsi="標楷體" w:hint="eastAsia"/>
          <w:spacing w:val="0"/>
          <w:sz w:val="28"/>
        </w:rPr>
        <w:t>無保證金</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319C287B" w14:textId="77777777" w:rsidR="00B031DB" w:rsidRPr="001A1040" w:rsidRDefault="00B031DB">
      <w:pPr>
        <w:pStyle w:val="7"/>
        <w:numPr>
          <w:ilvl w:val="0"/>
          <w:numId w:val="1"/>
        </w:numPr>
        <w:ind w:left="1077" w:hanging="1077"/>
        <w:jc w:val="both"/>
        <w:textDirection w:val="lrTbV"/>
        <w:rPr>
          <w:rFonts w:ascii="標楷體" w:eastAsia="標楷體" w:hAnsi="標楷體"/>
          <w:spacing w:val="0"/>
          <w:sz w:val="28"/>
        </w:rPr>
      </w:pPr>
      <w:proofErr w:type="gramStart"/>
      <w:r w:rsidRPr="001A1040">
        <w:rPr>
          <w:rFonts w:ascii="標楷體" w:eastAsia="標楷體" w:hAnsi="標楷體" w:hint="eastAsia"/>
          <w:spacing w:val="0"/>
          <w:sz w:val="28"/>
        </w:rPr>
        <w:t>押</w:t>
      </w:r>
      <w:proofErr w:type="gramEnd"/>
      <w:r w:rsidRPr="001A1040">
        <w:rPr>
          <w:rFonts w:ascii="標楷體" w:eastAsia="標楷體" w:hAnsi="標楷體" w:hint="eastAsia"/>
          <w:spacing w:val="0"/>
          <w:sz w:val="28"/>
        </w:rPr>
        <w:t>標金及保證金應由</w:t>
      </w:r>
      <w:r w:rsidR="00C2264C" w:rsidRPr="001A1040">
        <w:rPr>
          <w:rFonts w:ascii="標楷體" w:eastAsia="標楷體" w:hAnsi="標楷體" w:hint="eastAsia"/>
          <w:spacing w:val="0"/>
          <w:sz w:val="28"/>
        </w:rPr>
        <w:t>廠商以現金、金融機構簽發之本票或支票、保付支票、郵政匯票、</w:t>
      </w:r>
      <w:r w:rsidRPr="001A1040">
        <w:rPr>
          <w:rFonts w:ascii="標楷體" w:eastAsia="標楷體" w:hAnsi="標楷體" w:hint="eastAsia"/>
          <w:spacing w:val="0"/>
          <w:sz w:val="28"/>
        </w:rPr>
        <w:t>政府公債、設定質權之金融機構定期存款單、銀行開發或</w:t>
      </w:r>
      <w:proofErr w:type="gramStart"/>
      <w:r w:rsidRPr="001A1040">
        <w:rPr>
          <w:rFonts w:ascii="標楷體" w:eastAsia="標楷體" w:hAnsi="標楷體" w:hint="eastAsia"/>
          <w:spacing w:val="0"/>
          <w:sz w:val="28"/>
        </w:rPr>
        <w:t>保兌之</w:t>
      </w:r>
      <w:proofErr w:type="gramEnd"/>
      <w:r w:rsidRPr="001A1040">
        <w:rPr>
          <w:rFonts w:ascii="標楷體" w:eastAsia="標楷體" w:hAnsi="標楷體" w:hint="eastAsia"/>
          <w:spacing w:val="0"/>
          <w:sz w:val="28"/>
        </w:rPr>
        <w:t>不可撤銷擔保信用狀繳納，或取具銀行之書面連帶保證、保險公司之連帶保證保險單繳納，並應符合</w:t>
      </w:r>
      <w:proofErr w:type="gramStart"/>
      <w:r w:rsidRPr="001A1040">
        <w:rPr>
          <w:rFonts w:ascii="標楷體" w:eastAsia="標楷體" w:hAnsi="標楷體" w:hint="eastAsia"/>
          <w:spacing w:val="0"/>
          <w:sz w:val="28"/>
        </w:rPr>
        <w:t>押</w:t>
      </w:r>
      <w:proofErr w:type="gramEnd"/>
      <w:r w:rsidRPr="001A1040">
        <w:rPr>
          <w:rFonts w:ascii="標楷體" w:eastAsia="標楷體" w:hAnsi="標楷體" w:hint="eastAsia"/>
          <w:spacing w:val="0"/>
          <w:sz w:val="28"/>
        </w:rPr>
        <w:t>標金保證金暨其他擔保作業辦法規定之格式。</w:t>
      </w:r>
    </w:p>
    <w:p w14:paraId="4EC9CA87" w14:textId="2D3EB97A" w:rsidR="00645995" w:rsidRPr="001A1040" w:rsidRDefault="00645995" w:rsidP="00645995">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spacing w:val="0"/>
          <w:sz w:val="28"/>
        </w:rPr>
        <w:t>廠商有下列</w:t>
      </w:r>
      <w:r w:rsidRPr="001A1040">
        <w:rPr>
          <w:rFonts w:ascii="標楷體" w:eastAsia="標楷體" w:hAnsi="標楷體"/>
          <w:spacing w:val="0"/>
          <w:sz w:val="28"/>
          <w:szCs w:val="28"/>
        </w:rPr>
        <w:t>情形之</w:t>
      </w:r>
      <w:proofErr w:type="gramStart"/>
      <w:r w:rsidRPr="001A1040">
        <w:rPr>
          <w:rFonts w:ascii="標楷體" w:eastAsia="標楷體" w:hAnsi="標楷體"/>
          <w:spacing w:val="0"/>
          <w:sz w:val="28"/>
          <w:szCs w:val="28"/>
        </w:rPr>
        <w:t>一</w:t>
      </w:r>
      <w:proofErr w:type="gramEnd"/>
      <w:r w:rsidRPr="001A1040">
        <w:rPr>
          <w:rFonts w:ascii="標楷體" w:eastAsia="標楷體" w:hAnsi="標楷體"/>
          <w:spacing w:val="0"/>
          <w:sz w:val="28"/>
          <w:szCs w:val="28"/>
        </w:rPr>
        <w:t>者，其所繳納之押標金，不予發還</w:t>
      </w:r>
      <w:r w:rsidRPr="001A1040">
        <w:rPr>
          <w:rFonts w:ascii="標楷體" w:eastAsia="標楷體" w:hAnsi="標楷體" w:hint="eastAsia"/>
          <w:sz w:val="28"/>
          <w:szCs w:val="28"/>
        </w:rPr>
        <w:t>；其未依招標文件規定繳納或已發還者</w:t>
      </w:r>
      <w:r w:rsidRPr="001A1040">
        <w:rPr>
          <w:rFonts w:ascii="標楷體" w:eastAsia="標楷體" w:hAnsi="標楷體"/>
          <w:spacing w:val="0"/>
          <w:sz w:val="28"/>
          <w:szCs w:val="28"/>
        </w:rPr>
        <w:t>，並予追繳：</w:t>
      </w:r>
      <w:r w:rsidR="00F033EF" w:rsidRPr="001A1040">
        <w:rPr>
          <w:rFonts w:ascii="標楷體" w:eastAsia="標楷體" w:hAnsi="標楷體"/>
          <w:spacing w:val="0"/>
          <w:sz w:val="28"/>
        </w:rPr>
        <w:t>（無押標金者免列）</w:t>
      </w:r>
    </w:p>
    <w:p w14:paraId="2E6B80B3" w14:textId="77777777" w:rsidR="00645995" w:rsidRPr="001A1040" w:rsidRDefault="00645995" w:rsidP="00645995">
      <w:pPr>
        <w:pStyle w:val="19"/>
        <w:numPr>
          <w:ilvl w:val="12"/>
          <w:numId w:val="0"/>
        </w:numPr>
        <w:spacing w:line="360" w:lineRule="exact"/>
        <w:ind w:left="1616" w:hanging="482"/>
        <w:rPr>
          <w:rFonts w:ascii="標楷體" w:eastAsia="標楷體" w:hAnsi="標楷體"/>
        </w:rPr>
      </w:pPr>
      <w:r w:rsidRPr="001A1040">
        <w:rPr>
          <w:rFonts w:ascii="標楷體" w:eastAsia="標楷體" w:hAnsi="標楷體"/>
        </w:rPr>
        <w:t>(</w:t>
      </w:r>
      <w:proofErr w:type="gramStart"/>
      <w:r w:rsidRPr="001A1040">
        <w:rPr>
          <w:rFonts w:ascii="標楷體" w:eastAsia="標楷體" w:hAnsi="標楷體"/>
        </w:rPr>
        <w:t>一</w:t>
      </w:r>
      <w:proofErr w:type="gramEnd"/>
      <w:r w:rsidRPr="001A1040">
        <w:rPr>
          <w:rFonts w:ascii="標楷體" w:eastAsia="標楷體" w:hAnsi="標楷體"/>
        </w:rPr>
        <w:t>)以虛偽不實之文件投標。</w:t>
      </w:r>
    </w:p>
    <w:p w14:paraId="6D351CD4" w14:textId="77777777" w:rsidR="00645995" w:rsidRPr="001A1040" w:rsidRDefault="00645995" w:rsidP="00645995">
      <w:pPr>
        <w:pStyle w:val="19"/>
        <w:numPr>
          <w:ilvl w:val="12"/>
          <w:numId w:val="0"/>
        </w:numPr>
        <w:spacing w:line="360" w:lineRule="exact"/>
        <w:ind w:leftChars="472" w:left="1755" w:hangingChars="222" w:hanging="622"/>
        <w:rPr>
          <w:rFonts w:ascii="標楷體" w:eastAsia="標楷體" w:hAnsi="標楷體"/>
        </w:rPr>
      </w:pPr>
      <w:r w:rsidRPr="001A1040">
        <w:rPr>
          <w:rFonts w:ascii="標楷體" w:eastAsia="標楷體" w:hAnsi="標楷體"/>
        </w:rPr>
        <w:t>(二)</w:t>
      </w:r>
      <w:r w:rsidRPr="001A1040">
        <w:rPr>
          <w:rFonts w:ascii="標楷體" w:eastAsia="標楷體" w:hAnsi="標楷體" w:hint="eastAsia"/>
        </w:rPr>
        <w:t>借用他人名義或證件投標，或容許他人借用本人名義或證件參加投標</w:t>
      </w:r>
    </w:p>
    <w:p w14:paraId="299FEDFF" w14:textId="77777777" w:rsidR="00645995" w:rsidRPr="001A1040" w:rsidRDefault="00645995" w:rsidP="00645995">
      <w:pPr>
        <w:pStyle w:val="19"/>
        <w:numPr>
          <w:ilvl w:val="12"/>
          <w:numId w:val="0"/>
        </w:numPr>
        <w:spacing w:line="360" w:lineRule="exact"/>
        <w:ind w:left="1616" w:hanging="482"/>
        <w:rPr>
          <w:rFonts w:ascii="標楷體" w:eastAsia="標楷體" w:hAnsi="標楷體"/>
        </w:rPr>
      </w:pPr>
      <w:r w:rsidRPr="001A1040">
        <w:rPr>
          <w:rFonts w:ascii="標楷體" w:eastAsia="標楷體" w:hAnsi="標楷體"/>
        </w:rPr>
        <w:t>(三)冒用他人名義或證件投標。</w:t>
      </w:r>
    </w:p>
    <w:p w14:paraId="777A2893" w14:textId="4B0861AF" w:rsidR="00645995" w:rsidRPr="001A1040" w:rsidRDefault="00645995" w:rsidP="00645995">
      <w:pPr>
        <w:pStyle w:val="19"/>
        <w:numPr>
          <w:ilvl w:val="12"/>
          <w:numId w:val="0"/>
        </w:numPr>
        <w:spacing w:line="360" w:lineRule="exact"/>
        <w:ind w:left="1616" w:hanging="482"/>
        <w:rPr>
          <w:rFonts w:ascii="標楷體" w:eastAsia="標楷體" w:hAnsi="標楷體"/>
        </w:rPr>
      </w:pPr>
      <w:r w:rsidRPr="001A1040">
        <w:rPr>
          <w:rFonts w:ascii="標楷體" w:eastAsia="標楷體" w:hAnsi="標楷體"/>
        </w:rPr>
        <w:t>(四)</w:t>
      </w:r>
      <w:proofErr w:type="gramStart"/>
      <w:r w:rsidRPr="001A1040">
        <w:rPr>
          <w:rFonts w:ascii="標楷體" w:eastAsia="標楷體" w:hAnsi="標楷體" w:hint="eastAsia"/>
        </w:rPr>
        <w:t>得標後拒不</w:t>
      </w:r>
      <w:proofErr w:type="gramEnd"/>
      <w:r w:rsidRPr="001A1040">
        <w:rPr>
          <w:rFonts w:ascii="標楷體" w:eastAsia="標楷體" w:hAnsi="標楷體" w:hint="eastAsia"/>
        </w:rPr>
        <w:t>簽約</w:t>
      </w:r>
    </w:p>
    <w:p w14:paraId="2473808C" w14:textId="77777777" w:rsidR="00645995" w:rsidRPr="001A1040" w:rsidRDefault="00645995" w:rsidP="00645995">
      <w:pPr>
        <w:pStyle w:val="19"/>
        <w:numPr>
          <w:ilvl w:val="12"/>
          <w:numId w:val="0"/>
        </w:numPr>
        <w:spacing w:line="360" w:lineRule="exact"/>
        <w:ind w:left="1616" w:hanging="482"/>
        <w:rPr>
          <w:rFonts w:ascii="標楷體" w:eastAsia="標楷體" w:hAnsi="標楷體"/>
        </w:rPr>
      </w:pPr>
      <w:r w:rsidRPr="001A1040">
        <w:rPr>
          <w:rFonts w:ascii="標楷體" w:eastAsia="標楷體" w:hAnsi="標楷體"/>
        </w:rPr>
        <w:t>(五)得標後未於規定期限內，繳足履約保證金或提供擔保。</w:t>
      </w:r>
    </w:p>
    <w:p w14:paraId="7E17391F" w14:textId="77777777" w:rsidR="00645995" w:rsidRPr="001A1040" w:rsidRDefault="00645995" w:rsidP="00645995">
      <w:pPr>
        <w:pStyle w:val="19"/>
        <w:numPr>
          <w:ilvl w:val="12"/>
          <w:numId w:val="0"/>
        </w:numPr>
        <w:spacing w:line="360" w:lineRule="exact"/>
        <w:ind w:left="1616" w:hanging="482"/>
        <w:rPr>
          <w:rFonts w:ascii="標楷體" w:eastAsia="標楷體" w:hAnsi="標楷體"/>
        </w:rPr>
      </w:pPr>
      <w:r w:rsidRPr="001A1040">
        <w:rPr>
          <w:rFonts w:ascii="標楷體" w:eastAsia="標楷體" w:hAnsi="標楷體"/>
        </w:rPr>
        <w:t>(六)</w:t>
      </w:r>
      <w:r w:rsidRPr="001A1040">
        <w:rPr>
          <w:rFonts w:ascii="標楷體" w:eastAsia="標楷體" w:hAnsi="標楷體" w:hint="eastAsia"/>
        </w:rPr>
        <w:t>對採購有關人員行求、期約或交付不正利益。</w:t>
      </w:r>
    </w:p>
    <w:p w14:paraId="5BF7584A" w14:textId="77777777" w:rsidR="00645995" w:rsidRPr="001A1040" w:rsidRDefault="00645995" w:rsidP="00645995">
      <w:pPr>
        <w:pStyle w:val="19"/>
        <w:numPr>
          <w:ilvl w:val="12"/>
          <w:numId w:val="0"/>
        </w:numPr>
        <w:spacing w:line="360" w:lineRule="exact"/>
        <w:ind w:left="1616" w:hanging="482"/>
        <w:rPr>
          <w:rFonts w:ascii="標楷體" w:eastAsia="標楷體" w:hAnsi="標楷體"/>
        </w:rPr>
      </w:pPr>
      <w:r w:rsidRPr="001A1040">
        <w:rPr>
          <w:rFonts w:ascii="標楷體" w:eastAsia="標楷體" w:hAnsi="標楷體"/>
        </w:rPr>
        <w:t>(</w:t>
      </w:r>
      <w:r w:rsidRPr="001A1040">
        <w:rPr>
          <w:rFonts w:ascii="標楷體" w:eastAsia="標楷體" w:hAnsi="標楷體" w:hint="eastAsia"/>
        </w:rPr>
        <w:t>七</w:t>
      </w:r>
      <w:r w:rsidRPr="001A1040">
        <w:rPr>
          <w:rFonts w:ascii="標楷體" w:eastAsia="標楷體" w:hAnsi="標楷體"/>
        </w:rPr>
        <w:t>)其他經主管機關認定有影響採購公正之違反法令行為者。</w:t>
      </w:r>
    </w:p>
    <w:p w14:paraId="3B02FCCE" w14:textId="77777777" w:rsidR="00645995" w:rsidRPr="001A1040" w:rsidRDefault="00645995" w:rsidP="00645995">
      <w:pPr>
        <w:tabs>
          <w:tab w:val="left" w:pos="2520"/>
        </w:tabs>
        <w:topLinePunct/>
        <w:spacing w:line="340" w:lineRule="exact"/>
        <w:ind w:leftChars="440" w:left="1056" w:rightChars="50" w:right="120"/>
        <w:rPr>
          <w:rFonts w:ascii="標楷體" w:eastAsia="標楷體" w:hAnsi="標楷體"/>
          <w:kern w:val="0"/>
          <w:sz w:val="28"/>
        </w:rPr>
      </w:pPr>
      <w:r w:rsidRPr="001A1040">
        <w:rPr>
          <w:rFonts w:ascii="標楷體" w:eastAsia="標楷體" w:hAnsi="標楷體" w:hint="eastAsia"/>
          <w:kern w:val="0"/>
          <w:sz w:val="28"/>
        </w:rPr>
        <w:t>前項追繳</w:t>
      </w:r>
      <w:proofErr w:type="gramStart"/>
      <w:r w:rsidRPr="001A1040">
        <w:rPr>
          <w:rFonts w:ascii="標楷體" w:eastAsia="標楷體" w:hAnsi="標楷體" w:hint="eastAsia"/>
          <w:kern w:val="0"/>
          <w:sz w:val="28"/>
        </w:rPr>
        <w:t>押</w:t>
      </w:r>
      <w:proofErr w:type="gramEnd"/>
      <w:r w:rsidRPr="001A1040">
        <w:rPr>
          <w:rFonts w:ascii="標楷體" w:eastAsia="標楷體" w:hAnsi="標楷體" w:hint="eastAsia"/>
          <w:kern w:val="0"/>
          <w:sz w:val="28"/>
        </w:rPr>
        <w:t>標金之情形，屬廠商未依招標文件規定繳納者，追繳金額依招標文件中規定之額度定之；其為標價之一定比率而無標價可供計算者，以預算金額代之。</w:t>
      </w:r>
    </w:p>
    <w:p w14:paraId="7CA93037" w14:textId="77777777" w:rsidR="001F737F" w:rsidRPr="001A1040" w:rsidRDefault="001F737F" w:rsidP="001F737F">
      <w:pPr>
        <w:pStyle w:val="7"/>
        <w:ind w:left="2520" w:hanging="960"/>
        <w:jc w:val="both"/>
        <w:textDirection w:val="lrTbV"/>
        <w:rPr>
          <w:rFonts w:ascii="標楷體" w:eastAsia="標楷體" w:hAnsi="標楷體"/>
          <w:sz w:val="28"/>
        </w:rPr>
      </w:pPr>
      <w:r w:rsidRPr="001A1040">
        <w:rPr>
          <w:rFonts w:ascii="標楷體" w:eastAsia="標楷體" w:hAnsi="標楷體"/>
          <w:sz w:val="28"/>
        </w:rPr>
        <w:t>附記：主管機關認定之情形如下（行政院公共工程委員會10</w:t>
      </w:r>
      <w:r w:rsidRPr="001A1040">
        <w:rPr>
          <w:rFonts w:ascii="標楷體" w:eastAsia="標楷體" w:hAnsi="標楷體" w:hint="eastAsia"/>
          <w:sz w:val="28"/>
        </w:rPr>
        <w:t>8</w:t>
      </w:r>
      <w:r w:rsidRPr="001A1040">
        <w:rPr>
          <w:rFonts w:ascii="標楷體" w:eastAsia="標楷體" w:hAnsi="標楷體"/>
          <w:sz w:val="28"/>
        </w:rPr>
        <w:t>年</w:t>
      </w:r>
      <w:r w:rsidRPr="001A1040">
        <w:rPr>
          <w:rFonts w:ascii="標楷體" w:eastAsia="標楷體" w:hAnsi="標楷體" w:hint="eastAsia"/>
          <w:sz w:val="28"/>
        </w:rPr>
        <w:t>9</w:t>
      </w:r>
      <w:r w:rsidRPr="001A1040">
        <w:rPr>
          <w:rFonts w:ascii="標楷體" w:eastAsia="標楷體" w:hAnsi="標楷體"/>
          <w:sz w:val="28"/>
        </w:rPr>
        <w:t>月1</w:t>
      </w:r>
      <w:r w:rsidRPr="001A1040">
        <w:rPr>
          <w:rFonts w:ascii="標楷體" w:eastAsia="標楷體" w:hAnsi="標楷體" w:hint="eastAsia"/>
          <w:sz w:val="28"/>
        </w:rPr>
        <w:t>6</w:t>
      </w:r>
      <w:r w:rsidRPr="001A1040">
        <w:rPr>
          <w:rFonts w:ascii="標楷體" w:eastAsia="標楷體" w:hAnsi="標楷體"/>
          <w:sz w:val="28"/>
        </w:rPr>
        <w:t>日工程企字第</w:t>
      </w:r>
      <w:r w:rsidRPr="001A1040">
        <w:rPr>
          <w:rFonts w:ascii="標楷體" w:eastAsia="標楷體" w:hAnsi="標楷體" w:hint="eastAsia"/>
          <w:sz w:val="28"/>
        </w:rPr>
        <w:t>1080100733</w:t>
      </w:r>
      <w:r w:rsidRPr="001A1040">
        <w:rPr>
          <w:rFonts w:ascii="標楷體" w:eastAsia="標楷體" w:hAnsi="標楷體"/>
          <w:sz w:val="28"/>
        </w:rPr>
        <w:t>號令）：</w:t>
      </w:r>
    </w:p>
    <w:p w14:paraId="01ABB5D4" w14:textId="77777777" w:rsidR="001F737F" w:rsidRPr="001A1040" w:rsidRDefault="001F737F" w:rsidP="001F737F">
      <w:pPr>
        <w:pStyle w:val="7"/>
        <w:ind w:leftChars="898" w:left="2377" w:hangingChars="72" w:hanging="222"/>
        <w:jc w:val="both"/>
        <w:textDirection w:val="lrTbV"/>
        <w:rPr>
          <w:rFonts w:ascii="標楷體" w:eastAsia="標楷體" w:hAnsi="標楷體"/>
          <w:sz w:val="28"/>
        </w:rPr>
      </w:pPr>
      <w:r w:rsidRPr="001A1040">
        <w:rPr>
          <w:rFonts w:ascii="標楷體" w:eastAsia="標楷體" w:hAnsi="標楷體"/>
          <w:sz w:val="28"/>
        </w:rPr>
        <w:t>1.有採購法第48條第1項第2款之「足以影響採購公正之違法行為者」情形。</w:t>
      </w:r>
    </w:p>
    <w:p w14:paraId="336B45A1" w14:textId="77777777" w:rsidR="001F737F" w:rsidRPr="001A1040" w:rsidRDefault="001F737F" w:rsidP="001F737F">
      <w:pPr>
        <w:pStyle w:val="7"/>
        <w:ind w:leftChars="898" w:left="2377" w:hangingChars="72" w:hanging="222"/>
        <w:jc w:val="both"/>
        <w:textDirection w:val="lrTbV"/>
        <w:rPr>
          <w:rFonts w:ascii="標楷體" w:eastAsia="標楷體" w:hAnsi="標楷體"/>
          <w:sz w:val="28"/>
        </w:rPr>
      </w:pPr>
      <w:r w:rsidRPr="001A1040">
        <w:rPr>
          <w:rFonts w:ascii="標楷體" w:eastAsia="標楷體" w:hAnsi="標楷體"/>
          <w:sz w:val="28"/>
        </w:rPr>
        <w:t>2.有採購法第50條第1項第5款、第7款情形之</w:t>
      </w:r>
      <w:proofErr w:type="gramStart"/>
      <w:r w:rsidRPr="001A1040">
        <w:rPr>
          <w:rFonts w:ascii="標楷體" w:eastAsia="標楷體" w:hAnsi="標楷體"/>
          <w:sz w:val="28"/>
        </w:rPr>
        <w:t>一</w:t>
      </w:r>
      <w:proofErr w:type="gramEnd"/>
      <w:r w:rsidRPr="001A1040">
        <w:rPr>
          <w:rFonts w:ascii="標楷體" w:eastAsia="標楷體" w:hAnsi="標楷體"/>
          <w:sz w:val="28"/>
        </w:rPr>
        <w:t>。</w:t>
      </w:r>
    </w:p>
    <w:p w14:paraId="355B137F" w14:textId="77777777" w:rsidR="00933409" w:rsidRPr="001A1040" w:rsidRDefault="001F737F" w:rsidP="001F737F">
      <w:pPr>
        <w:pStyle w:val="7"/>
        <w:ind w:leftChars="898" w:left="2377" w:hangingChars="72" w:hanging="222"/>
        <w:jc w:val="both"/>
        <w:textDirection w:val="lrTbV"/>
        <w:rPr>
          <w:rFonts w:ascii="標楷體" w:eastAsia="標楷體" w:hAnsi="標楷體"/>
          <w:sz w:val="28"/>
        </w:rPr>
      </w:pPr>
      <w:r w:rsidRPr="001A1040">
        <w:rPr>
          <w:rFonts w:ascii="標楷體" w:eastAsia="標楷體" w:hAnsi="標楷體"/>
          <w:sz w:val="28"/>
        </w:rPr>
        <w:t>3.廠商或其代表人、代理人、受雇人或其他從業人員有採購法第87條各項構成要件事實之</w:t>
      </w:r>
      <w:proofErr w:type="gramStart"/>
      <w:r w:rsidRPr="001A1040">
        <w:rPr>
          <w:rFonts w:ascii="標楷體" w:eastAsia="標楷體" w:hAnsi="標楷體"/>
          <w:sz w:val="28"/>
        </w:rPr>
        <w:t>一</w:t>
      </w:r>
      <w:proofErr w:type="gramEnd"/>
      <w:r w:rsidRPr="001A1040">
        <w:rPr>
          <w:rFonts w:ascii="標楷體" w:eastAsia="標楷體" w:hAnsi="標楷體"/>
          <w:sz w:val="28"/>
        </w:rPr>
        <w:t>。</w:t>
      </w:r>
    </w:p>
    <w:p w14:paraId="0207D019" w14:textId="77777777" w:rsidR="002F449E" w:rsidRPr="001A1040" w:rsidRDefault="002F449E">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廠商依「押標金保證金暨其他擔保作業辦法」規定減收押標金，其有不發還</w:t>
      </w:r>
      <w:proofErr w:type="gramStart"/>
      <w:r w:rsidRPr="001A1040">
        <w:rPr>
          <w:rFonts w:ascii="標楷體" w:eastAsia="標楷體" w:hAnsi="標楷體" w:hint="eastAsia"/>
          <w:spacing w:val="0"/>
          <w:sz w:val="28"/>
        </w:rPr>
        <w:t>押</w:t>
      </w:r>
      <w:proofErr w:type="gramEnd"/>
      <w:r w:rsidRPr="001A1040">
        <w:rPr>
          <w:rFonts w:ascii="標楷體" w:eastAsia="標楷體" w:hAnsi="標楷體" w:hint="eastAsia"/>
          <w:spacing w:val="0"/>
          <w:sz w:val="28"/>
        </w:rPr>
        <w:t>標金之情形者，應就不發還金額</w:t>
      </w:r>
      <w:proofErr w:type="gramStart"/>
      <w:r w:rsidRPr="001A1040">
        <w:rPr>
          <w:rFonts w:ascii="標楷體" w:eastAsia="標楷體" w:hAnsi="標楷體" w:hint="eastAsia"/>
          <w:spacing w:val="0"/>
          <w:sz w:val="28"/>
        </w:rPr>
        <w:t>中屬減收</w:t>
      </w:r>
      <w:proofErr w:type="gramEnd"/>
      <w:r w:rsidRPr="001A1040">
        <w:rPr>
          <w:rFonts w:ascii="標楷體" w:eastAsia="標楷體" w:hAnsi="標楷體" w:hint="eastAsia"/>
          <w:spacing w:val="0"/>
          <w:sz w:val="28"/>
        </w:rPr>
        <w:t>之金額補繳之。其經主管機關或相關中央目的事業主管機關取消優良廠商資格或全球化廠商資格，或經各機關依採購法第</w:t>
      </w:r>
      <w:r w:rsidRPr="001A1040">
        <w:rPr>
          <w:rFonts w:ascii="標楷體" w:eastAsia="標楷體" w:hAnsi="標楷體"/>
          <w:spacing w:val="0"/>
          <w:sz w:val="28"/>
        </w:rPr>
        <w:t>102</w:t>
      </w:r>
      <w:r w:rsidRPr="001A1040">
        <w:rPr>
          <w:rFonts w:ascii="標楷體" w:eastAsia="標楷體" w:hAnsi="標楷體" w:hint="eastAsia"/>
          <w:spacing w:val="0"/>
          <w:sz w:val="28"/>
        </w:rPr>
        <w:t>條第</w:t>
      </w:r>
      <w:r w:rsidRPr="001A1040">
        <w:rPr>
          <w:rFonts w:ascii="標楷體" w:eastAsia="標楷體" w:hAnsi="標楷體"/>
          <w:spacing w:val="0"/>
          <w:sz w:val="28"/>
        </w:rPr>
        <w:t>3</w:t>
      </w:r>
      <w:r w:rsidRPr="001A1040">
        <w:rPr>
          <w:rFonts w:ascii="標楷體" w:eastAsia="標楷體" w:hAnsi="標楷體" w:hint="eastAsia"/>
          <w:spacing w:val="0"/>
          <w:sz w:val="28"/>
        </w:rPr>
        <w:t>項規定刊登政府採購公報，且尚在採購法第</w:t>
      </w:r>
      <w:r w:rsidRPr="001A1040">
        <w:rPr>
          <w:rFonts w:ascii="標楷體" w:eastAsia="標楷體" w:hAnsi="標楷體"/>
          <w:spacing w:val="0"/>
          <w:sz w:val="28"/>
        </w:rPr>
        <w:t>103</w:t>
      </w:r>
      <w:r w:rsidRPr="001A1040">
        <w:rPr>
          <w:rFonts w:ascii="標楷體" w:eastAsia="標楷體" w:hAnsi="標楷體" w:hint="eastAsia"/>
          <w:spacing w:val="0"/>
          <w:sz w:val="28"/>
        </w:rPr>
        <w:t>條第</w:t>
      </w:r>
      <w:r w:rsidRPr="001A1040">
        <w:rPr>
          <w:rFonts w:ascii="標楷體" w:eastAsia="標楷體" w:hAnsi="標楷體"/>
          <w:spacing w:val="0"/>
          <w:sz w:val="28"/>
        </w:rPr>
        <w:t>1</w:t>
      </w:r>
      <w:r w:rsidRPr="001A1040">
        <w:rPr>
          <w:rFonts w:ascii="標楷體" w:eastAsia="標楷體" w:hAnsi="標楷體" w:hint="eastAsia"/>
          <w:spacing w:val="0"/>
          <w:sz w:val="28"/>
        </w:rPr>
        <w:t>項所定期限內者，亦同。</w:t>
      </w:r>
    </w:p>
    <w:p w14:paraId="00C70436" w14:textId="77777777" w:rsidR="00D953A3" w:rsidRPr="001A1040" w:rsidRDefault="00D953A3" w:rsidP="00D953A3">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本採購：</w:t>
      </w:r>
    </w:p>
    <w:p w14:paraId="6DF936C7" w14:textId="0DFBC9B9" w:rsidR="00D953A3" w:rsidRPr="001A1040" w:rsidRDefault="006B5471" w:rsidP="009C6594">
      <w:pPr>
        <w:pStyle w:val="7"/>
        <w:ind w:leftChars="469" w:left="1827" w:hangingChars="250" w:hanging="701"/>
        <w:jc w:val="both"/>
        <w:textDirection w:val="lrTbV"/>
        <w:rPr>
          <w:rFonts w:ascii="標楷體" w:eastAsia="標楷體" w:hAnsi="標楷體"/>
          <w:dstrike/>
          <w:spacing w:val="0"/>
          <w:sz w:val="28"/>
        </w:rPr>
      </w:pPr>
      <w:r w:rsidRPr="001A1040">
        <w:rPr>
          <w:rFonts w:ascii="標楷體" w:eastAsia="標楷體" w:hAnsi="標楷體"/>
          <w:b/>
          <w:color w:val="FF0000"/>
          <w:sz w:val="28"/>
        </w:rPr>
        <w:sym w:font="Wingdings 2" w:char="F052"/>
      </w:r>
      <w:r w:rsidR="00AD1A40" w:rsidRPr="001A1040">
        <w:rPr>
          <w:rFonts w:ascii="標楷體" w:eastAsia="標楷體" w:hAnsi="標楷體"/>
          <w:spacing w:val="0"/>
          <w:sz w:val="28"/>
        </w:rPr>
        <w:t>(</w:t>
      </w:r>
      <w:r w:rsidR="00D953A3" w:rsidRPr="001A1040">
        <w:rPr>
          <w:rFonts w:ascii="標楷體" w:eastAsia="標楷體" w:hAnsi="標楷體"/>
          <w:spacing w:val="0"/>
          <w:sz w:val="28"/>
        </w:rPr>
        <w:t>1)</w:t>
      </w:r>
      <w:r w:rsidR="00D953A3" w:rsidRPr="001A1040">
        <w:rPr>
          <w:rFonts w:ascii="標楷體" w:eastAsia="標楷體" w:hAnsi="標楷體" w:hint="eastAsia"/>
          <w:spacing w:val="0"/>
          <w:sz w:val="28"/>
        </w:rPr>
        <w:t>訂底價，擇符合需要者後，議價前參考廠商之報價或估價單，於進行</w:t>
      </w:r>
      <w:proofErr w:type="gramStart"/>
      <w:r w:rsidR="00D953A3" w:rsidRPr="001A1040">
        <w:rPr>
          <w:rFonts w:ascii="標楷體" w:eastAsia="標楷體" w:hAnsi="標楷體" w:hint="eastAsia"/>
          <w:spacing w:val="0"/>
          <w:sz w:val="28"/>
        </w:rPr>
        <w:t>議價前定之</w:t>
      </w:r>
      <w:proofErr w:type="gramEnd"/>
      <w:r w:rsidR="00D953A3" w:rsidRPr="001A1040">
        <w:rPr>
          <w:rFonts w:ascii="標楷體" w:eastAsia="標楷體" w:hAnsi="標楷體" w:hint="eastAsia"/>
          <w:spacing w:val="0"/>
          <w:sz w:val="28"/>
        </w:rPr>
        <w:t>。</w:t>
      </w:r>
    </w:p>
    <w:p w14:paraId="0CB752BF" w14:textId="36481C11" w:rsidR="00D953A3" w:rsidRPr="001A1040" w:rsidRDefault="00D953A3" w:rsidP="00D953A3">
      <w:pPr>
        <w:pStyle w:val="7"/>
        <w:ind w:left="1803" w:hanging="680"/>
        <w:jc w:val="both"/>
        <w:textDirection w:val="lrTbV"/>
        <w:rPr>
          <w:rFonts w:ascii="標楷體" w:eastAsia="標楷體" w:hAnsi="標楷體"/>
          <w:spacing w:val="0"/>
          <w:sz w:val="28"/>
        </w:rPr>
      </w:pPr>
      <w:r w:rsidRPr="001A1040">
        <w:rPr>
          <w:rFonts w:ascii="標楷體" w:eastAsia="標楷體" w:hAnsi="標楷體" w:hint="eastAsia"/>
          <w:sz w:val="28"/>
        </w:rPr>
        <w:sym w:font="Wingdings" w:char="F0A8"/>
      </w:r>
      <w:r w:rsidRPr="001A1040">
        <w:rPr>
          <w:rFonts w:ascii="標楷體" w:eastAsia="標楷體" w:hAnsi="標楷體"/>
          <w:spacing w:val="0"/>
          <w:sz w:val="28"/>
        </w:rPr>
        <w:t>(</w:t>
      </w:r>
      <w:r w:rsidRPr="001A1040">
        <w:rPr>
          <w:rFonts w:ascii="標楷體" w:eastAsia="標楷體" w:hAnsi="標楷體" w:hint="eastAsia"/>
          <w:spacing w:val="0"/>
          <w:sz w:val="28"/>
        </w:rPr>
        <w:t>2</w:t>
      </w:r>
      <w:r w:rsidRPr="001A1040">
        <w:rPr>
          <w:rFonts w:ascii="標楷體" w:eastAsia="標楷體" w:hAnsi="標楷體"/>
          <w:spacing w:val="0"/>
          <w:sz w:val="28"/>
        </w:rPr>
        <w:t>)</w:t>
      </w:r>
      <w:r w:rsidRPr="001A1040">
        <w:rPr>
          <w:rFonts w:ascii="標楷體" w:eastAsia="標楷體" w:hAnsi="標楷體" w:hint="eastAsia"/>
          <w:spacing w:val="0"/>
          <w:sz w:val="28"/>
        </w:rPr>
        <w:t>不訂底價，理由為：</w:t>
      </w:r>
      <w:r w:rsidRPr="001A1040">
        <w:rPr>
          <w:rFonts w:ascii="標楷體" w:eastAsia="標楷體" w:hAnsi="標楷體"/>
          <w:sz w:val="28"/>
        </w:rPr>
        <w:sym w:font="Wingdings" w:char="F0A8"/>
      </w:r>
      <w:r w:rsidRPr="001A1040">
        <w:rPr>
          <w:rFonts w:ascii="標楷體" w:eastAsia="標楷體" w:hAnsi="標楷體" w:hint="eastAsia"/>
          <w:spacing w:val="0"/>
          <w:sz w:val="28"/>
        </w:rPr>
        <w:t>訂定底價確有困難之特殊或複雜案件；</w:t>
      </w:r>
      <w:r w:rsidRPr="001A1040">
        <w:rPr>
          <w:rFonts w:ascii="標楷體" w:eastAsia="標楷體" w:hAnsi="標楷體"/>
          <w:sz w:val="28"/>
        </w:rPr>
        <w:sym w:font="Wingdings" w:char="F0A8"/>
      </w:r>
      <w:r w:rsidRPr="001A1040">
        <w:rPr>
          <w:rFonts w:ascii="標楷體" w:eastAsia="標楷體" w:hAnsi="標楷體" w:hint="eastAsia"/>
          <w:spacing w:val="0"/>
          <w:sz w:val="28"/>
        </w:rPr>
        <w:t>以最有利標決標之採購；</w:t>
      </w:r>
      <w:r w:rsidRPr="001A1040">
        <w:rPr>
          <w:rFonts w:ascii="標楷體" w:eastAsia="標楷體" w:hAnsi="標楷體"/>
          <w:sz w:val="28"/>
        </w:rPr>
        <w:sym w:font="Wingdings" w:char="F0A8"/>
      </w:r>
      <w:proofErr w:type="gramStart"/>
      <w:r w:rsidRPr="001A1040">
        <w:rPr>
          <w:rFonts w:ascii="標楷體" w:eastAsia="標楷體" w:hAnsi="標楷體" w:hint="eastAsia"/>
          <w:spacing w:val="0"/>
          <w:sz w:val="28"/>
        </w:rPr>
        <w:t>採</w:t>
      </w:r>
      <w:proofErr w:type="gramEnd"/>
      <w:r w:rsidRPr="001A1040">
        <w:rPr>
          <w:rFonts w:ascii="標楷體" w:eastAsia="標楷體" w:hAnsi="標楷體" w:hint="eastAsia"/>
          <w:spacing w:val="0"/>
          <w:sz w:val="28"/>
        </w:rPr>
        <w:t>固定金額決標：</w:t>
      </w:r>
      <w:r w:rsidRPr="001A1040">
        <w:rPr>
          <w:rFonts w:ascii="標楷體" w:eastAsia="標楷體" w:hAnsi="標楷體" w:hint="eastAsia"/>
          <w:spacing w:val="0"/>
          <w:sz w:val="28"/>
          <w:szCs w:val="28"/>
        </w:rPr>
        <w:t>_________元</w:t>
      </w:r>
      <w:r w:rsidRPr="001A1040">
        <w:rPr>
          <w:rFonts w:ascii="標楷體" w:eastAsia="標楷體" w:hAnsi="標楷體" w:hint="eastAsia"/>
          <w:spacing w:val="0"/>
          <w:sz w:val="28"/>
        </w:rPr>
        <w:t>。</w:t>
      </w:r>
    </w:p>
    <w:p w14:paraId="6FEE23C1" w14:textId="30A7DE3F" w:rsidR="00B031DB" w:rsidRPr="001A1040" w:rsidRDefault="00B031DB">
      <w:pPr>
        <w:pStyle w:val="7"/>
        <w:numPr>
          <w:ilvl w:val="0"/>
          <w:numId w:val="1"/>
        </w:numPr>
        <w:ind w:left="1134" w:hanging="1134"/>
        <w:jc w:val="both"/>
        <w:textDirection w:val="lrTbV"/>
        <w:rPr>
          <w:rFonts w:ascii="標楷體" w:eastAsia="標楷體" w:hAnsi="標楷體"/>
          <w:dstrike/>
          <w:spacing w:val="0"/>
          <w:sz w:val="28"/>
        </w:rPr>
        <w:pPrChange w:id="213" w:author="企劃處三科-陳瀅湘(shiang)" w:date="2025-12-12T16:30:00Z">
          <w:pPr>
            <w:pStyle w:val="7"/>
            <w:ind w:left="2098" w:hanging="2098"/>
            <w:jc w:val="both"/>
            <w:textDirection w:val="lrTbV"/>
          </w:pPr>
        </w:pPrChange>
      </w:pPr>
      <w:r w:rsidRPr="001A1040">
        <w:rPr>
          <w:rFonts w:ascii="標楷體" w:eastAsia="標楷體" w:hAnsi="標楷體" w:hint="eastAsia"/>
          <w:sz w:val="28"/>
        </w:rPr>
        <w:t>決標原則：</w:t>
      </w:r>
      <w:r w:rsidRPr="001A1040">
        <w:rPr>
          <w:rFonts w:ascii="標楷體" w:eastAsia="標楷體" w:hAnsi="標楷體" w:hint="eastAsia"/>
          <w:spacing w:val="0"/>
          <w:sz w:val="28"/>
        </w:rPr>
        <w:t>未達公告金額之採購參考最有利標精神擇符合需要者辦理議價</w:t>
      </w:r>
      <w:r w:rsidR="000D2CAF" w:rsidRPr="001A1040">
        <w:rPr>
          <w:rFonts w:ascii="標楷體" w:eastAsia="標楷體" w:hAnsi="標楷體" w:hint="eastAsia"/>
          <w:spacing w:val="0"/>
          <w:sz w:val="28"/>
        </w:rPr>
        <w:t>（評審項目、</w:t>
      </w:r>
      <w:r w:rsidR="00E07F7F" w:rsidRPr="001A1040">
        <w:rPr>
          <w:rFonts w:ascii="標楷體" w:eastAsia="標楷體" w:hAnsi="標楷體" w:hint="eastAsia"/>
          <w:spacing w:val="0"/>
          <w:sz w:val="28"/>
        </w:rPr>
        <w:t>評審</w:t>
      </w:r>
      <w:r w:rsidR="000D2CAF" w:rsidRPr="001A1040">
        <w:rPr>
          <w:rFonts w:ascii="標楷體" w:eastAsia="標楷體" w:hAnsi="標楷體" w:hint="eastAsia"/>
          <w:spacing w:val="0"/>
          <w:sz w:val="28"/>
        </w:rPr>
        <w:t>標準及評定方式</w:t>
      </w:r>
      <w:r w:rsidR="00E07F7F" w:rsidRPr="001A1040">
        <w:rPr>
          <w:rFonts w:ascii="標楷體" w:eastAsia="標楷體" w:hAnsi="標楷體" w:hint="eastAsia"/>
          <w:spacing w:val="0"/>
          <w:sz w:val="28"/>
        </w:rPr>
        <w:t>於此處載明，或另</w:t>
      </w:r>
      <w:r w:rsidR="00181A70" w:rsidRPr="001A1040">
        <w:rPr>
          <w:rFonts w:ascii="標楷體" w:eastAsia="標楷體" w:hAnsi="標楷體" w:hint="eastAsia"/>
          <w:spacing w:val="0"/>
          <w:sz w:val="28"/>
        </w:rPr>
        <w:t>訂</w:t>
      </w:r>
      <w:r w:rsidR="00E07F7F" w:rsidRPr="001A1040">
        <w:rPr>
          <w:rFonts w:ascii="標楷體" w:eastAsia="標楷體" w:hAnsi="標楷體" w:hint="eastAsia"/>
          <w:spacing w:val="0"/>
          <w:sz w:val="28"/>
        </w:rPr>
        <w:t>「</w:t>
      </w:r>
      <w:r w:rsidR="000D2CAF" w:rsidRPr="001A1040">
        <w:rPr>
          <w:rFonts w:ascii="標楷體" w:eastAsia="標楷體" w:hAnsi="標楷體" w:hint="eastAsia"/>
          <w:spacing w:val="0"/>
          <w:sz w:val="28"/>
        </w:rPr>
        <w:t>投標廠商評審須知</w:t>
      </w:r>
      <w:r w:rsidR="00E07F7F" w:rsidRPr="001A1040">
        <w:rPr>
          <w:rFonts w:ascii="標楷體" w:eastAsia="標楷體" w:hAnsi="標楷體" w:hint="eastAsia"/>
          <w:spacing w:val="0"/>
          <w:sz w:val="28"/>
        </w:rPr>
        <w:t>」</w:t>
      </w:r>
      <w:r w:rsidR="000D2CAF" w:rsidRPr="001A1040">
        <w:rPr>
          <w:rFonts w:ascii="標楷體" w:eastAsia="標楷體" w:hAnsi="標楷體" w:hint="eastAsia"/>
          <w:spacing w:val="0"/>
          <w:sz w:val="28"/>
        </w:rPr>
        <w:t>）</w:t>
      </w:r>
      <w:r w:rsidRPr="001A1040">
        <w:rPr>
          <w:rFonts w:ascii="標楷體" w:eastAsia="標楷體" w:hAnsi="標楷體" w:hint="eastAsia"/>
          <w:spacing w:val="0"/>
          <w:sz w:val="28"/>
        </w:rPr>
        <w:t>。</w:t>
      </w:r>
    </w:p>
    <w:p w14:paraId="1DDE9010" w14:textId="77777777" w:rsidR="00B031DB" w:rsidRPr="001A1040" w:rsidRDefault="00B031DB">
      <w:pPr>
        <w:pStyle w:val="7"/>
        <w:numPr>
          <w:ilvl w:val="0"/>
          <w:numId w:val="1"/>
        </w:numPr>
        <w:ind w:left="1106" w:hanging="1106"/>
        <w:jc w:val="both"/>
        <w:textDirection w:val="lrTbV"/>
        <w:rPr>
          <w:rFonts w:ascii="標楷體" w:eastAsia="標楷體" w:hAnsi="標楷體"/>
          <w:spacing w:val="0"/>
          <w:sz w:val="28"/>
        </w:rPr>
      </w:pPr>
      <w:r w:rsidRPr="001A1040">
        <w:rPr>
          <w:rFonts w:ascii="標楷體" w:eastAsia="標楷體" w:hAnsi="標楷體" w:hint="eastAsia"/>
          <w:spacing w:val="0"/>
          <w:sz w:val="28"/>
        </w:rPr>
        <w:t>本採購</w:t>
      </w:r>
      <w:proofErr w:type="gramStart"/>
      <w:r w:rsidRPr="001A1040">
        <w:rPr>
          <w:rFonts w:ascii="標楷體" w:eastAsia="標楷體" w:hAnsi="標楷體" w:hint="eastAsia"/>
          <w:spacing w:val="0"/>
          <w:sz w:val="28"/>
        </w:rPr>
        <w:t>採</w:t>
      </w:r>
      <w:proofErr w:type="gramEnd"/>
      <w:r w:rsidRPr="001A1040">
        <w:rPr>
          <w:rFonts w:ascii="標楷體" w:eastAsia="標楷體" w:hAnsi="標楷體" w:hint="eastAsia"/>
          <w:spacing w:val="0"/>
          <w:sz w:val="28"/>
        </w:rPr>
        <w:t>：</w:t>
      </w:r>
    </w:p>
    <w:p w14:paraId="7E496D7B" w14:textId="16CB535E"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EF239C" w:rsidRPr="001A1040">
        <w:rPr>
          <w:rFonts w:ascii="標楷體" w:eastAsia="標楷體" w:hAnsi="標楷體"/>
          <w:b/>
          <w:color w:val="FF0000"/>
          <w:sz w:val="28"/>
        </w:rPr>
        <w:sym w:font="Wingdings 2" w:char="F052"/>
      </w:r>
      <w:r w:rsidR="00EF239C" w:rsidRPr="001A1040">
        <w:rPr>
          <w:rFonts w:ascii="標楷體" w:eastAsia="標楷體" w:hAnsi="標楷體"/>
          <w:spacing w:val="0"/>
          <w:sz w:val="28"/>
        </w:rPr>
        <w:t xml:space="preserve"> </w:t>
      </w:r>
      <w:r w:rsidRPr="001A1040">
        <w:rPr>
          <w:rFonts w:ascii="標楷體" w:eastAsia="標楷體" w:hAnsi="標楷體"/>
          <w:spacing w:val="0"/>
          <w:sz w:val="28"/>
        </w:rPr>
        <w:t>(1)</w:t>
      </w:r>
      <w:r w:rsidRPr="001A1040">
        <w:rPr>
          <w:rFonts w:ascii="標楷體" w:eastAsia="標楷體" w:hAnsi="標楷體" w:hint="eastAsia"/>
          <w:spacing w:val="0"/>
          <w:sz w:val="28"/>
        </w:rPr>
        <w:t>非複數決標。</w:t>
      </w:r>
    </w:p>
    <w:p w14:paraId="61FA0650" w14:textId="1149F2E0" w:rsidR="00B031DB" w:rsidRPr="001A1040" w:rsidRDefault="00B031DB">
      <w:pPr>
        <w:pStyle w:val="7"/>
        <w:ind w:left="1820" w:hangingChars="650" w:hanging="182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(2)</w:t>
      </w:r>
      <w:r w:rsidRPr="001A1040">
        <w:rPr>
          <w:rFonts w:ascii="標楷體" w:eastAsia="標楷體" w:hAnsi="標楷體" w:hint="eastAsia"/>
          <w:spacing w:val="0"/>
          <w:sz w:val="28"/>
        </w:rPr>
        <w:t>複數決標，保留採購項目或數量選擇之組合權利</w:t>
      </w:r>
      <w:r w:rsidRPr="001A1040">
        <w:rPr>
          <w:rFonts w:ascii="標楷體" w:eastAsia="標楷體" w:hAnsi="標楷體"/>
          <w:spacing w:val="0"/>
          <w:sz w:val="28"/>
        </w:rPr>
        <w:t xml:space="preserve">  (</w:t>
      </w:r>
      <w:r w:rsidRPr="001A1040">
        <w:rPr>
          <w:rFonts w:ascii="標楷體" w:eastAsia="標楷體" w:hAnsi="標楷體" w:hint="eastAsia"/>
          <w:spacing w:val="0"/>
          <w:sz w:val="28"/>
        </w:rPr>
        <w:t>項目或數量選擇之組合方式</w:t>
      </w:r>
      <w:r w:rsidR="00C52EBE" w:rsidRPr="001A1040">
        <w:rPr>
          <w:rFonts w:ascii="標楷體" w:eastAsia="標楷體" w:hAnsi="標楷體" w:hint="eastAsia"/>
          <w:spacing w:val="0"/>
          <w:sz w:val="28"/>
        </w:rPr>
        <w:t>於此處載明</w:t>
      </w:r>
      <w:r w:rsidRPr="001A1040">
        <w:rPr>
          <w:rFonts w:ascii="標楷體" w:eastAsia="標楷體" w:hAnsi="標楷體" w:hint="eastAsia"/>
          <w:spacing w:val="0"/>
          <w:sz w:val="28"/>
        </w:rPr>
        <w:t>。例如得由廠商分項報價之項目，或依不同數量報價之項目及數量之上、下限；投標廠商得標項目或數量之限制、開標順序、願比照得標廠商之價格者得</w:t>
      </w:r>
      <w:proofErr w:type="gramStart"/>
      <w:r w:rsidRPr="001A1040">
        <w:rPr>
          <w:rFonts w:ascii="標楷體" w:eastAsia="標楷體" w:hAnsi="標楷體" w:hint="eastAsia"/>
          <w:spacing w:val="0"/>
          <w:sz w:val="28"/>
        </w:rPr>
        <w:t>併</w:t>
      </w:r>
      <w:proofErr w:type="gramEnd"/>
      <w:r w:rsidRPr="001A1040">
        <w:rPr>
          <w:rFonts w:ascii="標楷體" w:eastAsia="標楷體" w:hAnsi="標楷體" w:hint="eastAsia"/>
          <w:spacing w:val="0"/>
          <w:sz w:val="28"/>
        </w:rPr>
        <w:t>列為得標廠商、決標廠商家數上限等</w:t>
      </w:r>
      <w:r w:rsidRPr="001A1040">
        <w:rPr>
          <w:rFonts w:ascii="標楷體" w:eastAsia="標楷體" w:hAnsi="標楷體"/>
          <w:spacing w:val="0"/>
          <w:sz w:val="28"/>
        </w:rPr>
        <w:t>)</w:t>
      </w:r>
      <w:r w:rsidRPr="001A1040">
        <w:rPr>
          <w:rFonts w:ascii="標楷體" w:eastAsia="標楷體" w:hAnsi="標楷體" w:hint="eastAsia"/>
          <w:spacing w:val="0"/>
          <w:sz w:val="28"/>
        </w:rPr>
        <w:t>。</w:t>
      </w:r>
    </w:p>
    <w:p w14:paraId="4FD10400" w14:textId="77777777" w:rsidR="00B031DB" w:rsidRPr="001A1040" w:rsidRDefault="00B031DB">
      <w:pPr>
        <w:pStyle w:val="7"/>
        <w:numPr>
          <w:ilvl w:val="0"/>
          <w:numId w:val="1"/>
        </w:numPr>
        <w:ind w:left="1106" w:hanging="1106"/>
        <w:jc w:val="both"/>
        <w:textDirection w:val="lrTbV"/>
        <w:rPr>
          <w:rFonts w:ascii="標楷體" w:eastAsia="標楷體" w:hAnsi="標楷體"/>
          <w:spacing w:val="0"/>
          <w:sz w:val="28"/>
        </w:rPr>
      </w:pPr>
      <w:r w:rsidRPr="001A1040">
        <w:rPr>
          <w:rFonts w:ascii="標楷體" w:eastAsia="標楷體" w:hAnsi="標楷體" w:hint="eastAsia"/>
          <w:spacing w:val="0"/>
          <w:sz w:val="28"/>
        </w:rPr>
        <w:t>本採購：</w:t>
      </w:r>
    </w:p>
    <w:p w14:paraId="20936525" w14:textId="77777777" w:rsidR="00B031DB" w:rsidRPr="001A1040" w:rsidRDefault="00B031DB">
      <w:pPr>
        <w:pStyle w:val="7"/>
        <w:ind w:leftChars="467" w:left="1821" w:hangingChars="250" w:hanging="700"/>
        <w:jc w:val="both"/>
        <w:textDirection w:val="lrTbV"/>
        <w:rPr>
          <w:rFonts w:ascii="標楷體" w:eastAsia="標楷體" w:hAnsi="標楷體"/>
          <w:spacing w:val="0"/>
          <w:sz w:val="28"/>
        </w:rPr>
      </w:pPr>
      <w:r w:rsidRPr="001A1040">
        <w:rPr>
          <w:rFonts w:ascii="標楷體" w:eastAsia="標楷體" w:hAnsi="標楷體"/>
          <w:spacing w:val="0"/>
          <w:sz w:val="28"/>
        </w:rPr>
        <w:sym w:font="Wingdings" w:char="F0A8"/>
      </w:r>
      <w:r w:rsidRPr="001A1040">
        <w:rPr>
          <w:rFonts w:ascii="標楷體" w:eastAsia="標楷體" w:hAnsi="標楷體"/>
          <w:spacing w:val="0"/>
          <w:sz w:val="28"/>
        </w:rPr>
        <w:t>(1)</w:t>
      </w:r>
      <w:r w:rsidRPr="001A1040">
        <w:rPr>
          <w:rFonts w:ascii="標楷體" w:eastAsia="標楷體" w:hAnsi="標楷體" w:hint="eastAsia"/>
          <w:spacing w:val="0"/>
          <w:sz w:val="28"/>
        </w:rPr>
        <w:t>預算未完成立法程序前，得先辦理保留決標，</w:t>
      </w:r>
      <w:proofErr w:type="gramStart"/>
      <w:r w:rsidRPr="001A1040">
        <w:rPr>
          <w:rFonts w:ascii="標楷體" w:eastAsia="標楷體" w:hAnsi="標楷體" w:hint="eastAsia"/>
          <w:spacing w:val="0"/>
          <w:sz w:val="28"/>
        </w:rPr>
        <w:t>俟</w:t>
      </w:r>
      <w:proofErr w:type="gramEnd"/>
      <w:r w:rsidRPr="001A1040">
        <w:rPr>
          <w:rFonts w:ascii="標楷體" w:eastAsia="標楷體" w:hAnsi="標楷體" w:hint="eastAsia"/>
          <w:spacing w:val="0"/>
          <w:sz w:val="28"/>
        </w:rPr>
        <w:t>預算通過</w:t>
      </w:r>
      <w:proofErr w:type="gramStart"/>
      <w:r w:rsidRPr="001A1040">
        <w:rPr>
          <w:rFonts w:ascii="標楷體" w:eastAsia="標楷體" w:hAnsi="標楷體" w:hint="eastAsia"/>
          <w:spacing w:val="0"/>
          <w:sz w:val="28"/>
        </w:rPr>
        <w:t>後始決標</w:t>
      </w:r>
      <w:proofErr w:type="gramEnd"/>
      <w:r w:rsidRPr="001A1040">
        <w:rPr>
          <w:rFonts w:ascii="標楷體" w:eastAsia="標楷體" w:hAnsi="標楷體" w:hint="eastAsia"/>
          <w:spacing w:val="0"/>
          <w:sz w:val="28"/>
        </w:rPr>
        <w:t>生效。</w:t>
      </w:r>
    </w:p>
    <w:p w14:paraId="519BFA8E" w14:textId="77777777" w:rsidR="00B031DB" w:rsidRPr="001A1040" w:rsidRDefault="00B031DB">
      <w:pPr>
        <w:pStyle w:val="7"/>
        <w:ind w:left="641" w:firstLine="559"/>
        <w:jc w:val="both"/>
        <w:textDirection w:val="lrTbV"/>
        <w:rPr>
          <w:rFonts w:ascii="標楷體" w:eastAsia="標楷體" w:hAnsi="標楷體"/>
          <w:spacing w:val="0"/>
          <w:sz w:val="28"/>
        </w:rPr>
      </w:pPr>
      <w:r w:rsidRPr="001A1040">
        <w:rPr>
          <w:rFonts w:ascii="標楷體" w:eastAsia="標楷體" w:hAnsi="標楷體"/>
          <w:spacing w:val="0"/>
          <w:sz w:val="28"/>
        </w:rPr>
        <w:t xml:space="preserve"> (2)</w:t>
      </w:r>
      <w:r w:rsidRPr="001A1040">
        <w:rPr>
          <w:rFonts w:ascii="標楷體" w:eastAsia="標楷體" w:hAnsi="標楷體" w:hint="eastAsia"/>
          <w:spacing w:val="0"/>
          <w:sz w:val="28"/>
        </w:rPr>
        <w:t>決標方式為：</w:t>
      </w:r>
    </w:p>
    <w:p w14:paraId="67E809AD" w14:textId="13290339" w:rsidR="00B031DB" w:rsidRPr="001A1040" w:rsidRDefault="00EF239C">
      <w:pPr>
        <w:pStyle w:val="7"/>
        <w:ind w:left="1803" w:hanging="363"/>
        <w:jc w:val="both"/>
        <w:textDirection w:val="lrTbV"/>
        <w:rPr>
          <w:rFonts w:ascii="標楷體" w:eastAsia="標楷體" w:hAnsi="標楷體"/>
          <w:spacing w:val="0"/>
          <w:sz w:val="28"/>
        </w:rPr>
      </w:pPr>
      <w:r w:rsidRPr="001A1040">
        <w:rPr>
          <w:rFonts w:ascii="標楷體" w:eastAsia="標楷體" w:hAnsi="標楷體"/>
          <w:b/>
          <w:color w:val="FF0000"/>
          <w:sz w:val="28"/>
        </w:rPr>
        <w:sym w:font="Wingdings 2" w:char="F052"/>
      </w:r>
      <w:r w:rsidRPr="001A1040">
        <w:rPr>
          <w:rFonts w:ascii="標楷體" w:eastAsia="標楷體" w:hAnsi="標楷體"/>
          <w:spacing w:val="0"/>
          <w:sz w:val="28"/>
        </w:rPr>
        <w:t xml:space="preserve"> </w:t>
      </w:r>
      <w:r w:rsidR="00B031DB" w:rsidRPr="001A1040">
        <w:rPr>
          <w:rFonts w:ascii="標楷體" w:eastAsia="標楷體" w:hAnsi="標楷體"/>
          <w:spacing w:val="0"/>
          <w:sz w:val="28"/>
        </w:rPr>
        <w:t>(2-1)</w:t>
      </w:r>
      <w:r w:rsidR="00B031DB" w:rsidRPr="001A1040">
        <w:rPr>
          <w:rFonts w:ascii="標楷體" w:eastAsia="標楷體" w:hAnsi="標楷體" w:hint="eastAsia"/>
          <w:spacing w:val="0"/>
          <w:sz w:val="28"/>
        </w:rPr>
        <w:t>總價決標。</w:t>
      </w:r>
    </w:p>
    <w:p w14:paraId="4BC827DC" w14:textId="77777777" w:rsidR="00B031DB" w:rsidRPr="001A1040" w:rsidRDefault="00B031DB">
      <w:pPr>
        <w:pStyle w:val="7"/>
        <w:ind w:left="1803" w:hanging="363"/>
        <w:jc w:val="both"/>
        <w:textDirection w:val="lrTbV"/>
        <w:rPr>
          <w:rFonts w:ascii="標楷體" w:eastAsia="標楷體" w:hAnsi="標楷體"/>
          <w:spacing w:val="0"/>
          <w:sz w:val="28"/>
        </w:rPr>
      </w:pPr>
      <w:r w:rsidRPr="001A1040">
        <w:rPr>
          <w:rFonts w:ascii="標楷體" w:eastAsia="標楷體" w:hAnsi="標楷體"/>
          <w:sz w:val="28"/>
        </w:rPr>
        <w:sym w:font="Wingdings" w:char="F0A8"/>
      </w:r>
      <w:r w:rsidRPr="001A1040">
        <w:rPr>
          <w:rFonts w:ascii="標楷體" w:eastAsia="標楷體" w:hAnsi="標楷體"/>
          <w:spacing w:val="0"/>
          <w:sz w:val="28"/>
        </w:rPr>
        <w:t>(2-2)</w:t>
      </w:r>
      <w:r w:rsidRPr="001A1040">
        <w:rPr>
          <w:rFonts w:ascii="標楷體" w:eastAsia="標楷體" w:hAnsi="標楷體" w:hint="eastAsia"/>
          <w:spacing w:val="0"/>
          <w:sz w:val="28"/>
        </w:rPr>
        <w:t>分項決標。</w:t>
      </w:r>
    </w:p>
    <w:p w14:paraId="58ADFFFB" w14:textId="77777777" w:rsidR="00B031DB" w:rsidRPr="001A1040" w:rsidRDefault="00B031DB">
      <w:pPr>
        <w:pStyle w:val="7"/>
        <w:ind w:left="1803" w:hanging="363"/>
        <w:jc w:val="both"/>
        <w:textDirection w:val="lrTbV"/>
        <w:rPr>
          <w:rFonts w:ascii="標楷體" w:eastAsia="標楷體" w:hAnsi="標楷體"/>
          <w:spacing w:val="0"/>
          <w:sz w:val="28"/>
        </w:rPr>
      </w:pPr>
      <w:r w:rsidRPr="001A1040">
        <w:rPr>
          <w:rFonts w:ascii="標楷體" w:eastAsia="標楷體" w:hAnsi="標楷體"/>
          <w:sz w:val="28"/>
        </w:rPr>
        <w:sym w:font="Wingdings" w:char="F0A8"/>
      </w:r>
      <w:r w:rsidRPr="001A1040">
        <w:rPr>
          <w:rFonts w:ascii="標楷體" w:eastAsia="標楷體" w:hAnsi="標楷體"/>
          <w:spacing w:val="0"/>
          <w:sz w:val="28"/>
        </w:rPr>
        <w:t>(2-3)</w:t>
      </w:r>
      <w:r w:rsidRPr="001A1040">
        <w:rPr>
          <w:rFonts w:ascii="標楷體" w:eastAsia="標楷體" w:hAnsi="標楷體" w:hint="eastAsia"/>
          <w:spacing w:val="0"/>
          <w:sz w:val="28"/>
        </w:rPr>
        <w:t>分組決標。</w:t>
      </w:r>
    </w:p>
    <w:p w14:paraId="264230F4" w14:textId="77777777" w:rsidR="00B031DB" w:rsidRPr="001A1040" w:rsidRDefault="00B031DB">
      <w:pPr>
        <w:pStyle w:val="7"/>
        <w:ind w:left="1803" w:hanging="363"/>
        <w:jc w:val="both"/>
        <w:textDirection w:val="lrTbV"/>
        <w:rPr>
          <w:rFonts w:ascii="標楷體" w:eastAsia="標楷體" w:hAnsi="標楷體"/>
          <w:spacing w:val="0"/>
          <w:sz w:val="28"/>
        </w:rPr>
      </w:pPr>
      <w:r w:rsidRPr="001A1040">
        <w:rPr>
          <w:rFonts w:ascii="標楷體" w:eastAsia="標楷體" w:hAnsi="標楷體"/>
          <w:sz w:val="28"/>
        </w:rPr>
        <w:sym w:font="Wingdings" w:char="F0A8"/>
      </w:r>
      <w:r w:rsidRPr="001A1040">
        <w:rPr>
          <w:rFonts w:ascii="標楷體" w:eastAsia="標楷體" w:hAnsi="標楷體"/>
          <w:spacing w:val="0"/>
          <w:sz w:val="28"/>
        </w:rPr>
        <w:t>(2-4)</w:t>
      </w:r>
      <w:r w:rsidRPr="001A1040">
        <w:rPr>
          <w:rFonts w:ascii="標楷體" w:eastAsia="標楷體" w:hAnsi="標楷體" w:hint="eastAsia"/>
          <w:spacing w:val="0"/>
          <w:sz w:val="28"/>
        </w:rPr>
        <w:t>依數量決標。</w:t>
      </w:r>
    </w:p>
    <w:p w14:paraId="545CC247" w14:textId="77777777" w:rsidR="00B031DB" w:rsidRPr="001A1040" w:rsidRDefault="00B031DB">
      <w:pPr>
        <w:pStyle w:val="7"/>
        <w:ind w:left="1803" w:hanging="363"/>
        <w:jc w:val="both"/>
        <w:textDirection w:val="lrTbV"/>
        <w:rPr>
          <w:rFonts w:ascii="標楷體" w:eastAsia="標楷體" w:hAnsi="標楷體"/>
          <w:spacing w:val="0"/>
          <w:sz w:val="28"/>
        </w:rPr>
      </w:pPr>
      <w:r w:rsidRPr="001A1040">
        <w:rPr>
          <w:rFonts w:ascii="標楷體" w:eastAsia="標楷體" w:hAnsi="標楷體"/>
          <w:sz w:val="28"/>
        </w:rPr>
        <w:sym w:font="Wingdings" w:char="F0A8"/>
      </w:r>
      <w:r w:rsidRPr="001A1040">
        <w:rPr>
          <w:rFonts w:ascii="標楷體" w:eastAsia="標楷體" w:hAnsi="標楷體"/>
          <w:spacing w:val="0"/>
          <w:sz w:val="28"/>
        </w:rPr>
        <w:t>(2-5)</w:t>
      </w:r>
      <w:r w:rsidRPr="001A1040">
        <w:rPr>
          <w:rFonts w:ascii="標楷體" w:eastAsia="標楷體" w:hAnsi="標楷體" w:hint="eastAsia"/>
          <w:spacing w:val="0"/>
          <w:sz w:val="28"/>
        </w:rPr>
        <w:t>單價決標（以單價乘以預估數量之和</w:t>
      </w:r>
      <w:r w:rsidR="00C52EBE" w:rsidRPr="001A1040">
        <w:rPr>
          <w:rFonts w:ascii="標楷體" w:eastAsia="標楷體" w:hAnsi="標楷體" w:hint="eastAsia"/>
          <w:spacing w:val="0"/>
          <w:sz w:val="28"/>
        </w:rPr>
        <w:t>作為</w:t>
      </w:r>
      <w:r w:rsidRPr="001A1040">
        <w:rPr>
          <w:rFonts w:ascii="標楷體" w:eastAsia="標楷體" w:hAnsi="標楷體" w:hint="eastAsia"/>
          <w:spacing w:val="0"/>
          <w:sz w:val="28"/>
        </w:rPr>
        <w:t>決定得標廠商</w:t>
      </w:r>
      <w:r w:rsidR="00C52EBE" w:rsidRPr="001A1040">
        <w:rPr>
          <w:rFonts w:ascii="標楷體" w:eastAsia="標楷體" w:hAnsi="標楷體" w:hint="eastAsia"/>
          <w:spacing w:val="0"/>
          <w:sz w:val="28"/>
        </w:rPr>
        <w:t>之依據</w:t>
      </w:r>
      <w:r w:rsidRPr="001A1040">
        <w:rPr>
          <w:rFonts w:ascii="標楷體" w:eastAsia="標楷體" w:hAnsi="標楷體" w:hint="eastAsia"/>
          <w:spacing w:val="0"/>
          <w:sz w:val="28"/>
        </w:rPr>
        <w:t>）。</w:t>
      </w:r>
    </w:p>
    <w:p w14:paraId="0595FC22" w14:textId="77777777" w:rsidR="002F449E" w:rsidRPr="001A1040" w:rsidRDefault="002F449E" w:rsidP="00896CBA">
      <w:pPr>
        <w:pStyle w:val="7"/>
        <w:ind w:leftChars="467" w:left="1821" w:hangingChars="250" w:hanging="700"/>
        <w:jc w:val="both"/>
        <w:textDirection w:val="lrTbV"/>
        <w:rPr>
          <w:rFonts w:ascii="標楷體" w:eastAsia="標楷體" w:hAnsi="標楷體"/>
          <w:spacing w:val="0"/>
          <w:sz w:val="28"/>
        </w:rPr>
      </w:pPr>
      <w:r w:rsidRPr="001A1040">
        <w:rPr>
          <w:rFonts w:ascii="標楷體" w:eastAsia="標楷體" w:hAnsi="標楷體"/>
          <w:sz w:val="28"/>
        </w:rPr>
        <w:sym w:font="Wingdings" w:char="F0A8"/>
      </w:r>
      <w:r w:rsidRPr="001A1040">
        <w:rPr>
          <w:rFonts w:ascii="標楷體" w:eastAsia="標楷體" w:hAnsi="標楷體"/>
          <w:sz w:val="28"/>
        </w:rPr>
        <w:t>(3)</w:t>
      </w:r>
      <w:r w:rsidRPr="001A1040">
        <w:rPr>
          <w:rFonts w:ascii="標楷體" w:eastAsia="標楷體" w:hAnsi="標楷體" w:hint="eastAsia"/>
          <w:sz w:val="28"/>
        </w:rPr>
        <w:t>屬勞動派遣（指派遣事業單位指派所僱用之勞工至機關提供勞務，接受各該機關指揮監督管理之行為）：派遣勞工（指受派遣事業單位僱用，並向各機關提供勞務者）之薪資（內含勞工依法自行負擔之勞</w:t>
      </w:r>
      <w:r w:rsidR="00697777" w:rsidRPr="001A1040">
        <w:rPr>
          <w:rFonts w:ascii="標楷體" w:eastAsia="標楷體" w:hAnsi="標楷體" w:hint="eastAsia"/>
          <w:sz w:val="28"/>
        </w:rPr>
        <w:t>保</w:t>
      </w:r>
      <w:r w:rsidRPr="001A1040">
        <w:rPr>
          <w:rFonts w:ascii="標楷體" w:eastAsia="標楷體" w:hAnsi="標楷體" w:hint="eastAsia"/>
          <w:sz w:val="28"/>
        </w:rPr>
        <w:t>、健保、就業保險費用）與廠商應負擔之勞</w:t>
      </w:r>
      <w:r w:rsidR="00697777" w:rsidRPr="001A1040">
        <w:rPr>
          <w:rFonts w:ascii="標楷體" w:eastAsia="標楷體" w:hAnsi="標楷體" w:hint="eastAsia"/>
          <w:sz w:val="28"/>
        </w:rPr>
        <w:t>保</w:t>
      </w:r>
      <w:r w:rsidRPr="001A1040">
        <w:rPr>
          <w:rFonts w:ascii="標楷體" w:eastAsia="標楷體" w:hAnsi="標楷體" w:hint="eastAsia"/>
          <w:sz w:val="28"/>
        </w:rPr>
        <w:t>、健保、就業保險費用、積欠工資墊償基金提繳費及勞工退休金等費用，</w:t>
      </w:r>
      <w:proofErr w:type="gramStart"/>
      <w:r w:rsidRPr="001A1040">
        <w:rPr>
          <w:rFonts w:ascii="標楷體" w:eastAsia="標楷體" w:hAnsi="標楷體" w:hint="eastAsia"/>
          <w:sz w:val="28"/>
        </w:rPr>
        <w:t>採</w:t>
      </w:r>
      <w:proofErr w:type="gramEnd"/>
      <w:r w:rsidRPr="001A1040">
        <w:rPr>
          <w:rFonts w:ascii="標楷體" w:eastAsia="標楷體" w:hAnsi="標楷體" w:hint="eastAsia"/>
          <w:sz w:val="28"/>
        </w:rPr>
        <w:t>固定金額支付，不列入報價範圍。廠商僅需就管理費用（含利潤、相關稅捐及管理所需一切費用等）報價。決標後，廠商報價與前述固定金額合計為契約總價，詳如附件報價明細表</w:t>
      </w:r>
      <w:proofErr w:type="gramStart"/>
      <w:r w:rsidRPr="001A1040">
        <w:rPr>
          <w:rFonts w:ascii="標楷體" w:eastAsia="標楷體" w:hAnsi="標楷體" w:hint="eastAsia"/>
          <w:sz w:val="28"/>
        </w:rPr>
        <w:t>【註</w:t>
      </w:r>
      <w:proofErr w:type="gramEnd"/>
      <w:r w:rsidRPr="001A1040">
        <w:rPr>
          <w:rFonts w:ascii="標楷體" w:eastAsia="標楷體" w:hAnsi="標楷體" w:hint="eastAsia"/>
          <w:sz w:val="28"/>
        </w:rPr>
        <w:t>：報價明細表範例如附件，機關於招標時依案件性質參酌調整後附於投標須知。派遣勞工之加班費及差旅費，不含於契約價金，如發生此等費用，其計算方式依勞動法令規定另行支付</w:t>
      </w:r>
      <w:proofErr w:type="gramStart"/>
      <w:r w:rsidRPr="001A1040">
        <w:rPr>
          <w:rFonts w:ascii="標楷體" w:eastAsia="標楷體" w:hAnsi="標楷體" w:hint="eastAsia"/>
          <w:sz w:val="28"/>
        </w:rPr>
        <w:t>】</w:t>
      </w:r>
      <w:proofErr w:type="gramEnd"/>
      <w:r w:rsidRPr="001A1040">
        <w:rPr>
          <w:rFonts w:ascii="標楷體" w:eastAsia="標楷體" w:hAnsi="標楷體" w:hint="eastAsia"/>
          <w:sz w:val="28"/>
        </w:rPr>
        <w:t>。</w:t>
      </w:r>
    </w:p>
    <w:p w14:paraId="65F64BC3" w14:textId="09CD27A7" w:rsidR="00B031DB" w:rsidRPr="001A1040" w:rsidRDefault="00B031DB">
      <w:pPr>
        <w:pStyle w:val="7"/>
        <w:numPr>
          <w:ilvl w:val="0"/>
          <w:numId w:val="1"/>
        </w:numPr>
        <w:ind w:left="1134" w:hanging="1134"/>
        <w:jc w:val="both"/>
        <w:textDirection w:val="lrTbV"/>
        <w:rPr>
          <w:rFonts w:ascii="標楷體" w:eastAsia="標楷體" w:hAnsi="標楷體"/>
          <w:spacing w:val="0"/>
          <w:sz w:val="28"/>
        </w:rPr>
        <w:pPrChange w:id="214" w:author="企劃處三科-陳瀅湘(shiang)" w:date="2025-12-12T16:30:00Z">
          <w:pPr>
            <w:pStyle w:val="7"/>
            <w:ind w:left="1803" w:hanging="680"/>
            <w:jc w:val="both"/>
            <w:textDirection w:val="lrTbV"/>
          </w:pPr>
        </w:pPrChange>
      </w:pPr>
      <w:r w:rsidRPr="001A1040">
        <w:rPr>
          <w:rFonts w:ascii="標楷體" w:eastAsia="標楷體" w:hAnsi="標楷體" w:hint="eastAsia"/>
          <w:sz w:val="28"/>
        </w:rPr>
        <w:t>無法決標時是否得</w:t>
      </w:r>
      <w:r w:rsidR="00C52EBE" w:rsidRPr="001A1040">
        <w:rPr>
          <w:rFonts w:ascii="標楷體" w:eastAsia="標楷體" w:hAnsi="標楷體" w:hint="eastAsia"/>
          <w:spacing w:val="0"/>
          <w:sz w:val="28"/>
          <w:szCs w:val="28"/>
        </w:rPr>
        <w:t>參考</w:t>
      </w:r>
      <w:r w:rsidRPr="001A1040">
        <w:rPr>
          <w:rFonts w:ascii="標楷體" w:eastAsia="標楷體" w:hAnsi="標楷體" w:hint="eastAsia"/>
          <w:sz w:val="28"/>
        </w:rPr>
        <w:t>採購法第</w:t>
      </w:r>
      <w:r w:rsidRPr="001A1040">
        <w:rPr>
          <w:rFonts w:ascii="標楷體" w:eastAsia="標楷體" w:hAnsi="標楷體"/>
          <w:sz w:val="28"/>
        </w:rPr>
        <w:t>56</w:t>
      </w:r>
      <w:r w:rsidRPr="001A1040">
        <w:rPr>
          <w:rFonts w:ascii="標楷體" w:eastAsia="標楷體" w:hAnsi="標楷體" w:hint="eastAsia"/>
          <w:sz w:val="28"/>
        </w:rPr>
        <w:t>條規定</w:t>
      </w:r>
      <w:proofErr w:type="gramStart"/>
      <w:r w:rsidRPr="001A1040">
        <w:rPr>
          <w:rFonts w:ascii="標楷體" w:eastAsia="標楷體" w:hAnsi="標楷體" w:hint="eastAsia"/>
          <w:sz w:val="28"/>
        </w:rPr>
        <w:t>採</w:t>
      </w:r>
      <w:proofErr w:type="gramEnd"/>
      <w:r w:rsidRPr="001A1040">
        <w:rPr>
          <w:rFonts w:ascii="標楷體" w:eastAsia="標楷體" w:hAnsi="標楷體" w:hint="eastAsia"/>
          <w:sz w:val="28"/>
        </w:rPr>
        <w:t>行協商措施：</w:t>
      </w:r>
      <w:r w:rsidRPr="001A1040">
        <w:rPr>
          <w:rFonts w:ascii="標楷體" w:eastAsia="標楷體" w:hAnsi="標楷體" w:hint="eastAsia"/>
          <w:spacing w:val="0"/>
          <w:sz w:val="28"/>
        </w:rPr>
        <w:t>是；</w:t>
      </w:r>
      <w:proofErr w:type="gramStart"/>
      <w:r w:rsidRPr="001A1040">
        <w:rPr>
          <w:rFonts w:ascii="標楷體" w:eastAsia="標楷體" w:hAnsi="標楷體" w:hint="eastAsia"/>
          <w:spacing w:val="0"/>
          <w:sz w:val="28"/>
        </w:rPr>
        <w:t>採</w:t>
      </w:r>
      <w:proofErr w:type="gramEnd"/>
      <w:r w:rsidRPr="001A1040">
        <w:rPr>
          <w:rFonts w:ascii="標楷體" w:eastAsia="標楷體" w:hAnsi="標楷體" w:hint="eastAsia"/>
          <w:spacing w:val="0"/>
          <w:sz w:val="28"/>
        </w:rPr>
        <w:t>行協商措施得更改之項目：</w:t>
      </w:r>
      <w:r w:rsidR="00C52EBE" w:rsidRPr="001A1040">
        <w:rPr>
          <w:rFonts w:ascii="標楷體" w:eastAsia="標楷體" w:hAnsi="標楷體" w:hint="eastAsia"/>
          <w:spacing w:val="0"/>
          <w:sz w:val="28"/>
        </w:rPr>
        <w:t>全部評審項目</w:t>
      </w:r>
      <w:r w:rsidR="00181A70" w:rsidRPr="001A1040">
        <w:rPr>
          <w:rFonts w:ascii="標楷體" w:eastAsia="標楷體" w:hAnsi="標楷體" w:hint="eastAsia"/>
          <w:spacing w:val="0"/>
          <w:sz w:val="28"/>
        </w:rPr>
        <w:t>。</w:t>
      </w:r>
    </w:p>
    <w:p w14:paraId="34C56683" w14:textId="6CB4B6D1"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本採購保留未來向得標廠商增購之權利，擬增購之項目及內容</w:t>
      </w:r>
      <w:r w:rsidRPr="001A1040">
        <w:rPr>
          <w:rFonts w:ascii="標楷體" w:eastAsia="標楷體" w:hAnsi="標楷體"/>
          <w:spacing w:val="0"/>
          <w:sz w:val="28"/>
        </w:rPr>
        <w:t>(</w:t>
      </w:r>
      <w:proofErr w:type="gramStart"/>
      <w:r w:rsidRPr="001A1040">
        <w:rPr>
          <w:rFonts w:ascii="標楷體" w:eastAsia="標楷體" w:hAnsi="標楷體" w:hint="eastAsia"/>
          <w:spacing w:val="0"/>
          <w:sz w:val="28"/>
        </w:rPr>
        <w:t>請載明</w:t>
      </w:r>
      <w:proofErr w:type="gramEnd"/>
      <w:r w:rsidRPr="001A1040">
        <w:rPr>
          <w:rFonts w:ascii="標楷體" w:eastAsia="標楷體" w:hAnsi="標楷體" w:hint="eastAsia"/>
          <w:spacing w:val="0"/>
          <w:sz w:val="28"/>
        </w:rPr>
        <w:t>擴充之金額、數量或期間上限，</w:t>
      </w:r>
      <w:r w:rsidR="00C52EBE" w:rsidRPr="001A1040">
        <w:rPr>
          <w:rFonts w:ascii="標楷體" w:eastAsia="標楷體" w:hAnsi="標楷體" w:hint="eastAsia"/>
          <w:spacing w:val="0"/>
          <w:sz w:val="28"/>
        </w:rPr>
        <w:t>招標公告亦應載明，</w:t>
      </w:r>
      <w:r w:rsidRPr="001A1040">
        <w:rPr>
          <w:rFonts w:ascii="標楷體" w:eastAsia="標楷體" w:hAnsi="標楷體" w:hint="eastAsia"/>
          <w:spacing w:val="0"/>
          <w:sz w:val="28"/>
        </w:rPr>
        <w:t>並應將預估選購或擴充項目所需金額計入採購金額。未保留增購權利</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r w:rsidRPr="001A1040">
        <w:rPr>
          <w:rFonts w:ascii="標楷體" w:eastAsia="標楷體" w:hAnsi="標楷體"/>
          <w:spacing w:val="0"/>
          <w:sz w:val="28"/>
        </w:rPr>
        <w:t xml:space="preserve">        </w:t>
      </w:r>
      <w:r w:rsidRPr="001A1040">
        <w:rPr>
          <w:rFonts w:ascii="標楷體" w:eastAsia="標楷體" w:hAnsi="標楷體"/>
          <w:sz w:val="28"/>
        </w:rPr>
        <w:t xml:space="preserve">       </w:t>
      </w:r>
    </w:p>
    <w:p w14:paraId="13FA6DEF"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本採購適用採購法：</w:t>
      </w:r>
    </w:p>
    <w:p w14:paraId="09582219" w14:textId="1BACBE58"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D26CE6" w:rsidRPr="001A1040">
        <w:rPr>
          <w:rFonts w:ascii="標楷體" w:eastAsia="標楷體" w:hAnsi="標楷體"/>
          <w:b/>
          <w:color w:val="FF0000"/>
          <w:sz w:val="28"/>
        </w:rPr>
        <w:sym w:font="Wingdings 2" w:char="F052"/>
      </w:r>
      <w:r w:rsidR="00D26CE6" w:rsidRPr="001A1040">
        <w:rPr>
          <w:rFonts w:ascii="標楷體" w:eastAsia="標楷體" w:hAnsi="標楷體"/>
          <w:spacing w:val="0"/>
          <w:sz w:val="28"/>
        </w:rPr>
        <w:t xml:space="preserve"> </w:t>
      </w:r>
      <w:r w:rsidRPr="001A1040">
        <w:rPr>
          <w:rFonts w:ascii="標楷體" w:eastAsia="標楷體" w:hAnsi="標楷體"/>
          <w:spacing w:val="0"/>
          <w:sz w:val="28"/>
        </w:rPr>
        <w:t>(1)</w:t>
      </w:r>
      <w:r w:rsidRPr="001A1040">
        <w:rPr>
          <w:rFonts w:ascii="標楷體" w:eastAsia="標楷體" w:hAnsi="標楷體" w:hint="eastAsia"/>
          <w:spacing w:val="0"/>
          <w:sz w:val="28"/>
        </w:rPr>
        <w:t>無例外情形。</w:t>
      </w:r>
    </w:p>
    <w:p w14:paraId="1520DC5F" w14:textId="4D0EE8B2" w:rsidR="00B031DB" w:rsidRPr="001A1040" w:rsidRDefault="00B031DB">
      <w:pPr>
        <w:pStyle w:val="7"/>
        <w:ind w:left="1786" w:hanging="1786"/>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(2)</w:t>
      </w:r>
      <w:r w:rsidRPr="001A1040">
        <w:rPr>
          <w:rFonts w:ascii="標楷體" w:eastAsia="標楷體" w:hAnsi="標楷體" w:hint="eastAsia"/>
          <w:spacing w:val="0"/>
          <w:sz w:val="28"/>
        </w:rPr>
        <w:t>本機關係軍事機關</w:t>
      </w:r>
      <w:r w:rsidR="00C52EBE" w:rsidRPr="001A1040">
        <w:rPr>
          <w:rFonts w:ascii="標楷體" w:eastAsia="標楷體" w:hAnsi="標楷體" w:hint="eastAsia"/>
          <w:spacing w:val="0"/>
          <w:sz w:val="28"/>
        </w:rPr>
        <w:t>，</w:t>
      </w:r>
      <w:r w:rsidRPr="001A1040">
        <w:rPr>
          <w:rFonts w:ascii="標楷體" w:eastAsia="標楷體" w:hAnsi="標楷體" w:hint="eastAsia"/>
          <w:spacing w:val="0"/>
          <w:sz w:val="28"/>
        </w:rPr>
        <w:t>有採購法第</w:t>
      </w:r>
      <w:r w:rsidRPr="001A1040">
        <w:rPr>
          <w:rFonts w:ascii="標楷體" w:eastAsia="標楷體" w:hAnsi="標楷體"/>
          <w:spacing w:val="0"/>
          <w:sz w:val="28"/>
        </w:rPr>
        <w:t>104</w:t>
      </w:r>
      <w:r w:rsidRPr="001A1040">
        <w:rPr>
          <w:rFonts w:ascii="標楷體" w:eastAsia="標楷體" w:hAnsi="標楷體" w:hint="eastAsia"/>
          <w:spacing w:val="0"/>
          <w:sz w:val="28"/>
        </w:rPr>
        <w:t>條第</w:t>
      </w:r>
      <w:r w:rsidRPr="001A1040">
        <w:rPr>
          <w:rFonts w:ascii="標楷體" w:eastAsia="標楷體" w:hAnsi="標楷體"/>
          <w:spacing w:val="0"/>
          <w:sz w:val="28"/>
        </w:rPr>
        <w:t>1</w:t>
      </w:r>
      <w:r w:rsidRPr="001A1040">
        <w:rPr>
          <w:rFonts w:ascii="標楷體" w:eastAsia="標楷體" w:hAnsi="標楷體" w:hint="eastAsia"/>
          <w:spacing w:val="0"/>
          <w:sz w:val="28"/>
        </w:rPr>
        <w:t>項但書之例外情形</w:t>
      </w:r>
      <w:r w:rsidR="00C52EBE" w:rsidRPr="001A1040">
        <w:rPr>
          <w:rFonts w:ascii="標楷體" w:eastAsia="標楷體" w:hAnsi="標楷體" w:hint="eastAsia"/>
          <w:spacing w:val="0"/>
          <w:sz w:val="28"/>
        </w:rPr>
        <w:t>：</w:t>
      </w:r>
      <w:r w:rsidR="00C52EBE" w:rsidRPr="001A1040">
        <w:rPr>
          <w:rFonts w:ascii="標楷體" w:eastAsia="標楷體" w:hAnsi="標楷體" w:hint="eastAsia"/>
          <w:spacing w:val="0"/>
          <w:sz w:val="28"/>
          <w:u w:val="single"/>
        </w:rPr>
        <w:t xml:space="preserve">                  </w:t>
      </w:r>
      <w:r w:rsidRPr="001A1040">
        <w:rPr>
          <w:rFonts w:ascii="標楷體" w:eastAsia="標楷體" w:hAnsi="標楷體" w:hint="eastAsia"/>
          <w:spacing w:val="0"/>
          <w:sz w:val="28"/>
        </w:rPr>
        <w:t>。</w:t>
      </w:r>
    </w:p>
    <w:p w14:paraId="28B2E056"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(3)</w:t>
      </w:r>
      <w:r w:rsidRPr="001A1040">
        <w:rPr>
          <w:rFonts w:ascii="標楷體" w:eastAsia="標楷體" w:hAnsi="標楷體" w:hint="eastAsia"/>
          <w:spacing w:val="0"/>
          <w:sz w:val="28"/>
        </w:rPr>
        <w:t>有採購法第</w:t>
      </w:r>
      <w:r w:rsidRPr="001A1040">
        <w:rPr>
          <w:rFonts w:ascii="標楷體" w:eastAsia="標楷體" w:hAnsi="標楷體"/>
          <w:spacing w:val="0"/>
          <w:sz w:val="28"/>
        </w:rPr>
        <w:t>105</w:t>
      </w:r>
      <w:r w:rsidRPr="001A1040">
        <w:rPr>
          <w:rFonts w:ascii="標楷體" w:eastAsia="標楷體" w:hAnsi="標楷體" w:hint="eastAsia"/>
          <w:spacing w:val="0"/>
          <w:sz w:val="28"/>
        </w:rPr>
        <w:t>條第</w:t>
      </w:r>
      <w:r w:rsidRPr="001A1040">
        <w:rPr>
          <w:rFonts w:ascii="標楷體" w:eastAsia="標楷體" w:hAnsi="標楷體"/>
          <w:spacing w:val="0"/>
          <w:sz w:val="28"/>
        </w:rPr>
        <w:t>1</w:t>
      </w:r>
      <w:r w:rsidRPr="001A1040">
        <w:rPr>
          <w:rFonts w:ascii="標楷體" w:eastAsia="標楷體" w:hAnsi="標楷體" w:hint="eastAsia"/>
          <w:spacing w:val="0"/>
          <w:sz w:val="28"/>
        </w:rPr>
        <w:t>項之例外情形</w:t>
      </w:r>
      <w:r w:rsidR="00BF5153" w:rsidRPr="001A1040">
        <w:rPr>
          <w:rFonts w:ascii="標楷體" w:eastAsia="標楷體" w:hAnsi="標楷體" w:hint="eastAsia"/>
          <w:spacing w:val="0"/>
          <w:sz w:val="28"/>
        </w:rPr>
        <w:t>：</w:t>
      </w:r>
      <w:r w:rsidR="00BF5153" w:rsidRPr="001A1040">
        <w:rPr>
          <w:rFonts w:ascii="標楷體" w:eastAsia="標楷體" w:hAnsi="標楷體" w:hint="eastAsia"/>
          <w:spacing w:val="0"/>
          <w:sz w:val="28"/>
          <w:u w:val="single"/>
        </w:rPr>
        <w:t xml:space="preserve">                  </w:t>
      </w:r>
      <w:r w:rsidRPr="001A1040">
        <w:rPr>
          <w:rFonts w:ascii="標楷體" w:eastAsia="標楷體" w:hAnsi="標楷體" w:hint="eastAsia"/>
          <w:spacing w:val="0"/>
          <w:sz w:val="28"/>
        </w:rPr>
        <w:t>。</w:t>
      </w:r>
    </w:p>
    <w:p w14:paraId="71550314"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(4)</w:t>
      </w:r>
      <w:r w:rsidRPr="001A1040">
        <w:rPr>
          <w:rFonts w:ascii="標楷體" w:eastAsia="標楷體" w:hAnsi="標楷體" w:hint="eastAsia"/>
          <w:spacing w:val="0"/>
          <w:sz w:val="28"/>
        </w:rPr>
        <w:t>有採購法第</w:t>
      </w:r>
      <w:r w:rsidRPr="001A1040">
        <w:rPr>
          <w:rFonts w:ascii="標楷體" w:eastAsia="標楷體" w:hAnsi="標楷體"/>
          <w:spacing w:val="0"/>
          <w:sz w:val="28"/>
        </w:rPr>
        <w:t>106</w:t>
      </w:r>
      <w:r w:rsidRPr="001A1040">
        <w:rPr>
          <w:rFonts w:ascii="標楷體" w:eastAsia="標楷體" w:hAnsi="標楷體" w:hint="eastAsia"/>
          <w:spacing w:val="0"/>
          <w:sz w:val="28"/>
        </w:rPr>
        <w:t>條第</w:t>
      </w:r>
      <w:r w:rsidRPr="001A1040">
        <w:rPr>
          <w:rFonts w:ascii="標楷體" w:eastAsia="標楷體" w:hAnsi="標楷體"/>
          <w:spacing w:val="0"/>
          <w:sz w:val="28"/>
        </w:rPr>
        <w:t>1</w:t>
      </w:r>
      <w:r w:rsidRPr="001A1040">
        <w:rPr>
          <w:rFonts w:ascii="標楷體" w:eastAsia="標楷體" w:hAnsi="標楷體" w:hint="eastAsia"/>
          <w:spacing w:val="0"/>
          <w:sz w:val="28"/>
        </w:rPr>
        <w:t>項之例外情形</w:t>
      </w:r>
      <w:r w:rsidR="00BF5153" w:rsidRPr="001A1040">
        <w:rPr>
          <w:rFonts w:ascii="標楷體" w:eastAsia="標楷體" w:hAnsi="標楷體" w:hint="eastAsia"/>
          <w:spacing w:val="0"/>
          <w:sz w:val="28"/>
        </w:rPr>
        <w:t>：</w:t>
      </w:r>
      <w:r w:rsidR="00BF5153" w:rsidRPr="001A1040">
        <w:rPr>
          <w:rFonts w:ascii="標楷體" w:eastAsia="標楷體" w:hAnsi="標楷體" w:hint="eastAsia"/>
          <w:spacing w:val="0"/>
          <w:sz w:val="28"/>
          <w:u w:val="single"/>
        </w:rPr>
        <w:t xml:space="preserve">                  </w:t>
      </w:r>
      <w:r w:rsidRPr="001A1040">
        <w:rPr>
          <w:rFonts w:ascii="標楷體" w:eastAsia="標楷體" w:hAnsi="標楷體" w:hint="eastAsia"/>
          <w:spacing w:val="0"/>
          <w:sz w:val="28"/>
        </w:rPr>
        <w:t>。</w:t>
      </w:r>
    </w:p>
    <w:p w14:paraId="65640D2D" w14:textId="1DD3B8CD" w:rsidR="00340689" w:rsidRPr="001A1040" w:rsidRDefault="00340689" w:rsidP="00340689">
      <w:pPr>
        <w:pStyle w:val="7"/>
        <w:numPr>
          <w:ilvl w:val="0"/>
          <w:numId w:val="1"/>
        </w:numPr>
        <w:ind w:left="1134" w:hanging="1134"/>
        <w:jc w:val="both"/>
        <w:textDirection w:val="lrTbV"/>
        <w:rPr>
          <w:rFonts w:ascii="標楷體" w:eastAsia="標楷體" w:hAnsi="標楷體"/>
          <w:spacing w:val="0"/>
          <w:sz w:val="28"/>
          <w:rPrChange w:id="215" w:author="企劃處三科-陳瀅湘(shiang)" w:date="2025-12-12T16:30:00Z">
            <w:rPr>
              <w:spacing w:val="0"/>
              <w:sz w:val="28"/>
            </w:rPr>
          </w:rPrChange>
        </w:rPr>
      </w:pPr>
      <w:r w:rsidRPr="001A1040">
        <w:rPr>
          <w:rFonts w:ascii="標楷體" w:eastAsia="標楷體" w:hAnsi="標楷體" w:hint="eastAsia"/>
          <w:spacing w:val="0"/>
          <w:sz w:val="28"/>
        </w:rPr>
        <w:t>投標廠商之基本資格及應附具之證明文件如下</w:t>
      </w:r>
      <w:r w:rsidRPr="001A1040">
        <w:rPr>
          <w:rFonts w:ascii="標楷體" w:eastAsia="標楷體" w:hAnsi="標楷體"/>
          <w:spacing w:val="0"/>
          <w:sz w:val="28"/>
        </w:rPr>
        <w:t>(</w:t>
      </w:r>
      <w:r w:rsidRPr="001A1040">
        <w:rPr>
          <w:rFonts w:ascii="標楷體" w:eastAsia="標楷體" w:hAnsi="標楷體" w:hint="eastAsia"/>
          <w:spacing w:val="0"/>
          <w:sz w:val="28"/>
        </w:rPr>
        <w:t>如允許</w:t>
      </w:r>
      <w:proofErr w:type="gramStart"/>
      <w:r w:rsidRPr="001A1040">
        <w:rPr>
          <w:rFonts w:ascii="標楷體" w:eastAsia="標楷體" w:hAnsi="標楷體" w:hint="eastAsia"/>
          <w:spacing w:val="0"/>
          <w:sz w:val="28"/>
        </w:rPr>
        <w:t>依法令免申請</w:t>
      </w:r>
      <w:proofErr w:type="gramEnd"/>
      <w:r w:rsidRPr="001A1040">
        <w:rPr>
          <w:rFonts w:ascii="標楷體" w:eastAsia="標楷體" w:hAnsi="標楷體" w:hint="eastAsia"/>
          <w:spacing w:val="0"/>
          <w:sz w:val="28"/>
        </w:rPr>
        <w:t xml:space="preserve">核發本項基本資格證明文件之廠商參與投標，一併載明該等廠商免繳驗之證明文件)：____________________________________________                                           </w:t>
      </w:r>
    </w:p>
    <w:p w14:paraId="4A5A5B60" w14:textId="31C406DB" w:rsidR="00340689" w:rsidRPr="001A1040" w:rsidRDefault="00340689" w:rsidP="001E30B2">
      <w:pPr>
        <w:pStyle w:val="7"/>
        <w:ind w:leftChars="350" w:left="1120" w:hangingChars="100" w:hanging="280"/>
        <w:jc w:val="both"/>
        <w:textDirection w:val="lrTbV"/>
        <w:rPr>
          <w:rFonts w:ascii="標楷體" w:eastAsia="標楷體" w:hAnsi="標楷體"/>
          <w:spacing w:val="0"/>
          <w:sz w:val="28"/>
        </w:rPr>
      </w:pPr>
      <w:r w:rsidRPr="001A1040">
        <w:rPr>
          <w:rFonts w:ascii="標楷體" w:eastAsia="標楷體" w:hAnsi="標楷體"/>
          <w:spacing w:val="0"/>
          <w:sz w:val="28"/>
        </w:rPr>
        <w:sym w:font="Wingdings" w:char="F0A8"/>
      </w:r>
      <w:r w:rsidRPr="001A1040">
        <w:rPr>
          <w:rFonts w:ascii="標楷體" w:eastAsia="標楷體" w:hAnsi="標楷體" w:hint="eastAsia"/>
          <w:spacing w:val="0"/>
          <w:sz w:val="28"/>
        </w:rPr>
        <w:t>本採購屬</w:t>
      </w:r>
      <w:r w:rsidRPr="001A1040">
        <w:rPr>
          <w:rFonts w:ascii="標楷體" w:eastAsia="標楷體" w:hAnsi="標楷體" w:hint="eastAsia"/>
          <w:spacing w:val="-4"/>
          <w:sz w:val="28"/>
          <w:szCs w:val="28"/>
        </w:rPr>
        <w:t>經濟部(投資審議司)</w:t>
      </w:r>
      <w:r w:rsidRPr="001A1040">
        <w:rPr>
          <w:rFonts w:ascii="標楷體" w:eastAsia="標楷體" w:hAnsi="標楷體" w:hint="eastAsia"/>
          <w:spacing w:val="0"/>
          <w:sz w:val="28"/>
        </w:rPr>
        <w:t>公告「具敏感性或國安(</w:t>
      </w:r>
      <w:proofErr w:type="gramStart"/>
      <w:r w:rsidRPr="001A1040">
        <w:rPr>
          <w:rFonts w:ascii="標楷體" w:eastAsia="標楷體" w:hAnsi="標楷體" w:hint="eastAsia"/>
          <w:spacing w:val="0"/>
          <w:sz w:val="28"/>
        </w:rPr>
        <w:t>含資安</w:t>
      </w:r>
      <w:proofErr w:type="gramEnd"/>
      <w:r w:rsidRPr="001A1040">
        <w:rPr>
          <w:rFonts w:ascii="標楷體" w:eastAsia="標楷體" w:hAnsi="標楷體" w:hint="eastAsia"/>
          <w:spacing w:val="0"/>
          <w:sz w:val="28"/>
        </w:rPr>
        <w:t>)疑慮之業務範疇」之資訊服務採購，廠商不得為大陸地區廠商、第三地區含陸資成分廠商及</w:t>
      </w:r>
      <w:r w:rsidRPr="001A1040">
        <w:rPr>
          <w:rFonts w:ascii="標楷體" w:eastAsia="標楷體" w:hAnsi="標楷體" w:hint="eastAsia"/>
          <w:spacing w:val="-4"/>
          <w:sz w:val="28"/>
          <w:szCs w:val="28"/>
        </w:rPr>
        <w:t>經濟部(投資審議司)</w:t>
      </w:r>
      <w:r w:rsidRPr="001A1040">
        <w:rPr>
          <w:rFonts w:ascii="標楷體" w:eastAsia="標楷體" w:hAnsi="標楷體" w:hint="eastAsia"/>
          <w:spacing w:val="0"/>
          <w:sz w:val="28"/>
        </w:rPr>
        <w:t>公告之陸資資訊服務業者。(上開業務範疇及陸資資訊服務業清單公開於</w:t>
      </w:r>
      <w:r w:rsidRPr="001A1040">
        <w:rPr>
          <w:rFonts w:ascii="標楷體" w:eastAsia="標楷體" w:hAnsi="標楷體" w:hint="eastAsia"/>
          <w:spacing w:val="-4"/>
          <w:sz w:val="28"/>
          <w:szCs w:val="28"/>
        </w:rPr>
        <w:t>經濟部(投資審議司)</w:t>
      </w:r>
      <w:r w:rsidRPr="001A1040">
        <w:rPr>
          <w:rFonts w:ascii="標楷體" w:eastAsia="標楷體" w:hAnsi="標楷體" w:hint="eastAsia"/>
          <w:spacing w:val="0"/>
          <w:sz w:val="28"/>
        </w:rPr>
        <w:t>網站；政府電子採購網</w:t>
      </w:r>
      <w:proofErr w:type="gramStart"/>
      <w:r w:rsidRPr="001A1040">
        <w:rPr>
          <w:rFonts w:ascii="標楷體" w:eastAsia="標楷體" w:hAnsi="標楷體" w:hint="eastAsia"/>
          <w:spacing w:val="0"/>
          <w:sz w:val="28"/>
        </w:rPr>
        <w:t>（</w:t>
      </w:r>
      <w:proofErr w:type="gramEnd"/>
      <w:r w:rsidR="00B0106A">
        <w:fldChar w:fldCharType="begin"/>
      </w:r>
      <w:r w:rsidR="00B0106A">
        <w:instrText xml:space="preserve"> HYPERLINK "https://web.pcc.gov.tw</w:instrText>
      </w:r>
      <w:r w:rsidR="00B0106A">
        <w:instrText>）</w:instrText>
      </w:r>
      <w:r w:rsidR="00B0106A">
        <w:instrText>/</w:instrText>
      </w:r>
      <w:r w:rsidR="00B0106A">
        <w:instrText>相關連結</w:instrText>
      </w:r>
      <w:r w:rsidR="00B0106A">
        <w:instrText xml:space="preserve">/" </w:instrText>
      </w:r>
      <w:r w:rsidR="00B0106A">
        <w:fldChar w:fldCharType="separate"/>
      </w:r>
      <w:r w:rsidRPr="001A1040">
        <w:rPr>
          <w:rFonts w:ascii="標楷體" w:eastAsia="標楷體" w:hAnsi="標楷體"/>
          <w:spacing w:val="0"/>
          <w:sz w:val="28"/>
        </w:rPr>
        <w:t>https://web.pcc.gov.tw</w:t>
      </w:r>
      <w:r w:rsidRPr="001A1040">
        <w:rPr>
          <w:rFonts w:ascii="標楷體" w:eastAsia="標楷體" w:hAnsi="標楷體" w:hint="eastAsia"/>
          <w:spacing w:val="0"/>
          <w:sz w:val="28"/>
        </w:rPr>
        <w:t>）/相關連結/</w:t>
      </w:r>
      <w:r w:rsidR="00B0106A">
        <w:rPr>
          <w:rFonts w:ascii="標楷體" w:eastAsia="標楷體" w:hAnsi="標楷體"/>
          <w:spacing w:val="0"/>
          <w:sz w:val="28"/>
        </w:rPr>
        <w:fldChar w:fldCharType="end"/>
      </w:r>
      <w:r w:rsidRPr="001A1040">
        <w:rPr>
          <w:rFonts w:ascii="標楷體" w:eastAsia="標楷體" w:hAnsi="標楷體" w:hint="eastAsia"/>
          <w:spacing w:val="0"/>
          <w:sz w:val="28"/>
        </w:rPr>
        <w:t>其他/</w:t>
      </w:r>
      <w:r w:rsidRPr="001A1040">
        <w:rPr>
          <w:rFonts w:ascii="標楷體" w:eastAsia="標楷體" w:hAnsi="標楷體" w:hint="eastAsia"/>
          <w:spacing w:val="-4"/>
          <w:sz w:val="28"/>
          <w:szCs w:val="28"/>
        </w:rPr>
        <w:t>經濟部(投資審議司)</w:t>
      </w:r>
      <w:r w:rsidRPr="001A1040">
        <w:rPr>
          <w:rFonts w:ascii="標楷體" w:eastAsia="標楷體" w:hAnsi="標楷體" w:hint="eastAsia"/>
          <w:spacing w:val="0"/>
          <w:sz w:val="28"/>
        </w:rPr>
        <w:t>公告陸資資訊)。</w:t>
      </w:r>
    </w:p>
    <w:p w14:paraId="07705E86" w14:textId="2969ECA1" w:rsidR="00340689" w:rsidRPr="001A1040" w:rsidRDefault="00340689" w:rsidP="001E30B2">
      <w:pPr>
        <w:pStyle w:val="7"/>
        <w:ind w:leftChars="350" w:left="1120" w:hangingChars="100" w:hanging="280"/>
        <w:jc w:val="both"/>
        <w:textDirection w:val="lrTbV"/>
        <w:rPr>
          <w:rFonts w:ascii="標楷體" w:eastAsia="標楷體" w:hAnsi="標楷體"/>
          <w:spacing w:val="0"/>
          <w:sz w:val="28"/>
        </w:rPr>
      </w:pPr>
      <w:r w:rsidRPr="001A1040">
        <w:rPr>
          <w:rFonts w:ascii="標楷體" w:eastAsia="標楷體" w:hAnsi="標楷體"/>
          <w:spacing w:val="0"/>
          <w:sz w:val="28"/>
        </w:rPr>
        <w:sym w:font="Wingdings" w:char="F0A8"/>
      </w:r>
      <w:r w:rsidRPr="001A1040">
        <w:rPr>
          <w:rFonts w:ascii="標楷體" w:eastAsia="標楷體" w:hAnsi="標楷體" w:hint="eastAsia"/>
          <w:spacing w:val="0"/>
          <w:sz w:val="28"/>
        </w:rPr>
        <w:t>本採購內容涉及國家安全，不允許大陸地區廠商、第三地區含陸資成分廠商及在</w:t>
      </w:r>
      <w:proofErr w:type="gramStart"/>
      <w:r w:rsidRPr="001A1040">
        <w:rPr>
          <w:rFonts w:ascii="標楷體" w:eastAsia="標楷體" w:hAnsi="標楷體" w:hint="eastAsia"/>
          <w:spacing w:val="0"/>
          <w:sz w:val="28"/>
        </w:rPr>
        <w:t>臺</w:t>
      </w:r>
      <w:proofErr w:type="gramEnd"/>
      <w:r w:rsidRPr="001A1040">
        <w:rPr>
          <w:rFonts w:ascii="標楷體" w:eastAsia="標楷體" w:hAnsi="標楷體" w:hint="eastAsia"/>
          <w:spacing w:val="0"/>
          <w:sz w:val="28"/>
        </w:rPr>
        <w:t>陸資廠商參與。</w:t>
      </w:r>
    </w:p>
    <w:p w14:paraId="7CE6FCB0" w14:textId="77777777" w:rsidR="00340689" w:rsidRPr="001A1040" w:rsidRDefault="00340689" w:rsidP="00340689">
      <w:pPr>
        <w:pStyle w:val="7"/>
        <w:ind w:leftChars="350" w:left="1120" w:hangingChars="100" w:hanging="280"/>
        <w:jc w:val="both"/>
        <w:textDirection w:val="lrTbV"/>
        <w:rPr>
          <w:rFonts w:ascii="標楷體" w:eastAsia="標楷體" w:hAnsi="標楷體"/>
          <w:spacing w:val="0"/>
          <w:sz w:val="28"/>
        </w:rPr>
      </w:pPr>
      <w:r w:rsidRPr="001A1040">
        <w:rPr>
          <w:rFonts w:ascii="標楷體" w:eastAsia="標楷體" w:hAnsi="標楷體"/>
          <w:spacing w:val="0"/>
          <w:sz w:val="28"/>
        </w:rPr>
        <w:sym w:font="Wingdings" w:char="F0A8"/>
      </w:r>
      <w:r w:rsidRPr="001A1040">
        <w:rPr>
          <w:rFonts w:ascii="標楷體" w:eastAsia="標楷體" w:hAnsi="標楷體" w:hint="eastAsia"/>
          <w:spacing w:val="0"/>
          <w:sz w:val="28"/>
        </w:rPr>
        <w:t>本採購允許合作社參與投標，投標廠商為合作社者，應附具合作社章程，且章程業務項目需涵蓋本採購委託工作項目。</w:t>
      </w:r>
    </w:p>
    <w:p w14:paraId="4478ED1D"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本採購屬特殊採購；符合「投標廠商資格與特殊或巨額採購認定標準」</w:t>
      </w:r>
      <w:r w:rsidRPr="001A1040">
        <w:rPr>
          <w:rFonts w:ascii="標楷體" w:eastAsia="標楷體" w:hAnsi="標楷體"/>
          <w:sz w:val="28"/>
        </w:rPr>
        <w:sym w:font="Wingdings" w:char="F0A8"/>
      </w:r>
      <w:r w:rsidRPr="001A1040">
        <w:rPr>
          <w:rFonts w:ascii="標楷體" w:eastAsia="標楷體" w:hAnsi="標楷體" w:hint="eastAsia"/>
          <w:spacing w:val="0"/>
          <w:sz w:val="28"/>
        </w:rPr>
        <w:t>第</w:t>
      </w:r>
      <w:r w:rsidRPr="001A1040">
        <w:rPr>
          <w:rFonts w:ascii="標楷體" w:eastAsia="標楷體" w:hAnsi="標楷體"/>
          <w:spacing w:val="0"/>
          <w:sz w:val="28"/>
        </w:rPr>
        <w:t>6</w:t>
      </w:r>
      <w:r w:rsidRPr="001A1040">
        <w:rPr>
          <w:rFonts w:ascii="標楷體" w:eastAsia="標楷體" w:hAnsi="標楷體" w:hint="eastAsia"/>
          <w:spacing w:val="0"/>
          <w:sz w:val="28"/>
        </w:rPr>
        <w:t>條第</w:t>
      </w:r>
      <w:r w:rsidRPr="001A1040">
        <w:rPr>
          <w:rFonts w:ascii="標楷體" w:eastAsia="標楷體" w:hAnsi="標楷體"/>
          <w:spacing w:val="0"/>
          <w:sz w:val="28"/>
        </w:rPr>
        <w:t>___</w:t>
      </w:r>
      <w:r w:rsidRPr="001A1040">
        <w:rPr>
          <w:rFonts w:ascii="標楷體" w:eastAsia="標楷體" w:hAnsi="標楷體" w:hint="eastAsia"/>
          <w:spacing w:val="0"/>
          <w:sz w:val="28"/>
        </w:rPr>
        <w:t>款；</w:t>
      </w:r>
      <w:r w:rsidRPr="001A1040">
        <w:rPr>
          <w:rFonts w:ascii="標楷體" w:eastAsia="標楷體" w:hAnsi="標楷體"/>
          <w:sz w:val="28"/>
        </w:rPr>
        <w:sym w:font="Wingdings" w:char="F0A8"/>
      </w:r>
      <w:r w:rsidRPr="001A1040">
        <w:rPr>
          <w:rFonts w:ascii="標楷體" w:eastAsia="標楷體" w:hAnsi="標楷體" w:hint="eastAsia"/>
          <w:sz w:val="28"/>
        </w:rPr>
        <w:t>第</w:t>
      </w:r>
      <w:r w:rsidRPr="001A1040">
        <w:rPr>
          <w:rFonts w:ascii="標楷體" w:eastAsia="標楷體" w:hAnsi="標楷體"/>
          <w:sz w:val="28"/>
        </w:rPr>
        <w:t>7</w:t>
      </w:r>
      <w:r w:rsidRPr="001A1040">
        <w:rPr>
          <w:rFonts w:ascii="標楷體" w:eastAsia="標楷體" w:hAnsi="標楷體" w:hint="eastAsia"/>
          <w:sz w:val="28"/>
        </w:rPr>
        <w:t>條第</w:t>
      </w:r>
      <w:r w:rsidRPr="001A1040">
        <w:rPr>
          <w:rFonts w:ascii="標楷體" w:eastAsia="標楷體" w:hAnsi="標楷體"/>
          <w:sz w:val="28"/>
        </w:rPr>
        <w:t>___</w:t>
      </w:r>
      <w:r w:rsidRPr="001A1040">
        <w:rPr>
          <w:rFonts w:ascii="標楷體" w:eastAsia="標楷體" w:hAnsi="標楷體" w:hint="eastAsia"/>
          <w:sz w:val="28"/>
        </w:rPr>
        <w:t>款</w:t>
      </w:r>
      <w:r w:rsidRPr="001A1040">
        <w:rPr>
          <w:rFonts w:ascii="標楷體" w:eastAsia="標楷體" w:hAnsi="標楷體"/>
          <w:spacing w:val="0"/>
          <w:sz w:val="28"/>
        </w:rPr>
        <w:t xml:space="preserve"> (</w:t>
      </w:r>
      <w:r w:rsidRPr="001A1040">
        <w:rPr>
          <w:rFonts w:ascii="標楷體" w:eastAsia="標楷體" w:hAnsi="標楷體" w:hint="eastAsia"/>
          <w:spacing w:val="0"/>
          <w:sz w:val="28"/>
        </w:rPr>
        <w:t>請註明款次</w:t>
      </w:r>
      <w:r w:rsidRPr="001A1040">
        <w:rPr>
          <w:rFonts w:ascii="標楷體" w:eastAsia="標楷體" w:hAnsi="標楷體"/>
          <w:spacing w:val="0"/>
          <w:sz w:val="28"/>
        </w:rPr>
        <w:t>)</w:t>
      </w:r>
      <w:r w:rsidRPr="001A1040">
        <w:rPr>
          <w:rFonts w:ascii="標楷體" w:eastAsia="標楷體" w:hAnsi="標楷體" w:hint="eastAsia"/>
          <w:spacing w:val="0"/>
          <w:sz w:val="28"/>
        </w:rPr>
        <w:t>。（非特殊採購者免填）</w:t>
      </w:r>
    </w:p>
    <w:p w14:paraId="6E2D5111"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投標廠商之特定資格及應附具之證明文件如下</w:t>
      </w:r>
      <w:r w:rsidRPr="001A1040">
        <w:rPr>
          <w:rFonts w:ascii="標楷體" w:eastAsia="標楷體" w:hAnsi="標楷體"/>
          <w:spacing w:val="0"/>
          <w:sz w:val="28"/>
        </w:rPr>
        <w:t>(</w:t>
      </w:r>
      <w:r w:rsidRPr="001A1040">
        <w:rPr>
          <w:rFonts w:ascii="標楷體" w:eastAsia="標楷體" w:hAnsi="標楷體" w:hint="eastAsia"/>
          <w:spacing w:val="0"/>
          <w:sz w:val="28"/>
        </w:rPr>
        <w:t>限特殊或巨額之採購方可規定特定資格條件</w:t>
      </w:r>
      <w:r w:rsidRPr="001A1040">
        <w:rPr>
          <w:rFonts w:ascii="標楷體" w:eastAsia="標楷體" w:hAnsi="標楷體"/>
          <w:spacing w:val="0"/>
          <w:sz w:val="28"/>
        </w:rPr>
        <w:t>)</w:t>
      </w:r>
      <w:r w:rsidRPr="001A1040">
        <w:rPr>
          <w:rFonts w:ascii="標楷體" w:eastAsia="標楷體" w:hAnsi="標楷體" w:hint="eastAsia"/>
          <w:spacing w:val="0"/>
          <w:sz w:val="28"/>
        </w:rPr>
        <w:t>：</w:t>
      </w:r>
      <w:r w:rsidRPr="001A1040">
        <w:rPr>
          <w:rFonts w:ascii="標楷體" w:eastAsia="標楷體" w:hAnsi="標楷體"/>
          <w:spacing w:val="0"/>
          <w:sz w:val="28"/>
        </w:rPr>
        <w:t xml:space="preserve">    </w:t>
      </w:r>
    </w:p>
    <w:p w14:paraId="5B8BE9B7" w14:textId="77777777" w:rsidR="00B031DB" w:rsidRPr="001A1040" w:rsidRDefault="00AD6AC3">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spacing w:val="0"/>
          <w:sz w:val="28"/>
        </w:rPr>
        <w:t>廠商所提出之</w:t>
      </w:r>
      <w:r w:rsidRPr="001A1040">
        <w:rPr>
          <w:rFonts w:ascii="標楷體" w:eastAsia="標楷體" w:hAnsi="標楷體"/>
          <w:sz w:val="28"/>
        </w:rPr>
        <w:t>資格文件影本，本機關於必要時得通知廠商限期提出正本供查驗，查驗結果如與正本不符，係不實之文件者，依採購法第50條規定辦理</w:t>
      </w:r>
      <w:r w:rsidR="00B031DB" w:rsidRPr="001A1040">
        <w:rPr>
          <w:rFonts w:ascii="標楷體" w:eastAsia="標楷體" w:hAnsi="標楷體" w:hint="eastAsia"/>
          <w:sz w:val="28"/>
        </w:rPr>
        <w:t>。</w:t>
      </w:r>
    </w:p>
    <w:p w14:paraId="21920B17" w14:textId="56636CCF" w:rsidR="00A77FA9" w:rsidRPr="001A1040" w:rsidRDefault="000E6ECD" w:rsidP="001E30B2">
      <w:pPr>
        <w:pStyle w:val="7"/>
        <w:ind w:left="0" w:firstLineChars="400" w:firstLine="1120"/>
        <w:jc w:val="both"/>
        <w:textDirection w:val="lrTbV"/>
        <w:rPr>
          <w:rFonts w:ascii="標楷體" w:eastAsia="標楷體" w:hAnsi="標楷體"/>
          <w:spacing w:val="0"/>
          <w:sz w:val="28"/>
        </w:rPr>
      </w:pPr>
      <w:r w:rsidRPr="001A1040">
        <w:rPr>
          <w:rFonts w:ascii="標楷體" w:eastAsia="標楷體" w:hAnsi="標楷體" w:hint="eastAsia"/>
          <w:spacing w:val="0"/>
          <w:sz w:val="28"/>
        </w:rPr>
        <w:t>不同投標廠商參與投標，不得由同一廠商之人員代表出席開標、評審</w:t>
      </w:r>
    </w:p>
    <w:p w14:paraId="7AC043A0" w14:textId="77777777" w:rsidR="00A77FA9" w:rsidRPr="001A1040" w:rsidRDefault="000E6ECD" w:rsidP="00A77FA9">
      <w:pPr>
        <w:pStyle w:val="7"/>
        <w:ind w:left="0" w:firstLineChars="400" w:firstLine="1120"/>
        <w:jc w:val="both"/>
        <w:textDirection w:val="lrTbV"/>
        <w:rPr>
          <w:rFonts w:ascii="標楷體" w:eastAsia="標楷體" w:hAnsi="標楷體"/>
          <w:spacing w:val="0"/>
          <w:sz w:val="28"/>
        </w:rPr>
      </w:pPr>
      <w:r w:rsidRPr="001A1040">
        <w:rPr>
          <w:rFonts w:ascii="標楷體" w:eastAsia="標楷體" w:hAnsi="標楷體" w:hint="eastAsia"/>
          <w:spacing w:val="0"/>
          <w:sz w:val="28"/>
        </w:rPr>
        <w:t>、評選、決標等會議，如有由同一廠商之人員代表出席情形，依採購</w:t>
      </w:r>
    </w:p>
    <w:p w14:paraId="3CEF3BE6" w14:textId="77777777" w:rsidR="000E6ECD" w:rsidRPr="001A1040" w:rsidRDefault="000E6ECD" w:rsidP="00A77FA9">
      <w:pPr>
        <w:pStyle w:val="7"/>
        <w:ind w:left="0" w:firstLineChars="400" w:firstLine="1120"/>
        <w:jc w:val="both"/>
        <w:textDirection w:val="lrTbV"/>
        <w:rPr>
          <w:rFonts w:ascii="標楷體" w:eastAsia="標楷體" w:hAnsi="標楷體"/>
          <w:spacing w:val="0"/>
          <w:sz w:val="28"/>
        </w:rPr>
      </w:pPr>
      <w:r w:rsidRPr="001A1040">
        <w:rPr>
          <w:rFonts w:ascii="標楷體" w:eastAsia="標楷體" w:hAnsi="標楷體" w:hint="eastAsia"/>
          <w:spacing w:val="0"/>
          <w:sz w:val="28"/>
        </w:rPr>
        <w:t>法第</w:t>
      </w:r>
      <w:r w:rsidRPr="001A1040">
        <w:rPr>
          <w:rFonts w:ascii="標楷體" w:eastAsia="標楷體" w:hAnsi="標楷體"/>
          <w:spacing w:val="0"/>
          <w:sz w:val="28"/>
        </w:rPr>
        <w:t>50</w:t>
      </w:r>
      <w:r w:rsidRPr="001A1040">
        <w:rPr>
          <w:rFonts w:ascii="標楷體" w:eastAsia="標楷體" w:hAnsi="標楷體" w:hint="eastAsia"/>
          <w:spacing w:val="0"/>
          <w:sz w:val="28"/>
        </w:rPr>
        <w:t>條第</w:t>
      </w:r>
      <w:r w:rsidRPr="001A1040">
        <w:rPr>
          <w:rFonts w:ascii="標楷體" w:eastAsia="標楷體" w:hAnsi="標楷體"/>
          <w:spacing w:val="0"/>
          <w:sz w:val="28"/>
        </w:rPr>
        <w:t>1</w:t>
      </w:r>
      <w:r w:rsidRPr="001A1040">
        <w:rPr>
          <w:rFonts w:ascii="標楷體" w:eastAsia="標楷體" w:hAnsi="標楷體" w:hint="eastAsia"/>
          <w:spacing w:val="0"/>
          <w:sz w:val="28"/>
        </w:rPr>
        <w:t>項第</w:t>
      </w:r>
      <w:r w:rsidRPr="001A1040">
        <w:rPr>
          <w:rFonts w:ascii="標楷體" w:eastAsia="標楷體" w:hAnsi="標楷體"/>
          <w:spacing w:val="0"/>
          <w:sz w:val="28"/>
        </w:rPr>
        <w:t>1</w:t>
      </w:r>
      <w:r w:rsidRPr="001A1040">
        <w:rPr>
          <w:rFonts w:ascii="標楷體" w:eastAsia="標楷體" w:hAnsi="標楷體" w:hint="eastAsia"/>
          <w:spacing w:val="0"/>
          <w:sz w:val="28"/>
        </w:rPr>
        <w:t>款或第</w:t>
      </w:r>
      <w:r w:rsidRPr="001A1040">
        <w:rPr>
          <w:rFonts w:ascii="標楷體" w:eastAsia="標楷體" w:hAnsi="標楷體"/>
          <w:spacing w:val="0"/>
          <w:sz w:val="28"/>
        </w:rPr>
        <w:t>7</w:t>
      </w:r>
      <w:r w:rsidRPr="001A1040">
        <w:rPr>
          <w:rFonts w:ascii="標楷體" w:eastAsia="標楷體" w:hAnsi="標楷體" w:hint="eastAsia"/>
          <w:spacing w:val="0"/>
          <w:sz w:val="28"/>
        </w:rPr>
        <w:t>款規定辦理。</w:t>
      </w:r>
    </w:p>
    <w:p w14:paraId="40D9BA40" w14:textId="77777777" w:rsidR="000E6ECD" w:rsidRPr="001A1040" w:rsidRDefault="000E6ECD" w:rsidP="001E30B2">
      <w:pPr>
        <w:pStyle w:val="7"/>
        <w:ind w:leftChars="464" w:left="1114"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投標廠商之標價有下列情形之一為投標文件內容不符合招標文件之規定：</w:t>
      </w:r>
      <w:r w:rsidRPr="001A1040">
        <w:rPr>
          <w:rFonts w:ascii="標楷體" w:eastAsia="標楷體" w:hAnsi="標楷體"/>
          <w:spacing w:val="0"/>
          <w:sz w:val="28"/>
        </w:rPr>
        <w:t>(</w:t>
      </w:r>
      <w:r w:rsidRPr="001A1040">
        <w:rPr>
          <w:rFonts w:ascii="標楷體" w:eastAsia="標楷體" w:hAnsi="標楷體" w:hint="eastAsia"/>
          <w:spacing w:val="0"/>
          <w:sz w:val="28"/>
        </w:rPr>
        <w:t>預算或底價未公告</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p>
    <w:p w14:paraId="7BCAFEF7" w14:textId="0883A0A9" w:rsidR="000E6ECD" w:rsidRPr="001A1040" w:rsidRDefault="00A77FA9" w:rsidP="001E30B2">
      <w:pPr>
        <w:pStyle w:val="7"/>
        <w:ind w:leftChars="-82" w:left="853" w:hangingChars="375" w:hanging="105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081C59" w:rsidRPr="001A1040">
        <w:rPr>
          <w:rFonts w:ascii="標楷體" w:eastAsia="標楷體" w:hAnsi="標楷體"/>
          <w:spacing w:val="0"/>
          <w:sz w:val="28"/>
        </w:rPr>
        <w:t xml:space="preserve"> </w:t>
      </w:r>
      <w:r w:rsidR="001E30B2" w:rsidRPr="001A1040">
        <w:rPr>
          <w:rFonts w:ascii="標楷體" w:eastAsia="標楷體" w:hAnsi="標楷體" w:hint="eastAsia"/>
          <w:spacing w:val="0"/>
          <w:sz w:val="28"/>
        </w:rPr>
        <w:t xml:space="preserve"> </w:t>
      </w:r>
      <w:r w:rsidR="00A522D7" w:rsidRPr="001A1040">
        <w:rPr>
          <w:rFonts w:ascii="標楷體" w:eastAsia="標楷體" w:hAnsi="標楷體"/>
          <w:b/>
          <w:color w:val="FF0000"/>
          <w:spacing w:val="0"/>
          <w:sz w:val="28"/>
        </w:rPr>
        <w:sym w:font="Wingdings 2" w:char="F052"/>
      </w:r>
      <w:r w:rsidR="00081C59" w:rsidRPr="001A1040">
        <w:rPr>
          <w:rFonts w:ascii="標楷體" w:eastAsia="標楷體" w:hAnsi="標楷體"/>
          <w:spacing w:val="0"/>
          <w:sz w:val="28"/>
        </w:rPr>
        <w:t>(</w:t>
      </w:r>
      <w:r w:rsidR="000E6ECD" w:rsidRPr="001A1040">
        <w:rPr>
          <w:rFonts w:ascii="標楷體" w:eastAsia="標楷體" w:hAnsi="標楷體"/>
          <w:spacing w:val="0"/>
          <w:sz w:val="28"/>
        </w:rPr>
        <w:t>1)</w:t>
      </w:r>
      <w:r w:rsidR="000E6ECD" w:rsidRPr="001A1040">
        <w:rPr>
          <w:rFonts w:ascii="標楷體" w:eastAsia="標楷體" w:hAnsi="標楷體" w:hint="eastAsia"/>
          <w:spacing w:val="0"/>
          <w:sz w:val="28"/>
        </w:rPr>
        <w:t>高於公告之預算者。</w:t>
      </w:r>
    </w:p>
    <w:p w14:paraId="35A44224" w14:textId="54AA8481" w:rsidR="000E6ECD" w:rsidRPr="001A1040" w:rsidRDefault="00A77FA9" w:rsidP="000E6ECD">
      <w:pPr>
        <w:pStyle w:val="7"/>
        <w:ind w:leftChars="61" w:left="1507"/>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0E6ECD" w:rsidRPr="001A1040">
        <w:rPr>
          <w:rFonts w:ascii="標楷體" w:eastAsia="標楷體" w:hAnsi="標楷體"/>
          <w:spacing w:val="0"/>
          <w:sz w:val="28"/>
        </w:rPr>
        <w:t xml:space="preserve"> </w:t>
      </w:r>
      <w:r w:rsidR="000E6ECD" w:rsidRPr="001A1040">
        <w:rPr>
          <w:rFonts w:ascii="標楷體" w:eastAsia="標楷體" w:hAnsi="標楷體"/>
          <w:spacing w:val="0"/>
          <w:sz w:val="28"/>
        </w:rPr>
        <w:sym w:font="Wingdings" w:char="F0A8"/>
      </w:r>
      <w:r w:rsidR="000E6ECD" w:rsidRPr="001A1040">
        <w:rPr>
          <w:rFonts w:ascii="標楷體" w:eastAsia="標楷體" w:hAnsi="標楷體"/>
          <w:spacing w:val="0"/>
          <w:sz w:val="28"/>
        </w:rPr>
        <w:t>(2)</w:t>
      </w:r>
      <w:r w:rsidR="000E6ECD" w:rsidRPr="001A1040">
        <w:rPr>
          <w:rFonts w:ascii="標楷體" w:eastAsia="標楷體" w:hAnsi="標楷體" w:hint="eastAsia"/>
          <w:spacing w:val="0"/>
          <w:sz w:val="28"/>
        </w:rPr>
        <w:t>高於公告之底價者。</w:t>
      </w:r>
    </w:p>
    <w:p w14:paraId="798A3505" w14:textId="77777777" w:rsidR="00A77FA9" w:rsidRPr="001A1040" w:rsidRDefault="000E6ECD" w:rsidP="007B0163">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機關辦理採購有下列情形之</w:t>
      </w:r>
      <w:proofErr w:type="gramStart"/>
      <w:r w:rsidRPr="001A1040">
        <w:rPr>
          <w:rFonts w:ascii="標楷體" w:eastAsia="標楷體" w:hAnsi="標楷體" w:hint="eastAsia"/>
          <w:spacing w:val="0"/>
          <w:sz w:val="28"/>
        </w:rPr>
        <w:t>一</w:t>
      </w:r>
      <w:proofErr w:type="gramEnd"/>
      <w:r w:rsidRPr="001A1040">
        <w:rPr>
          <w:rFonts w:ascii="標楷體" w:eastAsia="標楷體" w:hAnsi="標楷體" w:hint="eastAsia"/>
          <w:spacing w:val="0"/>
          <w:sz w:val="28"/>
        </w:rPr>
        <w:t>者，得依採購法第</w:t>
      </w:r>
      <w:r w:rsidRPr="001A1040">
        <w:rPr>
          <w:rFonts w:ascii="標楷體" w:eastAsia="標楷體" w:hAnsi="標楷體"/>
          <w:spacing w:val="0"/>
          <w:sz w:val="28"/>
        </w:rPr>
        <w:t>50</w:t>
      </w:r>
      <w:r w:rsidRPr="001A1040">
        <w:rPr>
          <w:rFonts w:ascii="標楷體" w:eastAsia="標楷體" w:hAnsi="標楷體" w:hint="eastAsia"/>
          <w:spacing w:val="0"/>
          <w:sz w:val="28"/>
        </w:rPr>
        <w:t>條第</w:t>
      </w:r>
      <w:r w:rsidRPr="001A1040">
        <w:rPr>
          <w:rFonts w:ascii="標楷體" w:eastAsia="標楷體" w:hAnsi="標楷體"/>
          <w:spacing w:val="0"/>
          <w:sz w:val="28"/>
        </w:rPr>
        <w:t>1</w:t>
      </w:r>
      <w:r w:rsidRPr="001A1040">
        <w:rPr>
          <w:rFonts w:ascii="標楷體" w:eastAsia="標楷體" w:hAnsi="標楷體" w:hint="eastAsia"/>
          <w:spacing w:val="0"/>
          <w:sz w:val="28"/>
        </w:rPr>
        <w:t>項第</w:t>
      </w:r>
      <w:r w:rsidRPr="001A1040">
        <w:rPr>
          <w:rFonts w:ascii="標楷體" w:eastAsia="標楷體" w:hAnsi="標楷體"/>
          <w:spacing w:val="0"/>
          <w:sz w:val="28"/>
        </w:rPr>
        <w:t>5</w:t>
      </w:r>
      <w:r w:rsidRPr="001A1040">
        <w:rPr>
          <w:rFonts w:ascii="標楷體" w:eastAsia="標楷體" w:hAnsi="標楷體" w:hint="eastAsia"/>
          <w:spacing w:val="0"/>
          <w:sz w:val="28"/>
        </w:rPr>
        <w:t>款</w:t>
      </w:r>
    </w:p>
    <w:p w14:paraId="4620E7C5" w14:textId="77777777" w:rsidR="000E6ECD" w:rsidRPr="001A1040" w:rsidRDefault="000E6ECD" w:rsidP="006E1B1C">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「不同投標廠商間之投標文件內容有重大異常關聯者」之規定及行為事實，判斷認定是否有該款情形後處理：</w:t>
      </w:r>
    </w:p>
    <w:p w14:paraId="77683A38" w14:textId="77777777" w:rsidR="000E6ECD" w:rsidRPr="001A1040" w:rsidRDefault="000E6ECD" w:rsidP="001E30B2">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一、投標文件內容由同一人或同一廠商繕寫或</w:t>
      </w:r>
      <w:proofErr w:type="gramStart"/>
      <w:r w:rsidRPr="001A1040">
        <w:rPr>
          <w:rFonts w:ascii="標楷體" w:eastAsia="標楷體" w:hAnsi="標楷體" w:hint="eastAsia"/>
          <w:spacing w:val="0"/>
          <w:sz w:val="28"/>
        </w:rPr>
        <w:t>備具者</w:t>
      </w:r>
      <w:proofErr w:type="gramEnd"/>
      <w:r w:rsidRPr="001A1040">
        <w:rPr>
          <w:rFonts w:ascii="標楷體" w:eastAsia="標楷體" w:hAnsi="標楷體" w:hint="eastAsia"/>
          <w:spacing w:val="0"/>
          <w:sz w:val="28"/>
        </w:rPr>
        <w:t>。</w:t>
      </w:r>
    </w:p>
    <w:p w14:paraId="748E6562" w14:textId="77777777" w:rsidR="000E6ECD" w:rsidRPr="001A1040" w:rsidRDefault="000E6ECD" w:rsidP="001E30B2">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二、押標金由同一人或同一廠商繳納或申請退還者。</w:t>
      </w:r>
    </w:p>
    <w:p w14:paraId="15D4684D" w14:textId="77777777" w:rsidR="000E6ECD" w:rsidRPr="001A1040" w:rsidRDefault="000E6ECD" w:rsidP="001E30B2">
      <w:pPr>
        <w:pStyle w:val="7"/>
        <w:ind w:leftChars="500" w:left="1799" w:hangingChars="214" w:hanging="599"/>
        <w:jc w:val="both"/>
        <w:textDirection w:val="lrTbV"/>
        <w:rPr>
          <w:rFonts w:ascii="標楷體" w:eastAsia="標楷體" w:hAnsi="標楷體"/>
          <w:spacing w:val="0"/>
          <w:sz w:val="28"/>
        </w:rPr>
      </w:pPr>
      <w:r w:rsidRPr="001A1040">
        <w:rPr>
          <w:rFonts w:ascii="標楷體" w:eastAsia="標楷體" w:hAnsi="標楷體" w:hint="eastAsia"/>
          <w:spacing w:val="0"/>
          <w:sz w:val="28"/>
        </w:rPr>
        <w:t>三、投標</w:t>
      </w:r>
      <w:proofErr w:type="gramStart"/>
      <w:r w:rsidRPr="001A1040">
        <w:rPr>
          <w:rFonts w:ascii="標楷體" w:eastAsia="標楷體" w:hAnsi="標楷體" w:hint="eastAsia"/>
          <w:spacing w:val="0"/>
          <w:sz w:val="28"/>
        </w:rPr>
        <w:t>標</w:t>
      </w:r>
      <w:proofErr w:type="gramEnd"/>
      <w:r w:rsidRPr="001A1040">
        <w:rPr>
          <w:rFonts w:ascii="標楷體" w:eastAsia="標楷體" w:hAnsi="標楷體" w:hint="eastAsia"/>
          <w:spacing w:val="0"/>
          <w:sz w:val="28"/>
        </w:rPr>
        <w:t>封或通知機關信函號碼連號，顯係同一人或同一廠商所為者。</w:t>
      </w:r>
    </w:p>
    <w:p w14:paraId="10B203A7" w14:textId="77777777" w:rsidR="000E6ECD" w:rsidRPr="001A1040" w:rsidRDefault="000E6ECD" w:rsidP="001E30B2">
      <w:pPr>
        <w:pStyle w:val="7"/>
        <w:ind w:leftChars="500" w:left="1799" w:hangingChars="214" w:hanging="599"/>
        <w:jc w:val="both"/>
        <w:textDirection w:val="lrTbV"/>
        <w:rPr>
          <w:rFonts w:ascii="標楷體" w:eastAsia="標楷體" w:hAnsi="標楷體"/>
          <w:spacing w:val="0"/>
          <w:sz w:val="28"/>
        </w:rPr>
      </w:pPr>
      <w:r w:rsidRPr="001A1040">
        <w:rPr>
          <w:rFonts w:ascii="標楷體" w:eastAsia="標楷體" w:hAnsi="標楷體" w:hint="eastAsia"/>
          <w:spacing w:val="0"/>
          <w:sz w:val="28"/>
        </w:rPr>
        <w:t>四、廠商地址、電話號碼、傳真機號碼、聯絡人或電子郵件網址相同者。</w:t>
      </w:r>
    </w:p>
    <w:p w14:paraId="1842E18E" w14:textId="77777777" w:rsidR="000E6ECD" w:rsidRPr="001A1040" w:rsidRDefault="000E6ECD" w:rsidP="001E30B2">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五、其他顯係同一人或同一廠商所為之情形者。</w:t>
      </w:r>
    </w:p>
    <w:p w14:paraId="58D3CDCA" w14:textId="77777777" w:rsidR="000E6ECD" w:rsidRPr="001A1040" w:rsidRDefault="000E6ECD" w:rsidP="007B0163">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機關辦理採購，有</w:t>
      </w:r>
      <w:r w:rsidRPr="001A1040">
        <w:rPr>
          <w:rFonts w:ascii="標楷體" w:eastAsia="標楷體" w:hAnsi="標楷體"/>
          <w:spacing w:val="0"/>
          <w:sz w:val="28"/>
        </w:rPr>
        <w:t>3</w:t>
      </w:r>
      <w:r w:rsidRPr="001A1040">
        <w:rPr>
          <w:rFonts w:ascii="標楷體" w:eastAsia="標楷體" w:hAnsi="標楷體" w:hint="eastAsia"/>
          <w:spacing w:val="0"/>
          <w:sz w:val="28"/>
        </w:rPr>
        <w:t>家以上合格廠商投標，開標後有</w:t>
      </w:r>
      <w:r w:rsidRPr="001A1040">
        <w:rPr>
          <w:rFonts w:ascii="標楷體" w:eastAsia="標楷體" w:hAnsi="標楷體"/>
          <w:spacing w:val="0"/>
          <w:sz w:val="28"/>
        </w:rPr>
        <w:t>2</w:t>
      </w:r>
      <w:r w:rsidRPr="001A1040">
        <w:rPr>
          <w:rFonts w:ascii="標楷體" w:eastAsia="標楷體" w:hAnsi="標楷體" w:hint="eastAsia"/>
          <w:spacing w:val="0"/>
          <w:sz w:val="28"/>
        </w:rPr>
        <w:t>家以上廠商有下列情形之一，</w:t>
      </w:r>
      <w:proofErr w:type="gramStart"/>
      <w:r w:rsidRPr="001A1040">
        <w:rPr>
          <w:rFonts w:ascii="標楷體" w:eastAsia="標楷體" w:hAnsi="標楷體" w:hint="eastAsia"/>
          <w:spacing w:val="0"/>
          <w:sz w:val="28"/>
        </w:rPr>
        <w:t>致僅餘</w:t>
      </w:r>
      <w:proofErr w:type="gramEnd"/>
      <w:r w:rsidRPr="001A1040">
        <w:rPr>
          <w:rFonts w:ascii="標楷體" w:eastAsia="標楷體" w:hAnsi="標楷體"/>
          <w:spacing w:val="0"/>
          <w:sz w:val="28"/>
        </w:rPr>
        <w:t>1</w:t>
      </w:r>
      <w:r w:rsidRPr="001A1040">
        <w:rPr>
          <w:rFonts w:ascii="標楷體" w:eastAsia="標楷體" w:hAnsi="標楷體" w:hint="eastAsia"/>
          <w:spacing w:val="0"/>
          <w:sz w:val="28"/>
        </w:rPr>
        <w:t>家廠商符合招標文件規定者，得依採購法第</w:t>
      </w:r>
      <w:r w:rsidRPr="001A1040">
        <w:rPr>
          <w:rFonts w:ascii="標楷體" w:eastAsia="標楷體" w:hAnsi="標楷體"/>
          <w:spacing w:val="0"/>
          <w:sz w:val="28"/>
        </w:rPr>
        <w:t>48</w:t>
      </w:r>
      <w:r w:rsidRPr="001A1040">
        <w:rPr>
          <w:rFonts w:ascii="標楷體" w:eastAsia="標楷體" w:hAnsi="標楷體" w:hint="eastAsia"/>
          <w:spacing w:val="0"/>
          <w:sz w:val="28"/>
        </w:rPr>
        <w:t>條第</w:t>
      </w:r>
      <w:r w:rsidRPr="001A1040">
        <w:rPr>
          <w:rFonts w:ascii="標楷體" w:eastAsia="標楷體" w:hAnsi="標楷體"/>
          <w:spacing w:val="0"/>
          <w:sz w:val="28"/>
        </w:rPr>
        <w:t>1</w:t>
      </w:r>
      <w:r w:rsidRPr="001A1040">
        <w:rPr>
          <w:rFonts w:ascii="標楷體" w:eastAsia="標楷體" w:hAnsi="標楷體" w:hint="eastAsia"/>
          <w:spacing w:val="0"/>
          <w:sz w:val="28"/>
        </w:rPr>
        <w:t>項第</w:t>
      </w:r>
      <w:r w:rsidRPr="001A1040">
        <w:rPr>
          <w:rFonts w:ascii="標楷體" w:eastAsia="標楷體" w:hAnsi="標楷體"/>
          <w:spacing w:val="0"/>
          <w:sz w:val="28"/>
        </w:rPr>
        <w:t>2</w:t>
      </w:r>
      <w:r w:rsidRPr="001A1040">
        <w:rPr>
          <w:rFonts w:ascii="標楷體" w:eastAsia="標楷體" w:hAnsi="標楷體" w:hint="eastAsia"/>
          <w:spacing w:val="0"/>
          <w:sz w:val="28"/>
        </w:rPr>
        <w:t>款「發現有足以影響採購公正之違法或不當行為者」或第</w:t>
      </w:r>
      <w:r w:rsidRPr="001A1040">
        <w:rPr>
          <w:rFonts w:ascii="標楷體" w:eastAsia="標楷體" w:hAnsi="標楷體"/>
          <w:spacing w:val="0"/>
          <w:sz w:val="28"/>
        </w:rPr>
        <w:t>50</w:t>
      </w:r>
      <w:r w:rsidRPr="001A1040">
        <w:rPr>
          <w:rFonts w:ascii="標楷體" w:eastAsia="標楷體" w:hAnsi="標楷體" w:hint="eastAsia"/>
          <w:spacing w:val="0"/>
          <w:sz w:val="28"/>
        </w:rPr>
        <w:t>條第</w:t>
      </w:r>
      <w:r w:rsidRPr="001A1040">
        <w:rPr>
          <w:rFonts w:ascii="標楷體" w:eastAsia="標楷體" w:hAnsi="標楷體"/>
          <w:spacing w:val="0"/>
          <w:sz w:val="28"/>
        </w:rPr>
        <w:t>1</w:t>
      </w:r>
      <w:r w:rsidRPr="001A1040">
        <w:rPr>
          <w:rFonts w:ascii="標楷體" w:eastAsia="標楷體" w:hAnsi="標楷體" w:hint="eastAsia"/>
          <w:spacing w:val="0"/>
          <w:sz w:val="28"/>
        </w:rPr>
        <w:t>項第</w:t>
      </w:r>
      <w:r w:rsidRPr="001A1040">
        <w:rPr>
          <w:rFonts w:ascii="標楷體" w:eastAsia="標楷體" w:hAnsi="標楷體"/>
          <w:spacing w:val="0"/>
          <w:sz w:val="28"/>
        </w:rPr>
        <w:t>7</w:t>
      </w:r>
      <w:r w:rsidRPr="001A1040">
        <w:rPr>
          <w:rFonts w:ascii="標楷體" w:eastAsia="標楷體" w:hAnsi="標楷體" w:hint="eastAsia"/>
          <w:spacing w:val="0"/>
          <w:sz w:val="28"/>
        </w:rPr>
        <w:t>款「其他影響採購公正之違反法令行為」之規定及行為事實，判斷認定是否有各該款情形後處理：</w:t>
      </w:r>
    </w:p>
    <w:p w14:paraId="508AA9FB" w14:textId="77777777" w:rsidR="000E6ECD" w:rsidRPr="001A1040" w:rsidRDefault="000E6ECD" w:rsidP="001E30B2">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一、押標金</w:t>
      </w:r>
      <w:proofErr w:type="gramStart"/>
      <w:r w:rsidRPr="001A1040">
        <w:rPr>
          <w:rFonts w:ascii="標楷體" w:eastAsia="標楷體" w:hAnsi="標楷體" w:hint="eastAsia"/>
          <w:spacing w:val="0"/>
          <w:sz w:val="28"/>
        </w:rPr>
        <w:t>未附或不</w:t>
      </w:r>
      <w:proofErr w:type="gramEnd"/>
      <w:r w:rsidRPr="001A1040">
        <w:rPr>
          <w:rFonts w:ascii="標楷體" w:eastAsia="標楷體" w:hAnsi="標楷體" w:hint="eastAsia"/>
          <w:spacing w:val="0"/>
          <w:sz w:val="28"/>
        </w:rPr>
        <w:t>符合規定。</w:t>
      </w:r>
    </w:p>
    <w:p w14:paraId="72A7D5BA" w14:textId="77777777" w:rsidR="000E6ECD" w:rsidRPr="001A1040" w:rsidRDefault="000E6ECD" w:rsidP="001E30B2">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二、投標文件為空白文件、無關文件或</w:t>
      </w:r>
      <w:proofErr w:type="gramStart"/>
      <w:r w:rsidRPr="001A1040">
        <w:rPr>
          <w:rFonts w:ascii="標楷體" w:eastAsia="標楷體" w:hAnsi="標楷體" w:hint="eastAsia"/>
          <w:spacing w:val="0"/>
          <w:sz w:val="28"/>
        </w:rPr>
        <w:t>標封內</w:t>
      </w:r>
      <w:proofErr w:type="gramEnd"/>
      <w:r w:rsidRPr="001A1040">
        <w:rPr>
          <w:rFonts w:ascii="標楷體" w:eastAsia="標楷體" w:hAnsi="標楷體" w:hint="eastAsia"/>
          <w:spacing w:val="0"/>
          <w:sz w:val="28"/>
        </w:rPr>
        <w:t>空無一物。</w:t>
      </w:r>
    </w:p>
    <w:p w14:paraId="2BBF2EB7" w14:textId="77777777" w:rsidR="000E6ECD" w:rsidRPr="001A1040" w:rsidRDefault="000E6ECD" w:rsidP="001E30B2">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三、資格、規格或價格文件</w:t>
      </w:r>
      <w:proofErr w:type="gramStart"/>
      <w:r w:rsidRPr="001A1040">
        <w:rPr>
          <w:rFonts w:ascii="標楷體" w:eastAsia="標楷體" w:hAnsi="標楷體" w:hint="eastAsia"/>
          <w:spacing w:val="0"/>
          <w:sz w:val="28"/>
        </w:rPr>
        <w:t>未附或不</w:t>
      </w:r>
      <w:proofErr w:type="gramEnd"/>
      <w:r w:rsidRPr="001A1040">
        <w:rPr>
          <w:rFonts w:ascii="標楷體" w:eastAsia="標楷體" w:hAnsi="標楷體" w:hint="eastAsia"/>
          <w:spacing w:val="0"/>
          <w:sz w:val="28"/>
        </w:rPr>
        <w:t>符合規定。</w:t>
      </w:r>
    </w:p>
    <w:p w14:paraId="606FFCEB" w14:textId="77777777" w:rsidR="000E6ECD" w:rsidRPr="001A1040" w:rsidRDefault="000E6ECD" w:rsidP="001E30B2">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四、標價高於公告之預算或公告之底價。</w:t>
      </w:r>
    </w:p>
    <w:p w14:paraId="4346A66D" w14:textId="77777777" w:rsidR="000E6ECD" w:rsidRPr="001A1040" w:rsidRDefault="000E6ECD" w:rsidP="001E30B2">
      <w:pPr>
        <w:pStyle w:val="7"/>
        <w:ind w:leftChars="500" w:left="1200" w:firstLine="0"/>
        <w:jc w:val="both"/>
        <w:textDirection w:val="lrTbV"/>
        <w:rPr>
          <w:rFonts w:ascii="標楷體" w:eastAsia="標楷體" w:hAnsi="標楷體"/>
          <w:spacing w:val="0"/>
          <w:sz w:val="28"/>
        </w:rPr>
      </w:pPr>
      <w:r w:rsidRPr="001A1040">
        <w:rPr>
          <w:rFonts w:ascii="標楷體" w:eastAsia="標楷體" w:hAnsi="標楷體" w:hint="eastAsia"/>
          <w:spacing w:val="0"/>
          <w:sz w:val="28"/>
        </w:rPr>
        <w:t>五、其他疑似刻意造成不合格標之情形。</w:t>
      </w:r>
    </w:p>
    <w:p w14:paraId="086B8263" w14:textId="77777777" w:rsidR="00A0177D" w:rsidRPr="001A1040" w:rsidRDefault="00A0177D" w:rsidP="00A0177D">
      <w:pPr>
        <w:pStyle w:val="7"/>
        <w:ind w:leftChars="500" w:left="1480" w:hangingChars="100" w:hanging="280"/>
        <w:jc w:val="both"/>
        <w:textDirection w:val="lrTbV"/>
        <w:rPr>
          <w:rFonts w:ascii="標楷體" w:eastAsia="標楷體" w:hAnsi="標楷體"/>
          <w:spacing w:val="0"/>
          <w:sz w:val="28"/>
        </w:rPr>
      </w:pPr>
      <w:r w:rsidRPr="001A1040">
        <w:rPr>
          <w:rFonts w:ascii="標楷體" w:eastAsia="標楷體" w:hAnsi="標楷體"/>
          <w:spacing w:val="0"/>
          <w:sz w:val="28"/>
        </w:rPr>
        <w:sym w:font="Wingdings" w:char="F0A8"/>
      </w:r>
      <w:r w:rsidRPr="001A1040">
        <w:rPr>
          <w:rFonts w:ascii="標楷體" w:eastAsia="標楷體" w:hAnsi="標楷體" w:hint="eastAsia"/>
          <w:spacing w:val="0"/>
          <w:sz w:val="28"/>
        </w:rPr>
        <w:t>工程採購案件，其屬營造業法所定營</w:t>
      </w:r>
      <w:proofErr w:type="gramStart"/>
      <w:r w:rsidRPr="001A1040">
        <w:rPr>
          <w:rFonts w:ascii="標楷體" w:eastAsia="標楷體" w:hAnsi="標楷體" w:hint="eastAsia"/>
          <w:spacing w:val="0"/>
          <w:sz w:val="28"/>
        </w:rPr>
        <w:t>繕</w:t>
      </w:r>
      <w:proofErr w:type="gramEnd"/>
      <w:r w:rsidRPr="001A1040">
        <w:rPr>
          <w:rFonts w:ascii="標楷體" w:eastAsia="標楷體" w:hAnsi="標楷體" w:hint="eastAsia"/>
          <w:spacing w:val="0"/>
          <w:sz w:val="28"/>
        </w:rPr>
        <w:t>工程者，投標之土木包工業須登記於工程所在地區之直轄市、縣</w:t>
      </w:r>
      <w:r w:rsidRPr="001A1040">
        <w:rPr>
          <w:rFonts w:ascii="標楷體" w:eastAsia="標楷體" w:hAnsi="標楷體"/>
          <w:spacing w:val="0"/>
          <w:sz w:val="28"/>
        </w:rPr>
        <w:t>(</w:t>
      </w:r>
      <w:r w:rsidRPr="001A1040">
        <w:rPr>
          <w:rFonts w:ascii="標楷體" w:eastAsia="標楷體" w:hAnsi="標楷體" w:hint="eastAsia"/>
          <w:spacing w:val="0"/>
          <w:sz w:val="28"/>
        </w:rPr>
        <w:t>市</w:t>
      </w:r>
      <w:r w:rsidRPr="001A1040">
        <w:rPr>
          <w:rFonts w:ascii="標楷體" w:eastAsia="標楷體" w:hAnsi="標楷體"/>
          <w:spacing w:val="0"/>
          <w:sz w:val="28"/>
        </w:rPr>
        <w:t>)</w:t>
      </w:r>
      <w:r w:rsidRPr="001A1040">
        <w:rPr>
          <w:rFonts w:ascii="標楷體" w:eastAsia="標楷體" w:hAnsi="標楷體" w:hint="eastAsia"/>
          <w:spacing w:val="0"/>
          <w:sz w:val="28"/>
        </w:rPr>
        <w:t>或營造業法第11條所定毗鄰之直轄市、縣</w:t>
      </w:r>
      <w:r w:rsidRPr="001A1040">
        <w:rPr>
          <w:rFonts w:ascii="標楷體" w:eastAsia="標楷體" w:hAnsi="標楷體"/>
          <w:spacing w:val="0"/>
          <w:sz w:val="28"/>
        </w:rPr>
        <w:t>(</w:t>
      </w:r>
      <w:r w:rsidRPr="001A1040">
        <w:rPr>
          <w:rFonts w:ascii="標楷體" w:eastAsia="標楷體" w:hAnsi="標楷體" w:hint="eastAsia"/>
          <w:spacing w:val="0"/>
          <w:sz w:val="28"/>
        </w:rPr>
        <w:t>市</w:t>
      </w:r>
      <w:r w:rsidRPr="001A1040">
        <w:rPr>
          <w:rFonts w:ascii="標楷體" w:eastAsia="標楷體" w:hAnsi="標楷體"/>
          <w:spacing w:val="0"/>
          <w:sz w:val="28"/>
        </w:rPr>
        <w:t>)</w:t>
      </w:r>
      <w:r w:rsidRPr="001A1040">
        <w:rPr>
          <w:rFonts w:ascii="標楷體" w:eastAsia="標楷體" w:hAnsi="標楷體" w:hint="eastAsia"/>
          <w:spacing w:val="0"/>
          <w:sz w:val="28"/>
        </w:rPr>
        <w:t>。如有違反，屬投標文件內容不符合招標文件之規定。</w:t>
      </w:r>
    </w:p>
    <w:p w14:paraId="1F75BAD3" w14:textId="77777777" w:rsidR="00B031DB" w:rsidRPr="001A1040" w:rsidRDefault="00B031DB">
      <w:pPr>
        <w:pStyle w:val="7"/>
        <w:numPr>
          <w:ilvl w:val="0"/>
          <w:numId w:val="1"/>
        </w:numPr>
        <w:ind w:left="1134" w:hanging="1134"/>
        <w:jc w:val="both"/>
        <w:textDirection w:val="lrTbV"/>
        <w:rPr>
          <w:rFonts w:ascii="標楷體" w:eastAsia="標楷體" w:hAnsi="標楷體"/>
          <w:dstrike/>
          <w:spacing w:val="0"/>
          <w:sz w:val="28"/>
        </w:rPr>
      </w:pPr>
      <w:r w:rsidRPr="001A1040">
        <w:rPr>
          <w:rFonts w:ascii="標楷體" w:eastAsia="標楷體" w:hAnsi="標楷體" w:hint="eastAsia"/>
          <w:spacing w:val="0"/>
          <w:sz w:val="28"/>
        </w:rPr>
        <w:t>外國廠商之投標資格及應提出之資格文件，</w:t>
      </w:r>
      <w:proofErr w:type="gramStart"/>
      <w:r w:rsidRPr="001A1040">
        <w:rPr>
          <w:rFonts w:ascii="標楷體" w:eastAsia="標楷體" w:hAnsi="標楷體" w:hint="eastAsia"/>
          <w:spacing w:val="0"/>
          <w:sz w:val="28"/>
        </w:rPr>
        <w:t>附經公證</w:t>
      </w:r>
      <w:proofErr w:type="gramEnd"/>
      <w:r w:rsidRPr="001A1040">
        <w:rPr>
          <w:rFonts w:ascii="標楷體" w:eastAsia="標楷體" w:hAnsi="標楷體" w:hint="eastAsia"/>
          <w:spacing w:val="0"/>
          <w:sz w:val="28"/>
        </w:rPr>
        <w:t>或認證之中文譯本</w:t>
      </w:r>
      <w:r w:rsidRPr="001A1040">
        <w:rPr>
          <w:rFonts w:ascii="標楷體" w:eastAsia="標楷體" w:hAnsi="標楷體"/>
          <w:spacing w:val="0"/>
          <w:sz w:val="28"/>
        </w:rPr>
        <w:t>(</w:t>
      </w:r>
      <w:r w:rsidRPr="001A1040">
        <w:rPr>
          <w:rFonts w:ascii="標楷體" w:eastAsia="標楷體" w:hAnsi="標楷體" w:hint="eastAsia"/>
          <w:spacing w:val="0"/>
          <w:sz w:val="28"/>
        </w:rPr>
        <w:t>不允許外國廠商投標</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028D0699" w14:textId="142223CF"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招標</w:t>
      </w:r>
      <w:proofErr w:type="gramStart"/>
      <w:r w:rsidRPr="001A1040">
        <w:rPr>
          <w:rFonts w:ascii="標楷體" w:eastAsia="標楷體" w:hAnsi="標楷體" w:hint="eastAsia"/>
          <w:spacing w:val="0"/>
          <w:sz w:val="28"/>
        </w:rPr>
        <w:t>標</w:t>
      </w:r>
      <w:proofErr w:type="gramEnd"/>
      <w:r w:rsidRPr="001A1040">
        <w:rPr>
          <w:rFonts w:ascii="標楷體" w:eastAsia="標楷體" w:hAnsi="標楷體" w:hint="eastAsia"/>
          <w:spacing w:val="0"/>
          <w:sz w:val="28"/>
        </w:rPr>
        <w:t>的之功能、效益、規格、標準、數量或場所等說明及得標廠商應履行之契約責任：由招標機關</w:t>
      </w:r>
      <w:proofErr w:type="gramStart"/>
      <w:r w:rsidRPr="001A1040">
        <w:rPr>
          <w:rFonts w:ascii="標楷體" w:eastAsia="標楷體" w:hAnsi="標楷體" w:hint="eastAsia"/>
          <w:spacing w:val="0"/>
          <w:sz w:val="28"/>
        </w:rPr>
        <w:t>另備如附件</w:t>
      </w:r>
      <w:proofErr w:type="gramEnd"/>
      <w:r w:rsidRPr="001A1040">
        <w:rPr>
          <w:rFonts w:ascii="標楷體" w:eastAsia="標楷體" w:hAnsi="標楷體" w:hint="eastAsia"/>
          <w:spacing w:val="0"/>
          <w:sz w:val="28"/>
        </w:rPr>
        <w:t>。</w:t>
      </w:r>
    </w:p>
    <w:p w14:paraId="7742DC2B" w14:textId="4820DAC3"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依採購法第65條之規定，本採購標的之主要部分為(</w:t>
      </w:r>
      <w:proofErr w:type="gramStart"/>
      <w:r w:rsidRPr="001A1040">
        <w:rPr>
          <w:rFonts w:ascii="標楷體" w:eastAsia="標楷體" w:hAnsi="標楷體" w:hint="eastAsia"/>
          <w:spacing w:val="0"/>
          <w:sz w:val="28"/>
        </w:rPr>
        <w:t>無者免填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5B054D7D" w14:textId="77777777" w:rsidR="00352762" w:rsidRPr="001A1040" w:rsidRDefault="00352762" w:rsidP="00352762">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z w:val="28"/>
        </w:rPr>
        <w:t>招標文件如有要求或提及特定之商標或商名、專利、設計或型式、特定來源地、生產者或供應者之情形，允許投標廠商提出同等品，其提出同等品之時機為：(由機關於招標時擇</w:t>
      </w:r>
      <w:proofErr w:type="gramStart"/>
      <w:r w:rsidRPr="001A1040">
        <w:rPr>
          <w:rFonts w:ascii="標楷體" w:eastAsia="標楷體" w:hAnsi="標楷體" w:hint="eastAsia"/>
          <w:sz w:val="28"/>
        </w:rPr>
        <w:t>一</w:t>
      </w:r>
      <w:proofErr w:type="gramEnd"/>
      <w:r w:rsidRPr="001A1040">
        <w:rPr>
          <w:rFonts w:ascii="標楷體" w:eastAsia="標楷體" w:hAnsi="標楷體" w:hint="eastAsia"/>
          <w:sz w:val="28"/>
        </w:rPr>
        <w:t>勾選；未勾選者，為選項(2))</w:t>
      </w:r>
    </w:p>
    <w:p w14:paraId="757AAC84" w14:textId="77777777" w:rsidR="00B031DB" w:rsidRPr="001A1040" w:rsidRDefault="00B031DB" w:rsidP="001E30B2">
      <w:pPr>
        <w:pStyle w:val="7"/>
        <w:ind w:left="1871" w:hanging="1871"/>
        <w:jc w:val="both"/>
        <w:textDirection w:val="lrTbV"/>
        <w:rPr>
          <w:rFonts w:ascii="標楷體" w:eastAsia="標楷體" w:hAnsi="標楷體"/>
          <w:color w:val="000000"/>
          <w:spacing w:val="0"/>
          <w:sz w:val="28"/>
        </w:rPr>
      </w:pPr>
      <w:r w:rsidRPr="001A1040">
        <w:rPr>
          <w:rFonts w:ascii="標楷體" w:eastAsia="標楷體" w:hAnsi="標楷體" w:hint="eastAsia"/>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(1)</w:t>
      </w:r>
      <w:r w:rsidRPr="001A1040">
        <w:rPr>
          <w:rFonts w:ascii="標楷體" w:eastAsia="標楷體" w:hAnsi="標楷體" w:hint="eastAsia"/>
          <w:color w:val="000000"/>
          <w:spacing w:val="0"/>
          <w:sz w:val="28"/>
        </w:rPr>
        <w:t>應於投標文件內預先提出者，廠商應於投標文件內敘明同等品之廠牌、價格及功能、效益、標準或特性等相關資料，以供審查。</w:t>
      </w:r>
    </w:p>
    <w:p w14:paraId="7E394AAC" w14:textId="07D2FF3C" w:rsidR="00B031DB" w:rsidRPr="001A1040" w:rsidRDefault="00F7097F" w:rsidP="001E30B2">
      <w:pPr>
        <w:pStyle w:val="7"/>
        <w:ind w:left="1871" w:hanging="737"/>
        <w:jc w:val="both"/>
        <w:textDirection w:val="lrTbV"/>
        <w:rPr>
          <w:rFonts w:ascii="標楷體" w:eastAsia="標楷體" w:hAnsi="標楷體"/>
          <w:spacing w:val="0"/>
          <w:sz w:val="28"/>
        </w:rPr>
      </w:pPr>
      <w:r w:rsidRPr="001A1040">
        <w:rPr>
          <w:rFonts w:ascii="標楷體" w:eastAsia="標楷體" w:hAnsi="標楷體"/>
          <w:b/>
          <w:color w:val="FF0000"/>
          <w:spacing w:val="0"/>
          <w:sz w:val="28"/>
        </w:rPr>
        <w:sym w:font="Wingdings 2" w:char="F052"/>
      </w:r>
      <w:r w:rsidR="00B031DB" w:rsidRPr="001A1040">
        <w:rPr>
          <w:rFonts w:ascii="標楷體" w:eastAsia="標楷體" w:hAnsi="標楷體"/>
          <w:spacing w:val="0"/>
          <w:sz w:val="28"/>
        </w:rPr>
        <w:t>(2)</w:t>
      </w:r>
      <w:r w:rsidR="00B031DB" w:rsidRPr="001A1040">
        <w:rPr>
          <w:rFonts w:ascii="標楷體" w:eastAsia="標楷體" w:hAnsi="標楷體" w:hint="eastAsia"/>
          <w:color w:val="000000"/>
          <w:spacing w:val="0"/>
          <w:sz w:val="28"/>
        </w:rPr>
        <w:t>得標廠商得於使用同等品前，依契約規定向機關提出同等品之廠牌、價格及功能、效益、標準或特性等相關資料，以供審查</w:t>
      </w:r>
      <w:r w:rsidR="00B031DB" w:rsidRPr="001A1040">
        <w:rPr>
          <w:rFonts w:ascii="標楷體" w:eastAsia="標楷體" w:hAnsi="標楷體" w:hint="eastAsia"/>
          <w:spacing w:val="0"/>
          <w:sz w:val="28"/>
        </w:rPr>
        <w:t>。</w:t>
      </w:r>
    </w:p>
    <w:p w14:paraId="76F29919"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投標廠商之標價條件：</w:t>
      </w:r>
    </w:p>
    <w:p w14:paraId="53E85495" w14:textId="15531E73" w:rsidR="00B031DB" w:rsidRPr="001A1040" w:rsidRDefault="00B031DB">
      <w:pPr>
        <w:pStyle w:val="7"/>
        <w:ind w:left="0" w:firstLine="0"/>
        <w:jc w:val="both"/>
        <w:textDirection w:val="lrTbV"/>
        <w:rPr>
          <w:rFonts w:ascii="標楷體" w:eastAsia="標楷體" w:hAnsi="標楷體"/>
          <w:spacing w:val="0"/>
          <w:sz w:val="28"/>
        </w:rPr>
        <w:pPrChange w:id="216" w:author="企劃處三科-陳瀅湘(shiang)" w:date="2025-12-12T16:30:00Z">
          <w:pPr>
            <w:pStyle w:val="7"/>
            <w:ind w:left="1700" w:hangingChars="607" w:hanging="1700"/>
            <w:jc w:val="both"/>
            <w:textDirection w:val="lrTbV"/>
          </w:pPr>
        </w:pPrChange>
      </w:pPr>
      <w:r w:rsidRPr="001A1040">
        <w:rPr>
          <w:rFonts w:ascii="標楷體" w:eastAsia="標楷體" w:hAnsi="標楷體"/>
          <w:spacing w:val="0"/>
          <w:sz w:val="28"/>
        </w:rPr>
        <w:t xml:space="preserve">        </w:t>
      </w:r>
      <w:r w:rsidR="00F7097F" w:rsidRPr="001A1040">
        <w:rPr>
          <w:rFonts w:ascii="標楷體" w:eastAsia="標楷體" w:hAnsi="標楷體"/>
          <w:b/>
          <w:color w:val="FF0000"/>
          <w:spacing w:val="0"/>
          <w:sz w:val="28"/>
        </w:rPr>
        <w:sym w:font="Wingdings 2" w:char="F052"/>
      </w:r>
      <w:r w:rsidR="00F7097F" w:rsidRPr="001A1040">
        <w:rPr>
          <w:rFonts w:ascii="標楷體" w:eastAsia="標楷體" w:hAnsi="標楷體"/>
          <w:spacing w:val="0"/>
          <w:sz w:val="28"/>
        </w:rPr>
        <w:t xml:space="preserve"> </w:t>
      </w:r>
      <w:r w:rsidRPr="001A1040">
        <w:rPr>
          <w:rFonts w:ascii="標楷體" w:eastAsia="標楷體" w:hAnsi="標楷體"/>
          <w:spacing w:val="0"/>
          <w:sz w:val="28"/>
        </w:rPr>
        <w:t>(1)</w:t>
      </w:r>
      <w:r w:rsidRPr="001A1040">
        <w:rPr>
          <w:rFonts w:ascii="標楷體" w:eastAsia="標楷體" w:hAnsi="標楷體" w:hint="eastAsia"/>
          <w:spacing w:val="0"/>
          <w:sz w:val="28"/>
        </w:rPr>
        <w:t>送達招標機關指定地點</w:t>
      </w:r>
      <w:r w:rsidRPr="001A1040">
        <w:rPr>
          <w:rFonts w:ascii="標楷體" w:eastAsia="標楷體" w:hAnsi="標楷體"/>
          <w:spacing w:val="0"/>
          <w:sz w:val="28"/>
        </w:rPr>
        <w:t>(</w:t>
      </w:r>
      <w:r w:rsidRPr="001A1040">
        <w:rPr>
          <w:rFonts w:ascii="標楷體" w:eastAsia="標楷體" w:hAnsi="標楷體" w:hint="eastAsia"/>
          <w:spacing w:val="0"/>
          <w:sz w:val="28"/>
        </w:rPr>
        <w:t>由招標機關敘明地點</w:t>
      </w:r>
      <w:r w:rsidRPr="001A1040">
        <w:rPr>
          <w:rFonts w:ascii="標楷體" w:eastAsia="標楷體" w:hAnsi="標楷體"/>
          <w:spacing w:val="0"/>
          <w:sz w:val="28"/>
        </w:rPr>
        <w:t>)</w:t>
      </w:r>
      <w:r w:rsidRPr="001A1040">
        <w:rPr>
          <w:rFonts w:ascii="標楷體" w:eastAsia="標楷體" w:hAnsi="標楷體" w:hint="eastAsia"/>
          <w:spacing w:val="0"/>
          <w:sz w:val="28"/>
        </w:rPr>
        <w:t>：</w:t>
      </w:r>
      <w:r w:rsidR="00F7097F" w:rsidRPr="001A1040">
        <w:rPr>
          <w:rFonts w:ascii="標楷體" w:eastAsia="標楷體" w:hAnsi="標楷體" w:hint="eastAsia"/>
          <w:color w:val="FF0000"/>
          <w:spacing w:val="0"/>
          <w:sz w:val="28"/>
        </w:rPr>
        <w:t>財團法人犯罪被害人保護協會(臺北市中正區博愛路1</w:t>
      </w:r>
      <w:r w:rsidR="00F7097F" w:rsidRPr="001A1040">
        <w:rPr>
          <w:rFonts w:ascii="標楷體" w:eastAsia="標楷體" w:hAnsi="標楷體"/>
          <w:color w:val="FF0000"/>
          <w:spacing w:val="0"/>
          <w:sz w:val="28"/>
        </w:rPr>
        <w:t>64</w:t>
      </w:r>
      <w:r w:rsidR="00F7097F" w:rsidRPr="001A1040">
        <w:rPr>
          <w:rFonts w:ascii="標楷體" w:eastAsia="標楷體" w:hAnsi="標楷體" w:hint="eastAsia"/>
          <w:color w:val="FF0000"/>
          <w:spacing w:val="0"/>
          <w:sz w:val="28"/>
        </w:rPr>
        <w:t>號5樓)</w:t>
      </w:r>
      <w:r w:rsidR="00533860" w:rsidRPr="001A1040">
        <w:rPr>
          <w:rFonts w:ascii="標楷體" w:eastAsia="標楷體" w:hAnsi="標楷體" w:hint="eastAsia"/>
          <w:color w:val="FF0000"/>
          <w:spacing w:val="0"/>
          <w:sz w:val="28"/>
        </w:rPr>
        <w:t>。</w:t>
      </w:r>
    </w:p>
    <w:p w14:paraId="1301C5C1" w14:textId="30C3D92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(2)</w:t>
      </w:r>
      <w:r w:rsidRPr="001A1040">
        <w:rPr>
          <w:rFonts w:ascii="標楷體" w:eastAsia="標楷體" w:hAnsi="標楷體" w:hint="eastAsia"/>
          <w:spacing w:val="0"/>
          <w:sz w:val="28"/>
        </w:rPr>
        <w:t>於招標機關指定地點完</w:t>
      </w:r>
      <w:r w:rsidR="00F66ACF" w:rsidRPr="001A1040">
        <w:rPr>
          <w:rFonts w:ascii="標楷體" w:eastAsia="標楷體" w:hAnsi="標楷體" w:hint="eastAsia"/>
          <w:spacing w:val="0"/>
          <w:sz w:val="28"/>
        </w:rPr>
        <w:t>成</w:t>
      </w:r>
      <w:r w:rsidRPr="001A1040">
        <w:rPr>
          <w:rFonts w:ascii="標楷體" w:eastAsia="標楷體" w:hAnsi="標楷體"/>
          <w:spacing w:val="0"/>
          <w:sz w:val="28"/>
        </w:rPr>
        <w:t>(</w:t>
      </w:r>
      <w:r w:rsidRPr="001A1040">
        <w:rPr>
          <w:rFonts w:ascii="標楷體" w:eastAsia="標楷體" w:hAnsi="標楷體" w:hint="eastAsia"/>
          <w:spacing w:val="0"/>
          <w:sz w:val="28"/>
        </w:rPr>
        <w:t>由招標機關敘明地點</w:t>
      </w:r>
      <w:r w:rsidRPr="001A1040">
        <w:rPr>
          <w:rFonts w:ascii="標楷體" w:eastAsia="標楷體" w:hAnsi="標楷體"/>
          <w:spacing w:val="0"/>
          <w:sz w:val="28"/>
        </w:rPr>
        <w:t>)</w:t>
      </w:r>
      <w:r w:rsidRPr="001A1040">
        <w:rPr>
          <w:rFonts w:ascii="標楷體" w:eastAsia="標楷體" w:hAnsi="標楷體" w:hint="eastAsia"/>
          <w:spacing w:val="0"/>
          <w:sz w:val="28"/>
        </w:rPr>
        <w:t>：</w:t>
      </w:r>
    </w:p>
    <w:p w14:paraId="460C26A0"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(3)</w:t>
      </w:r>
      <w:r w:rsidRPr="001A1040">
        <w:rPr>
          <w:rFonts w:ascii="標楷體" w:eastAsia="標楷體" w:hAnsi="標楷體" w:hint="eastAsia"/>
          <w:spacing w:val="0"/>
          <w:sz w:val="28"/>
        </w:rPr>
        <w:t>其他</w:t>
      </w:r>
      <w:r w:rsidRPr="001A1040">
        <w:rPr>
          <w:rFonts w:ascii="標楷體" w:eastAsia="標楷體" w:hAnsi="標楷體"/>
          <w:spacing w:val="0"/>
          <w:sz w:val="28"/>
        </w:rPr>
        <w:t>(</w:t>
      </w:r>
      <w:r w:rsidRPr="001A1040">
        <w:rPr>
          <w:rFonts w:ascii="標楷體" w:eastAsia="標楷體" w:hAnsi="標楷體" w:hint="eastAsia"/>
          <w:spacing w:val="0"/>
          <w:sz w:val="28"/>
        </w:rPr>
        <w:t>由招標機關敘明</w:t>
      </w:r>
      <w:r w:rsidRPr="001A1040">
        <w:rPr>
          <w:rFonts w:ascii="標楷體" w:eastAsia="標楷體" w:hAnsi="標楷體"/>
          <w:spacing w:val="0"/>
          <w:sz w:val="28"/>
        </w:rPr>
        <w:t>)</w:t>
      </w:r>
      <w:r w:rsidRPr="001A1040">
        <w:rPr>
          <w:rFonts w:ascii="標楷體" w:eastAsia="標楷體" w:hAnsi="標楷體" w:hint="eastAsia"/>
          <w:spacing w:val="0"/>
          <w:sz w:val="28"/>
        </w:rPr>
        <w:t>：</w:t>
      </w:r>
    </w:p>
    <w:p w14:paraId="5B3293BA"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投標廠商標價幣別：</w:t>
      </w:r>
    </w:p>
    <w:p w14:paraId="3E5A2AFA" w14:textId="272A1B72"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F8585C" w:rsidRPr="001A1040">
        <w:rPr>
          <w:rFonts w:ascii="標楷體" w:eastAsia="標楷體" w:hAnsi="標楷體"/>
          <w:b/>
          <w:color w:val="FF0000"/>
          <w:spacing w:val="0"/>
          <w:sz w:val="28"/>
        </w:rPr>
        <w:sym w:font="Wingdings 2" w:char="F052"/>
      </w:r>
      <w:r w:rsidR="00F8585C" w:rsidRPr="001A1040">
        <w:rPr>
          <w:rFonts w:ascii="標楷體" w:eastAsia="標楷體" w:hAnsi="標楷體"/>
          <w:spacing w:val="0"/>
          <w:sz w:val="28"/>
        </w:rPr>
        <w:t xml:space="preserve"> </w:t>
      </w:r>
      <w:r w:rsidR="00EE7A2A" w:rsidRPr="001A1040">
        <w:rPr>
          <w:rFonts w:ascii="標楷體" w:eastAsia="標楷體" w:hAnsi="標楷體"/>
          <w:spacing w:val="0"/>
          <w:sz w:val="28"/>
        </w:rPr>
        <w:t>(</w:t>
      </w:r>
      <w:r w:rsidRPr="001A1040">
        <w:rPr>
          <w:rFonts w:ascii="標楷體" w:eastAsia="標楷體" w:hAnsi="標楷體"/>
          <w:spacing w:val="0"/>
          <w:sz w:val="28"/>
        </w:rPr>
        <w:t>1)</w:t>
      </w:r>
      <w:r w:rsidRPr="001A1040">
        <w:rPr>
          <w:rFonts w:ascii="標楷體" w:eastAsia="標楷體" w:hAnsi="標楷體" w:hint="eastAsia"/>
          <w:spacing w:val="0"/>
          <w:sz w:val="28"/>
        </w:rPr>
        <w:t>新</w:t>
      </w:r>
      <w:r w:rsidR="00F66ACF" w:rsidRPr="001A1040">
        <w:rPr>
          <w:rFonts w:ascii="標楷體" w:eastAsia="標楷體" w:hAnsi="標楷體" w:hint="eastAsia"/>
          <w:spacing w:val="0"/>
          <w:sz w:val="28"/>
        </w:rPr>
        <w:t>臺</w:t>
      </w:r>
      <w:r w:rsidRPr="001A1040">
        <w:rPr>
          <w:rFonts w:ascii="標楷體" w:eastAsia="標楷體" w:hAnsi="標楷體" w:hint="eastAsia"/>
          <w:spacing w:val="0"/>
          <w:sz w:val="28"/>
        </w:rPr>
        <w:t>幣。</w:t>
      </w:r>
    </w:p>
    <w:p w14:paraId="242F7B95"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(2)</w:t>
      </w:r>
      <w:r w:rsidRPr="001A1040">
        <w:rPr>
          <w:rFonts w:ascii="標楷體" w:eastAsia="標楷體" w:hAnsi="標楷體" w:hint="eastAsia"/>
          <w:spacing w:val="0"/>
          <w:sz w:val="28"/>
        </w:rPr>
        <w:t>外幣：</w:t>
      </w:r>
      <w:r w:rsidRPr="001A1040">
        <w:rPr>
          <w:rFonts w:ascii="標楷體" w:eastAsia="標楷體" w:hAnsi="標楷體"/>
          <w:spacing w:val="0"/>
          <w:sz w:val="28"/>
        </w:rPr>
        <w:t>_______(</w:t>
      </w:r>
      <w:r w:rsidRPr="001A1040">
        <w:rPr>
          <w:rFonts w:ascii="標楷體" w:eastAsia="標楷體" w:hAnsi="標楷體" w:hint="eastAsia"/>
          <w:spacing w:val="0"/>
          <w:sz w:val="28"/>
        </w:rPr>
        <w:t>指定之外幣由招標機關敘明外幣種類</w:t>
      </w:r>
      <w:r w:rsidRPr="001A1040">
        <w:rPr>
          <w:rFonts w:ascii="標楷體" w:eastAsia="標楷體" w:hAnsi="標楷體"/>
          <w:spacing w:val="0"/>
          <w:sz w:val="28"/>
        </w:rPr>
        <w:t>)</w:t>
      </w:r>
      <w:r w:rsidRPr="001A1040">
        <w:rPr>
          <w:rFonts w:ascii="標楷體" w:eastAsia="標楷體" w:hAnsi="標楷體" w:hint="eastAsia"/>
          <w:spacing w:val="0"/>
          <w:sz w:val="28"/>
        </w:rPr>
        <w:t>。</w:t>
      </w:r>
    </w:p>
    <w:p w14:paraId="4CA4D6E6" w14:textId="77777777" w:rsidR="00B031DB" w:rsidRPr="001A1040" w:rsidRDefault="00B031DB">
      <w:pPr>
        <w:pStyle w:val="7"/>
        <w:ind w:left="1701" w:hanging="1701"/>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(3)</w:t>
      </w:r>
      <w:r w:rsidRPr="001A1040">
        <w:rPr>
          <w:rFonts w:ascii="標楷體" w:eastAsia="標楷體" w:hAnsi="標楷體" w:hint="eastAsia"/>
          <w:spacing w:val="0"/>
          <w:sz w:val="28"/>
        </w:rPr>
        <w:t>新</w:t>
      </w:r>
      <w:r w:rsidR="00F66ACF" w:rsidRPr="001A1040">
        <w:rPr>
          <w:rFonts w:ascii="標楷體" w:eastAsia="標楷體" w:hAnsi="標楷體" w:hint="eastAsia"/>
          <w:spacing w:val="0"/>
          <w:sz w:val="28"/>
        </w:rPr>
        <w:t>臺</w:t>
      </w:r>
      <w:r w:rsidRPr="001A1040">
        <w:rPr>
          <w:rFonts w:ascii="標楷體" w:eastAsia="標楷體" w:hAnsi="標楷體" w:hint="eastAsia"/>
          <w:spacing w:val="0"/>
          <w:sz w:val="28"/>
        </w:rPr>
        <w:t>幣或外幣</w:t>
      </w:r>
      <w:r w:rsidRPr="001A1040">
        <w:rPr>
          <w:rFonts w:ascii="標楷體" w:eastAsia="標楷體" w:hAnsi="標楷體"/>
          <w:spacing w:val="0"/>
          <w:sz w:val="28"/>
        </w:rPr>
        <w:t>:___________(</w:t>
      </w:r>
      <w:r w:rsidRPr="001A1040">
        <w:rPr>
          <w:rFonts w:ascii="標楷體" w:eastAsia="標楷體" w:hAnsi="標楷體" w:hint="eastAsia"/>
          <w:spacing w:val="0"/>
          <w:sz w:val="28"/>
        </w:rPr>
        <w:t>指定之外幣由招標機關敘明外幣種類，該外幣並以決標前一辦公日臺灣銀行外匯交易收盤即期賣出匯率折算總價</w:t>
      </w:r>
      <w:r w:rsidRPr="001A1040">
        <w:rPr>
          <w:rFonts w:ascii="標楷體" w:eastAsia="標楷體" w:hAnsi="標楷體"/>
          <w:spacing w:val="0"/>
          <w:sz w:val="28"/>
        </w:rPr>
        <w:t>)</w:t>
      </w:r>
    </w:p>
    <w:p w14:paraId="6AD5123D"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採購標的之維護修理</w:t>
      </w:r>
      <w:r w:rsidRPr="001A1040">
        <w:rPr>
          <w:rFonts w:ascii="標楷體" w:eastAsia="標楷體" w:hAnsi="標楷體"/>
          <w:spacing w:val="0"/>
          <w:sz w:val="28"/>
        </w:rPr>
        <w:t>(</w:t>
      </w:r>
      <w:r w:rsidRPr="001A1040">
        <w:rPr>
          <w:rFonts w:ascii="標楷體" w:eastAsia="標楷體" w:hAnsi="標楷體" w:hint="eastAsia"/>
          <w:spacing w:val="0"/>
          <w:sz w:val="28"/>
        </w:rPr>
        <w:t>不需維護修理</w:t>
      </w:r>
      <w:proofErr w:type="gramStart"/>
      <w:r w:rsidRPr="001A1040">
        <w:rPr>
          <w:rFonts w:ascii="標楷體" w:eastAsia="標楷體" w:hAnsi="標楷體" w:hint="eastAsia"/>
          <w:spacing w:val="0"/>
          <w:sz w:val="28"/>
        </w:rPr>
        <w:t>者免填</w:t>
      </w:r>
      <w:proofErr w:type="gramEnd"/>
      <w:r w:rsidRPr="001A1040">
        <w:rPr>
          <w:rFonts w:ascii="標楷體" w:eastAsia="標楷體" w:hAnsi="標楷體"/>
          <w:spacing w:val="0"/>
          <w:sz w:val="28"/>
        </w:rPr>
        <w:t>)</w:t>
      </w:r>
      <w:r w:rsidRPr="001A1040">
        <w:rPr>
          <w:rFonts w:ascii="標楷體" w:eastAsia="標楷體" w:hAnsi="標楷體" w:hint="eastAsia"/>
          <w:spacing w:val="0"/>
          <w:sz w:val="28"/>
        </w:rPr>
        <w:t>：</w:t>
      </w:r>
    </w:p>
    <w:p w14:paraId="0B29A274" w14:textId="77777777" w:rsidR="00B031DB" w:rsidRPr="001A1040" w:rsidRDefault="00B031DB">
      <w:pPr>
        <w:pStyle w:val="7"/>
        <w:ind w:left="1814" w:hanging="1814"/>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(1)</w:t>
      </w:r>
      <w:r w:rsidRPr="001A1040">
        <w:rPr>
          <w:rFonts w:ascii="標楷體" w:eastAsia="標楷體" w:hAnsi="標楷體" w:hint="eastAsia"/>
          <w:spacing w:val="0"/>
          <w:sz w:val="28"/>
        </w:rPr>
        <w:t>由得標廠商負責一定</w:t>
      </w:r>
      <w:proofErr w:type="gramStart"/>
      <w:r w:rsidRPr="001A1040">
        <w:rPr>
          <w:rFonts w:ascii="標楷體" w:eastAsia="標楷體" w:hAnsi="標楷體" w:hint="eastAsia"/>
          <w:spacing w:val="0"/>
          <w:sz w:val="28"/>
        </w:rPr>
        <w:t>期間，</w:t>
      </w:r>
      <w:proofErr w:type="gramEnd"/>
      <w:r w:rsidRPr="001A1040">
        <w:rPr>
          <w:rFonts w:ascii="標楷體" w:eastAsia="標楷體" w:hAnsi="標楷體" w:hint="eastAsia"/>
          <w:spacing w:val="0"/>
          <w:sz w:val="28"/>
        </w:rPr>
        <w:t>費用計入標價決標</w:t>
      </w:r>
      <w:r w:rsidRPr="001A1040">
        <w:rPr>
          <w:rFonts w:ascii="標楷體" w:eastAsia="標楷體" w:hAnsi="標楷體"/>
          <w:spacing w:val="0"/>
          <w:sz w:val="28"/>
        </w:rPr>
        <w:t>(</w:t>
      </w:r>
      <w:r w:rsidRPr="001A1040">
        <w:rPr>
          <w:rFonts w:ascii="標楷體" w:eastAsia="標楷體" w:hAnsi="標楷體" w:hint="eastAsia"/>
          <w:spacing w:val="0"/>
          <w:sz w:val="28"/>
        </w:rPr>
        <w:t>招標機關敘明其</w:t>
      </w:r>
      <w:proofErr w:type="gramStart"/>
      <w:r w:rsidRPr="001A1040">
        <w:rPr>
          <w:rFonts w:ascii="標楷體" w:eastAsia="標楷體" w:hAnsi="標楷體" w:hint="eastAsia"/>
          <w:spacing w:val="0"/>
          <w:sz w:val="28"/>
        </w:rPr>
        <w:t>期間</w:t>
      </w:r>
      <w:r w:rsidRPr="001A1040">
        <w:rPr>
          <w:rFonts w:ascii="標楷體" w:eastAsia="標楷體" w:hAnsi="標楷體"/>
          <w:spacing w:val="0"/>
          <w:sz w:val="28"/>
        </w:rPr>
        <w:t>)</w:t>
      </w:r>
      <w:proofErr w:type="gramEnd"/>
      <w:r w:rsidRPr="001A1040">
        <w:rPr>
          <w:rFonts w:ascii="標楷體" w:eastAsia="標楷體" w:hAnsi="標楷體" w:hint="eastAsia"/>
          <w:spacing w:val="0"/>
          <w:sz w:val="28"/>
        </w:rPr>
        <w:t>：</w:t>
      </w:r>
    </w:p>
    <w:p w14:paraId="5749EC05"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(2)</w:t>
      </w:r>
      <w:r w:rsidRPr="001A1040">
        <w:rPr>
          <w:rFonts w:ascii="標楷體" w:eastAsia="標楷體" w:hAnsi="標楷體" w:hint="eastAsia"/>
          <w:spacing w:val="0"/>
          <w:sz w:val="28"/>
        </w:rPr>
        <w:t>由機關自行負責。</w:t>
      </w:r>
    </w:p>
    <w:p w14:paraId="49F05847" w14:textId="77777777" w:rsidR="00B031DB" w:rsidRPr="001A1040" w:rsidRDefault="00B031DB">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sz w:val="28"/>
        </w:rPr>
        <w:sym w:font="Wingdings" w:char="F0A8"/>
      </w:r>
      <w:r w:rsidRPr="001A1040">
        <w:rPr>
          <w:rFonts w:ascii="標楷體" w:eastAsia="標楷體" w:hAnsi="標楷體"/>
          <w:spacing w:val="0"/>
          <w:sz w:val="28"/>
        </w:rPr>
        <w:t>(3)</w:t>
      </w:r>
      <w:r w:rsidRPr="001A1040">
        <w:rPr>
          <w:rFonts w:ascii="標楷體" w:eastAsia="標楷體" w:hAnsi="標楷體" w:hint="eastAsia"/>
          <w:spacing w:val="0"/>
          <w:sz w:val="28"/>
        </w:rPr>
        <w:t>另行招標。</w:t>
      </w:r>
    </w:p>
    <w:p w14:paraId="24777B2E"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color w:val="000000"/>
          <w:spacing w:val="0"/>
          <w:sz w:val="28"/>
        </w:rPr>
        <w:t>廠商有下列情形之</w:t>
      </w:r>
      <w:proofErr w:type="gramStart"/>
      <w:r w:rsidRPr="001A1040">
        <w:rPr>
          <w:rFonts w:ascii="標楷體" w:eastAsia="標楷體" w:hAnsi="標楷體" w:hint="eastAsia"/>
          <w:color w:val="000000"/>
          <w:spacing w:val="0"/>
          <w:sz w:val="28"/>
        </w:rPr>
        <w:t>一</w:t>
      </w:r>
      <w:proofErr w:type="gramEnd"/>
      <w:r w:rsidRPr="001A1040">
        <w:rPr>
          <w:rFonts w:ascii="標楷體" w:eastAsia="標楷體" w:hAnsi="標楷體" w:hint="eastAsia"/>
          <w:color w:val="000000"/>
          <w:spacing w:val="0"/>
          <w:sz w:val="28"/>
        </w:rPr>
        <w:t>者，不得參加投標、作為決標對象或分包廠商或協助投標廠商：</w:t>
      </w:r>
    </w:p>
    <w:p w14:paraId="16BD4FF5" w14:textId="77777777" w:rsidR="00B031DB" w:rsidRPr="001A1040" w:rsidRDefault="00B031DB">
      <w:pPr>
        <w:spacing w:line="360" w:lineRule="exact"/>
        <w:ind w:left="1616" w:hanging="482"/>
        <w:jc w:val="both"/>
        <w:rPr>
          <w:rFonts w:ascii="標楷體" w:eastAsia="標楷體" w:hAnsi="標楷體"/>
          <w:color w:val="000000"/>
          <w:sz w:val="28"/>
        </w:rPr>
      </w:pPr>
      <w:r w:rsidRPr="001A1040">
        <w:rPr>
          <w:rFonts w:ascii="標楷體" w:eastAsia="標楷體" w:hAnsi="標楷體"/>
          <w:color w:val="000000"/>
          <w:sz w:val="28"/>
        </w:rPr>
        <w:t>(</w:t>
      </w:r>
      <w:proofErr w:type="gramStart"/>
      <w:r w:rsidRPr="001A1040">
        <w:rPr>
          <w:rFonts w:ascii="標楷體" w:eastAsia="標楷體" w:hAnsi="標楷體" w:hint="eastAsia"/>
          <w:color w:val="000000"/>
          <w:sz w:val="28"/>
        </w:rPr>
        <w:t>一</w:t>
      </w:r>
      <w:proofErr w:type="gramEnd"/>
      <w:r w:rsidRPr="001A1040">
        <w:rPr>
          <w:rFonts w:ascii="標楷體" w:eastAsia="標楷體" w:hAnsi="標楷體"/>
          <w:color w:val="000000"/>
          <w:sz w:val="28"/>
        </w:rPr>
        <w:t>)</w:t>
      </w:r>
      <w:r w:rsidRPr="001A1040">
        <w:rPr>
          <w:rFonts w:ascii="標楷體" w:eastAsia="標楷體" w:hAnsi="標楷體" w:hint="eastAsia"/>
          <w:color w:val="000000"/>
          <w:sz w:val="28"/>
        </w:rPr>
        <w:t>提供規劃、設計服務之廠商，於依該規劃、設計結果辦理之採購。</w:t>
      </w:r>
    </w:p>
    <w:p w14:paraId="77B11EFA" w14:textId="77777777" w:rsidR="00B031DB" w:rsidRPr="001A1040" w:rsidRDefault="00B031DB">
      <w:pPr>
        <w:spacing w:line="360" w:lineRule="exact"/>
        <w:ind w:left="1616" w:hanging="482"/>
        <w:jc w:val="both"/>
        <w:rPr>
          <w:rFonts w:ascii="標楷體" w:eastAsia="標楷體" w:hAnsi="標楷體"/>
          <w:color w:val="000000"/>
          <w:sz w:val="28"/>
        </w:rPr>
      </w:pPr>
      <w:r w:rsidRPr="001A1040">
        <w:rPr>
          <w:rFonts w:ascii="標楷體" w:eastAsia="標楷體" w:hAnsi="標楷體"/>
          <w:color w:val="000000"/>
          <w:sz w:val="28"/>
        </w:rPr>
        <w:t>(</w:t>
      </w:r>
      <w:r w:rsidRPr="001A1040">
        <w:rPr>
          <w:rFonts w:ascii="標楷體" w:eastAsia="標楷體" w:hAnsi="標楷體" w:hint="eastAsia"/>
          <w:color w:val="000000"/>
          <w:sz w:val="28"/>
        </w:rPr>
        <w:t>二</w:t>
      </w:r>
      <w:r w:rsidRPr="001A1040">
        <w:rPr>
          <w:rFonts w:ascii="標楷體" w:eastAsia="標楷體" w:hAnsi="標楷體"/>
          <w:color w:val="000000"/>
          <w:sz w:val="28"/>
        </w:rPr>
        <w:t>)</w:t>
      </w:r>
      <w:proofErr w:type="gramStart"/>
      <w:r w:rsidRPr="001A1040">
        <w:rPr>
          <w:rFonts w:ascii="標楷體" w:eastAsia="標楷體" w:hAnsi="標楷體" w:hint="eastAsia"/>
          <w:color w:val="000000"/>
          <w:sz w:val="28"/>
        </w:rPr>
        <w:t>代擬招標</w:t>
      </w:r>
      <w:proofErr w:type="gramEnd"/>
      <w:r w:rsidRPr="001A1040">
        <w:rPr>
          <w:rFonts w:ascii="標楷體" w:eastAsia="標楷體" w:hAnsi="標楷體" w:hint="eastAsia"/>
          <w:color w:val="000000"/>
          <w:sz w:val="28"/>
        </w:rPr>
        <w:t>文件之廠商，於依該招標文件辦理之採購。</w:t>
      </w:r>
    </w:p>
    <w:p w14:paraId="60FE46C4" w14:textId="77777777" w:rsidR="00B031DB" w:rsidRPr="001A1040" w:rsidRDefault="00B031DB">
      <w:pPr>
        <w:spacing w:line="360" w:lineRule="exact"/>
        <w:ind w:left="1616" w:hanging="482"/>
        <w:jc w:val="both"/>
        <w:rPr>
          <w:rFonts w:ascii="標楷體" w:eastAsia="標楷體" w:hAnsi="標楷體"/>
          <w:color w:val="000000"/>
          <w:sz w:val="28"/>
        </w:rPr>
      </w:pPr>
      <w:r w:rsidRPr="001A1040">
        <w:rPr>
          <w:rFonts w:ascii="標楷體" w:eastAsia="標楷體" w:hAnsi="標楷體"/>
          <w:color w:val="000000"/>
          <w:sz w:val="28"/>
        </w:rPr>
        <w:t>(</w:t>
      </w:r>
      <w:r w:rsidRPr="001A1040">
        <w:rPr>
          <w:rFonts w:ascii="標楷體" w:eastAsia="標楷體" w:hAnsi="標楷體" w:hint="eastAsia"/>
          <w:color w:val="000000"/>
          <w:sz w:val="28"/>
        </w:rPr>
        <w:t>三</w:t>
      </w:r>
      <w:r w:rsidRPr="001A1040">
        <w:rPr>
          <w:rFonts w:ascii="標楷體" w:eastAsia="標楷體" w:hAnsi="標楷體"/>
          <w:color w:val="000000"/>
          <w:sz w:val="28"/>
        </w:rPr>
        <w:t>)</w:t>
      </w:r>
      <w:r w:rsidRPr="001A1040">
        <w:rPr>
          <w:rFonts w:ascii="標楷體" w:eastAsia="標楷體" w:hAnsi="標楷體" w:hint="eastAsia"/>
          <w:color w:val="000000"/>
          <w:sz w:val="28"/>
        </w:rPr>
        <w:t>提供審標服務之廠商，於該服務有關之採購。</w:t>
      </w:r>
    </w:p>
    <w:p w14:paraId="15EDC76A" w14:textId="77777777" w:rsidR="00B031DB" w:rsidRPr="001A1040" w:rsidRDefault="00B031DB">
      <w:pPr>
        <w:pStyle w:val="a7"/>
        <w:spacing w:line="360" w:lineRule="exact"/>
        <w:ind w:left="1616" w:hanging="482"/>
        <w:rPr>
          <w:rFonts w:hAnsi="標楷體"/>
          <w:sz w:val="28"/>
        </w:rPr>
      </w:pPr>
      <w:r w:rsidRPr="001A1040">
        <w:rPr>
          <w:rFonts w:hAnsi="標楷體"/>
          <w:sz w:val="28"/>
        </w:rPr>
        <w:t>(</w:t>
      </w:r>
      <w:r w:rsidRPr="001A1040">
        <w:rPr>
          <w:rFonts w:hAnsi="標楷體" w:hint="eastAsia"/>
          <w:sz w:val="28"/>
        </w:rPr>
        <w:t>四</w:t>
      </w:r>
      <w:r w:rsidRPr="001A1040">
        <w:rPr>
          <w:rFonts w:hAnsi="標楷體"/>
          <w:sz w:val="28"/>
        </w:rPr>
        <w:t>)</w:t>
      </w:r>
      <w:r w:rsidRPr="001A1040">
        <w:rPr>
          <w:rFonts w:hAnsi="標楷體" w:hint="eastAsia"/>
          <w:sz w:val="28"/>
        </w:rPr>
        <w:t>因履行機關契約而知悉其他廠商無法知悉或應秘密之資訊之廠商，於使用該等資訊有利於該廠商得標之採購。</w:t>
      </w:r>
    </w:p>
    <w:p w14:paraId="5E07EACC" w14:textId="77777777" w:rsidR="00B031DB" w:rsidRPr="001A1040" w:rsidRDefault="00B031DB">
      <w:pPr>
        <w:pStyle w:val="7"/>
        <w:ind w:left="1616" w:hanging="482"/>
        <w:jc w:val="both"/>
        <w:textDirection w:val="lrTbV"/>
        <w:rPr>
          <w:rFonts w:ascii="標楷體" w:eastAsia="標楷體" w:hAnsi="標楷體"/>
          <w:spacing w:val="0"/>
          <w:sz w:val="28"/>
        </w:rPr>
      </w:pPr>
      <w:r w:rsidRPr="001A1040">
        <w:rPr>
          <w:rFonts w:ascii="標楷體" w:eastAsia="標楷體" w:hAnsi="標楷體"/>
          <w:color w:val="000000"/>
          <w:sz w:val="28"/>
        </w:rPr>
        <w:t>(</w:t>
      </w:r>
      <w:r w:rsidRPr="001A1040">
        <w:rPr>
          <w:rFonts w:ascii="標楷體" w:eastAsia="標楷體" w:hAnsi="標楷體" w:hint="eastAsia"/>
          <w:color w:val="000000"/>
          <w:sz w:val="28"/>
        </w:rPr>
        <w:t>五</w:t>
      </w:r>
      <w:r w:rsidRPr="001A1040">
        <w:rPr>
          <w:rFonts w:ascii="標楷體" w:eastAsia="標楷體" w:hAnsi="標楷體"/>
          <w:color w:val="000000"/>
          <w:sz w:val="28"/>
        </w:rPr>
        <w:t>)</w:t>
      </w:r>
      <w:r w:rsidRPr="001A1040">
        <w:rPr>
          <w:rFonts w:ascii="標楷體" w:eastAsia="標楷體" w:hAnsi="標楷體" w:hint="eastAsia"/>
          <w:color w:val="000000"/>
          <w:sz w:val="28"/>
        </w:rPr>
        <w:t>提供專案管理服務之廠商，於該服務有關之採購。</w:t>
      </w:r>
    </w:p>
    <w:p w14:paraId="70C78446" w14:textId="156BA06F" w:rsidR="00896CBA" w:rsidRPr="001A1040" w:rsidRDefault="00896CBA" w:rsidP="001E30B2">
      <w:pPr>
        <w:pStyle w:val="7"/>
        <w:ind w:leftChars="450" w:left="1318" w:hangingChars="85" w:hanging="238"/>
        <w:jc w:val="both"/>
        <w:textDirection w:val="lrTbV"/>
        <w:rPr>
          <w:rFonts w:ascii="標楷體" w:eastAsia="標楷體" w:hAnsi="標楷體"/>
          <w:spacing w:val="0"/>
          <w:sz w:val="28"/>
        </w:rPr>
      </w:pPr>
      <w:r w:rsidRPr="001A1040">
        <w:rPr>
          <w:rFonts w:ascii="標楷體" w:eastAsia="標楷體" w:hAnsi="標楷體" w:hint="eastAsia"/>
          <w:color w:val="000000"/>
          <w:spacing w:val="0"/>
          <w:sz w:val="28"/>
        </w:rPr>
        <w:t>□前項第</w:t>
      </w:r>
      <w:r w:rsidRPr="001A1040">
        <w:rPr>
          <w:rFonts w:ascii="標楷體" w:eastAsia="標楷體" w:hAnsi="標楷體"/>
          <w:color w:val="000000"/>
          <w:spacing w:val="0"/>
          <w:sz w:val="28"/>
        </w:rPr>
        <w:t>1</w:t>
      </w:r>
      <w:r w:rsidRPr="001A1040">
        <w:rPr>
          <w:rFonts w:ascii="標楷體" w:eastAsia="標楷體" w:hAnsi="標楷體" w:hint="eastAsia"/>
          <w:color w:val="000000"/>
          <w:spacing w:val="0"/>
          <w:sz w:val="28"/>
        </w:rPr>
        <w:t>款及第</w:t>
      </w:r>
      <w:r w:rsidRPr="001A1040">
        <w:rPr>
          <w:rFonts w:ascii="標楷體" w:eastAsia="標楷體" w:hAnsi="標楷體"/>
          <w:color w:val="000000"/>
          <w:spacing w:val="0"/>
          <w:sz w:val="28"/>
        </w:rPr>
        <w:t>2</w:t>
      </w:r>
      <w:r w:rsidRPr="001A1040">
        <w:rPr>
          <w:rFonts w:ascii="標楷體" w:eastAsia="標楷體" w:hAnsi="標楷體" w:hint="eastAsia"/>
          <w:color w:val="000000"/>
          <w:spacing w:val="0"/>
          <w:sz w:val="28"/>
        </w:rPr>
        <w:t>款之情形，於無利益衝突或無不公平競爭之虞，經機關同意者</w:t>
      </w:r>
      <w:r w:rsidRPr="001A1040">
        <w:rPr>
          <w:rFonts w:ascii="標楷體" w:eastAsia="標楷體" w:hAnsi="標楷體" w:hint="eastAsia"/>
          <w:b/>
          <w:color w:val="000000"/>
          <w:spacing w:val="0"/>
          <w:sz w:val="28"/>
        </w:rPr>
        <w:t>（本項未勾選者，表示機關不同意）</w:t>
      </w:r>
      <w:r w:rsidRPr="001A1040">
        <w:rPr>
          <w:rFonts w:ascii="標楷體" w:eastAsia="標楷體" w:hAnsi="標楷體" w:hint="eastAsia"/>
          <w:color w:val="000000"/>
          <w:spacing w:val="0"/>
          <w:sz w:val="28"/>
        </w:rPr>
        <w:t>，得不適用於後續辦理之採購。上述無利益衝突或無不公平競爭之虞之情形，於第</w:t>
      </w:r>
      <w:r w:rsidRPr="001A1040">
        <w:rPr>
          <w:rFonts w:ascii="標楷體" w:eastAsia="標楷體" w:hAnsi="標楷體"/>
          <w:color w:val="000000"/>
          <w:spacing w:val="0"/>
          <w:sz w:val="28"/>
        </w:rPr>
        <w:t>1</w:t>
      </w:r>
      <w:r w:rsidRPr="001A1040">
        <w:rPr>
          <w:rFonts w:ascii="標楷體" w:eastAsia="標楷體" w:hAnsi="標楷體" w:hint="eastAsia"/>
          <w:color w:val="000000"/>
          <w:spacing w:val="0"/>
          <w:sz w:val="28"/>
        </w:rPr>
        <w:t>款指前階段規劃或設計服務之成果一併於招標文件公開，且經機關認為參與前階段作業之廠商無競爭優勢者。</w:t>
      </w:r>
    </w:p>
    <w:p w14:paraId="312A6E69" w14:textId="77777777" w:rsidR="00340689" w:rsidRPr="001A1040" w:rsidRDefault="00340689" w:rsidP="00340689">
      <w:pPr>
        <w:pStyle w:val="7"/>
        <w:numPr>
          <w:ilvl w:val="0"/>
          <w:numId w:val="1"/>
          <w:numberingChange w:id="217" w:author="企劃處三科-陳瀅湘(shiang)" w:date="2025-12-12T16:30:00Z" w:original="%1:79:35:、"/>
        </w:numPr>
        <w:ind w:left="1134" w:hanging="1134"/>
        <w:jc w:val="both"/>
        <w:textDirection w:val="lrTbV"/>
        <w:rPr>
          <w:rFonts w:ascii="標楷體" w:eastAsia="標楷體" w:hAnsi="標楷體"/>
          <w:color w:val="000000"/>
          <w:spacing w:val="0"/>
          <w:sz w:val="28"/>
        </w:rPr>
      </w:pPr>
      <w:r w:rsidRPr="001A1040">
        <w:rPr>
          <w:rFonts w:ascii="標楷體" w:eastAsia="標楷體" w:hAnsi="標楷體" w:hint="eastAsia"/>
          <w:color w:val="000000"/>
          <w:spacing w:val="0"/>
          <w:sz w:val="28"/>
        </w:rPr>
        <w:t>全份招標文件包括：</w:t>
      </w:r>
      <w:proofErr w:type="gramStart"/>
      <w:r w:rsidRPr="001A1040">
        <w:rPr>
          <w:rFonts w:ascii="標楷體" w:eastAsia="標楷體" w:hAnsi="標楷體" w:hint="eastAsia"/>
          <w:color w:val="000000"/>
          <w:spacing w:val="0"/>
          <w:sz w:val="28"/>
        </w:rPr>
        <w:t>（</w:t>
      </w:r>
      <w:proofErr w:type="gramEnd"/>
      <w:r w:rsidRPr="001A1040">
        <w:rPr>
          <w:rFonts w:ascii="標楷體" w:eastAsia="標楷體" w:hAnsi="標楷體" w:hint="eastAsia"/>
          <w:color w:val="000000"/>
          <w:spacing w:val="0"/>
          <w:sz w:val="28"/>
        </w:rPr>
        <w:t>可複選；刊登於政府電子採購網之本案招標公告為招標文件之一部分，</w:t>
      </w:r>
      <w:proofErr w:type="gramStart"/>
      <w:r w:rsidRPr="001A1040">
        <w:rPr>
          <w:rFonts w:ascii="標楷體" w:eastAsia="標楷體" w:hAnsi="標楷體" w:hint="eastAsia"/>
          <w:color w:val="000000"/>
          <w:spacing w:val="0"/>
          <w:sz w:val="28"/>
        </w:rPr>
        <w:t>不</w:t>
      </w:r>
      <w:proofErr w:type="gramEnd"/>
      <w:r w:rsidRPr="001A1040">
        <w:rPr>
          <w:rFonts w:ascii="標楷體" w:eastAsia="標楷體" w:hAnsi="標楷體" w:hint="eastAsia"/>
          <w:color w:val="000000"/>
          <w:spacing w:val="0"/>
          <w:sz w:val="28"/>
        </w:rPr>
        <w:t>另檢附</w:t>
      </w:r>
      <w:proofErr w:type="gramStart"/>
      <w:r w:rsidRPr="001A1040">
        <w:rPr>
          <w:rFonts w:ascii="標楷體" w:eastAsia="標楷體" w:hAnsi="標楷體" w:hint="eastAsia"/>
          <w:color w:val="000000"/>
          <w:spacing w:val="0"/>
          <w:sz w:val="28"/>
        </w:rPr>
        <w:t>）</w:t>
      </w:r>
      <w:proofErr w:type="gramEnd"/>
    </w:p>
    <w:p w14:paraId="43DA8B16" w14:textId="26D9A0EC" w:rsidR="00340689" w:rsidRPr="001A1040" w:rsidRDefault="00340689" w:rsidP="00340689">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A351D3" w:rsidRPr="001A1040">
        <w:rPr>
          <w:rFonts w:ascii="標楷體" w:eastAsia="標楷體" w:hAnsi="標楷體"/>
          <w:b/>
          <w:color w:val="FF0000"/>
          <w:spacing w:val="0"/>
          <w:sz w:val="28"/>
        </w:rPr>
        <w:sym w:font="Wingdings 2" w:char="F052"/>
      </w:r>
      <w:r w:rsidR="00A351D3" w:rsidRPr="001A1040">
        <w:rPr>
          <w:rFonts w:ascii="標楷體" w:eastAsia="標楷體" w:hAnsi="標楷體"/>
          <w:spacing w:val="0"/>
          <w:sz w:val="28"/>
        </w:rPr>
        <w:t xml:space="preserve"> </w:t>
      </w:r>
      <w:r w:rsidR="00B031DB" w:rsidRPr="001A1040">
        <w:rPr>
          <w:rFonts w:ascii="標楷體" w:eastAsia="標楷體" w:hAnsi="標楷體"/>
          <w:spacing w:val="0"/>
          <w:sz w:val="28"/>
        </w:rPr>
        <w:t>(</w:t>
      </w:r>
      <w:r w:rsidRPr="001A1040">
        <w:rPr>
          <w:rFonts w:ascii="標楷體" w:eastAsia="標楷體" w:hAnsi="標楷體"/>
          <w:spacing w:val="0"/>
          <w:sz w:val="28"/>
        </w:rPr>
        <w:t>1)</w:t>
      </w:r>
      <w:r w:rsidRPr="001A1040">
        <w:rPr>
          <w:rFonts w:ascii="標楷體" w:eastAsia="標楷體" w:hAnsi="標楷體" w:hint="eastAsia"/>
          <w:sz w:val="28"/>
        </w:rPr>
        <w:t>招標投標及契約文件</w:t>
      </w:r>
      <w:r w:rsidRPr="001A1040">
        <w:rPr>
          <w:rFonts w:ascii="標楷體" w:eastAsia="標楷體" w:hAnsi="標楷體" w:hint="eastAsia"/>
          <w:spacing w:val="0"/>
          <w:sz w:val="28"/>
        </w:rPr>
        <w:t>。</w:t>
      </w:r>
    </w:p>
    <w:p w14:paraId="321695C6" w14:textId="2B126AA7" w:rsidR="00340689" w:rsidRPr="001A1040" w:rsidRDefault="00340689" w:rsidP="00340689">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A351D3" w:rsidRPr="001A1040">
        <w:rPr>
          <w:rFonts w:ascii="標楷體" w:eastAsia="標楷體" w:hAnsi="標楷體"/>
          <w:b/>
          <w:color w:val="FF0000"/>
          <w:spacing w:val="0"/>
          <w:sz w:val="28"/>
        </w:rPr>
        <w:sym w:font="Wingdings 2" w:char="F052"/>
      </w:r>
      <w:r w:rsidR="00A351D3" w:rsidRPr="001A1040">
        <w:rPr>
          <w:rFonts w:ascii="標楷體" w:eastAsia="標楷體" w:hAnsi="標楷體"/>
          <w:spacing w:val="0"/>
          <w:sz w:val="28"/>
        </w:rPr>
        <w:t xml:space="preserve"> </w:t>
      </w:r>
      <w:r w:rsidR="00B031DB" w:rsidRPr="001A1040">
        <w:rPr>
          <w:rFonts w:ascii="標楷體" w:eastAsia="標楷體" w:hAnsi="標楷體"/>
          <w:spacing w:val="0"/>
          <w:sz w:val="28"/>
        </w:rPr>
        <w:t>(</w:t>
      </w:r>
      <w:r w:rsidRPr="001A1040">
        <w:rPr>
          <w:rFonts w:ascii="標楷體" w:eastAsia="標楷體" w:hAnsi="標楷體"/>
          <w:spacing w:val="0"/>
          <w:sz w:val="28"/>
        </w:rPr>
        <w:t>2)</w:t>
      </w:r>
      <w:r w:rsidRPr="001A1040">
        <w:rPr>
          <w:rFonts w:ascii="標楷體" w:eastAsia="標楷體" w:hAnsi="標楷體" w:hint="eastAsia"/>
          <w:spacing w:val="0"/>
          <w:sz w:val="28"/>
        </w:rPr>
        <w:t>投標須知。</w:t>
      </w:r>
    </w:p>
    <w:p w14:paraId="277C8B0C" w14:textId="12F193E8" w:rsidR="00340689" w:rsidRPr="001A1040" w:rsidRDefault="00340689" w:rsidP="00340689">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A351D3" w:rsidRPr="001A1040">
        <w:rPr>
          <w:rFonts w:ascii="標楷體" w:eastAsia="標楷體" w:hAnsi="標楷體"/>
          <w:b/>
          <w:color w:val="FF0000"/>
          <w:spacing w:val="0"/>
          <w:sz w:val="28"/>
        </w:rPr>
        <w:sym w:font="Wingdings 2" w:char="F052"/>
      </w:r>
      <w:r w:rsidR="00A351D3" w:rsidRPr="001A1040">
        <w:rPr>
          <w:rFonts w:ascii="標楷體" w:eastAsia="標楷體" w:hAnsi="標楷體"/>
          <w:spacing w:val="0"/>
          <w:sz w:val="28"/>
        </w:rPr>
        <w:t xml:space="preserve"> </w:t>
      </w:r>
      <w:r w:rsidR="00B031DB" w:rsidRPr="001A1040">
        <w:rPr>
          <w:rFonts w:ascii="標楷體" w:eastAsia="標楷體" w:hAnsi="標楷體"/>
          <w:spacing w:val="0"/>
          <w:sz w:val="28"/>
        </w:rPr>
        <w:t>(</w:t>
      </w:r>
      <w:r w:rsidRPr="001A1040">
        <w:rPr>
          <w:rFonts w:ascii="標楷體" w:eastAsia="標楷體" w:hAnsi="標楷體"/>
          <w:spacing w:val="0"/>
          <w:sz w:val="28"/>
        </w:rPr>
        <w:t>3)</w:t>
      </w:r>
      <w:r w:rsidRPr="001A1040">
        <w:rPr>
          <w:rFonts w:ascii="標楷體" w:eastAsia="標楷體" w:hAnsi="標楷體" w:hint="eastAsia"/>
          <w:sz w:val="28"/>
        </w:rPr>
        <w:t>投標標價清單</w:t>
      </w:r>
      <w:r w:rsidRPr="001A1040">
        <w:rPr>
          <w:rFonts w:ascii="標楷體" w:eastAsia="標楷體" w:hAnsi="標楷體" w:hint="eastAsia"/>
          <w:spacing w:val="0"/>
          <w:sz w:val="28"/>
        </w:rPr>
        <w:t>。</w:t>
      </w:r>
    </w:p>
    <w:p w14:paraId="6FEF1516" w14:textId="6F6D7151" w:rsidR="00340689" w:rsidRPr="001A1040" w:rsidRDefault="00340689" w:rsidP="00340689">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A351D3" w:rsidRPr="001A1040">
        <w:rPr>
          <w:rFonts w:ascii="標楷體" w:eastAsia="標楷體" w:hAnsi="標楷體"/>
          <w:b/>
          <w:color w:val="FF0000"/>
          <w:spacing w:val="0"/>
          <w:sz w:val="28"/>
        </w:rPr>
        <w:sym w:font="Wingdings 2" w:char="F052"/>
      </w:r>
      <w:r w:rsidR="00A351D3" w:rsidRPr="001A1040">
        <w:rPr>
          <w:rFonts w:ascii="標楷體" w:eastAsia="標楷體" w:hAnsi="標楷體"/>
          <w:spacing w:val="0"/>
          <w:sz w:val="28"/>
        </w:rPr>
        <w:t xml:space="preserve"> </w:t>
      </w:r>
      <w:r w:rsidR="00B031DB" w:rsidRPr="001A1040">
        <w:rPr>
          <w:rFonts w:ascii="標楷體" w:eastAsia="標楷體" w:hAnsi="標楷體"/>
          <w:spacing w:val="0"/>
          <w:sz w:val="28"/>
        </w:rPr>
        <w:t>(</w:t>
      </w:r>
      <w:r w:rsidRPr="001A1040">
        <w:rPr>
          <w:rFonts w:ascii="標楷體" w:eastAsia="標楷體" w:hAnsi="標楷體"/>
          <w:spacing w:val="0"/>
          <w:sz w:val="28"/>
        </w:rPr>
        <w:t>4)</w:t>
      </w:r>
      <w:r w:rsidRPr="001A1040">
        <w:rPr>
          <w:rFonts w:ascii="標楷體" w:eastAsia="標楷體" w:hAnsi="標楷體" w:hint="eastAsia"/>
          <w:sz w:val="28"/>
        </w:rPr>
        <w:t>投標廠商聲明書</w:t>
      </w:r>
      <w:r w:rsidRPr="001A1040">
        <w:rPr>
          <w:rFonts w:ascii="標楷體" w:eastAsia="標楷體" w:hAnsi="標楷體" w:hint="eastAsia"/>
          <w:spacing w:val="0"/>
          <w:sz w:val="28"/>
        </w:rPr>
        <w:t>。</w:t>
      </w:r>
    </w:p>
    <w:p w14:paraId="4208E301" w14:textId="432A4C65" w:rsidR="00340689" w:rsidRPr="001A1040" w:rsidRDefault="00340689" w:rsidP="00340689">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00A351D3" w:rsidRPr="001A1040">
        <w:rPr>
          <w:rFonts w:ascii="標楷體" w:eastAsia="標楷體" w:hAnsi="標楷體"/>
          <w:b/>
          <w:color w:val="FF0000"/>
          <w:spacing w:val="0"/>
          <w:sz w:val="28"/>
        </w:rPr>
        <w:sym w:font="Wingdings 2" w:char="F052"/>
      </w:r>
      <w:r w:rsidR="00A351D3" w:rsidRPr="001A1040">
        <w:rPr>
          <w:rFonts w:ascii="標楷體" w:eastAsia="標楷體" w:hAnsi="標楷體"/>
          <w:spacing w:val="0"/>
          <w:sz w:val="28"/>
        </w:rPr>
        <w:t xml:space="preserve"> </w:t>
      </w:r>
      <w:r w:rsidR="00B031DB" w:rsidRPr="001A1040">
        <w:rPr>
          <w:rFonts w:ascii="標楷體" w:eastAsia="標楷體" w:hAnsi="標楷體"/>
          <w:spacing w:val="0"/>
          <w:sz w:val="28"/>
        </w:rPr>
        <w:t>(</w:t>
      </w:r>
      <w:r w:rsidRPr="001A1040">
        <w:rPr>
          <w:rFonts w:ascii="標楷體" w:eastAsia="標楷體" w:hAnsi="標楷體"/>
          <w:spacing w:val="0"/>
          <w:sz w:val="28"/>
        </w:rPr>
        <w:t>5)</w:t>
      </w:r>
      <w:r w:rsidRPr="001A1040">
        <w:rPr>
          <w:rFonts w:ascii="標楷體" w:eastAsia="標楷體" w:hAnsi="標楷體" w:hint="eastAsia"/>
          <w:spacing w:val="0"/>
          <w:sz w:val="28"/>
        </w:rPr>
        <w:t>契約條款。</w:t>
      </w:r>
    </w:p>
    <w:p w14:paraId="02F8F6BD" w14:textId="77777777" w:rsidR="00CB0B1F" w:rsidRPr="001A1040" w:rsidRDefault="00CB0B1F" w:rsidP="003D2A3E">
      <w:pPr>
        <w:pStyle w:val="7"/>
        <w:ind w:leftChars="467" w:left="2479" w:hangingChars="441" w:hanging="1358"/>
        <w:jc w:val="both"/>
        <w:rPr>
          <w:rFonts w:ascii="標楷體" w:eastAsia="標楷體" w:hAnsi="標楷體"/>
          <w:spacing w:val="0"/>
          <w:sz w:val="28"/>
        </w:rPr>
      </w:pPr>
      <w:proofErr w:type="gramStart"/>
      <w:r w:rsidRPr="001A1040">
        <w:rPr>
          <w:rFonts w:ascii="標楷體" w:eastAsia="標楷體" w:hAnsi="標楷體" w:hint="eastAsia"/>
          <w:color w:val="FF0000"/>
          <w:sz w:val="28"/>
          <w:u w:val="single"/>
        </w:rPr>
        <w:t>█</w:t>
      </w:r>
      <w:proofErr w:type="gramEnd"/>
      <w:r w:rsidRPr="001A1040">
        <w:rPr>
          <w:rFonts w:ascii="標楷體" w:eastAsia="標楷體" w:hAnsi="標楷體" w:hint="eastAsia"/>
          <w:color w:val="FF0000"/>
          <w:sz w:val="28"/>
        </w:rPr>
        <w:t>採購契約範本附記條款特別聲明。</w:t>
      </w:r>
    </w:p>
    <w:p w14:paraId="69F97A7F" w14:textId="2197D70D" w:rsidR="00340689" w:rsidRPr="001A1040" w:rsidRDefault="001F2389" w:rsidP="00340689">
      <w:pPr>
        <w:pStyle w:val="7"/>
        <w:ind w:left="0" w:firstLine="0"/>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cs="Wingdings"/>
          <w:sz w:val="28"/>
        </w:rPr>
        <w:t></w:t>
      </w:r>
      <w:r w:rsidRPr="001A1040">
        <w:rPr>
          <w:rFonts w:ascii="標楷體" w:eastAsia="標楷體" w:hAnsi="標楷體"/>
          <w:spacing w:val="0"/>
          <w:sz w:val="28"/>
        </w:rPr>
        <w:t>(</w:t>
      </w:r>
      <w:r w:rsidR="00340689" w:rsidRPr="001A1040">
        <w:rPr>
          <w:rFonts w:ascii="標楷體" w:eastAsia="標楷體" w:hAnsi="標楷體"/>
          <w:spacing w:val="0"/>
          <w:sz w:val="28"/>
        </w:rPr>
        <w:t>6)</w:t>
      </w:r>
      <w:r w:rsidR="00340689" w:rsidRPr="001A1040">
        <w:rPr>
          <w:rFonts w:ascii="標楷體" w:eastAsia="標楷體" w:hAnsi="標楷體" w:hint="eastAsia"/>
          <w:spacing w:val="0"/>
          <w:sz w:val="28"/>
        </w:rPr>
        <w:t>招標規範。</w:t>
      </w:r>
    </w:p>
    <w:p w14:paraId="22DD51E0" w14:textId="692F52C9" w:rsidR="00340689" w:rsidRPr="001A1040" w:rsidRDefault="00340689" w:rsidP="001E30B2">
      <w:pPr>
        <w:pStyle w:val="7"/>
        <w:ind w:left="1798" w:hangingChars="642" w:hanging="1798"/>
        <w:jc w:val="both"/>
        <w:textDirection w:val="lrTbV"/>
        <w:rPr>
          <w:rFonts w:ascii="標楷體" w:eastAsia="標楷體" w:hAnsi="標楷體"/>
          <w:spacing w:val="0"/>
          <w:sz w:val="28"/>
        </w:rPr>
      </w:pPr>
      <w:r w:rsidRPr="001A1040">
        <w:rPr>
          <w:rFonts w:ascii="標楷體" w:eastAsia="標楷體" w:hAnsi="標楷體"/>
          <w:spacing w:val="0"/>
          <w:sz w:val="28"/>
        </w:rPr>
        <w:t xml:space="preserve">        </w:t>
      </w:r>
      <w:r w:rsidRPr="001A1040">
        <w:rPr>
          <w:rFonts w:ascii="標楷體" w:eastAsia="標楷體" w:hAnsi="標楷體" w:hint="eastAsia"/>
          <w:sz w:val="28"/>
        </w:rPr>
        <w:sym w:font="Wingdings" w:char="F0A8"/>
      </w:r>
      <w:r w:rsidRPr="001A1040">
        <w:rPr>
          <w:rFonts w:ascii="標楷體" w:eastAsia="標楷體" w:hAnsi="標楷體"/>
          <w:spacing w:val="0"/>
          <w:sz w:val="28"/>
        </w:rPr>
        <w:t>(7)「廠商參與</w:t>
      </w:r>
      <w:r w:rsidRPr="001A1040">
        <w:rPr>
          <w:rFonts w:ascii="標楷體" w:eastAsia="標楷體" w:hAnsi="標楷體" w:hint="eastAsia"/>
          <w:spacing w:val="0"/>
          <w:sz w:val="28"/>
        </w:rPr>
        <w:t>政府採購</w:t>
      </w:r>
      <w:r w:rsidRPr="001A1040">
        <w:rPr>
          <w:rFonts w:ascii="標楷體" w:eastAsia="標楷體" w:hAnsi="標楷體"/>
          <w:spacing w:val="0"/>
          <w:sz w:val="28"/>
        </w:rPr>
        <w:t>可能涉及之法律責任」及廠商切結書：</w:t>
      </w:r>
    </w:p>
    <w:p w14:paraId="1F9ABBE5" w14:textId="5787CBD9" w:rsidR="00340689" w:rsidRPr="001A1040" w:rsidRDefault="00340689" w:rsidP="001E30B2">
      <w:pPr>
        <w:pStyle w:val="7"/>
        <w:ind w:leftChars="600" w:left="1796" w:hangingChars="127" w:hanging="356"/>
        <w:jc w:val="both"/>
        <w:textDirection w:val="lrTbV"/>
        <w:rPr>
          <w:rFonts w:ascii="標楷體" w:eastAsia="標楷體" w:hAnsi="標楷體"/>
          <w:spacing w:val="0"/>
          <w:sz w:val="28"/>
        </w:rPr>
      </w:pPr>
      <w:r w:rsidRPr="001A1040">
        <w:rPr>
          <w:rFonts w:ascii="標楷體" w:eastAsia="標楷體" w:hAnsi="標楷體" w:hint="eastAsia"/>
          <w:sz w:val="28"/>
        </w:rPr>
        <w:sym w:font="Wingdings" w:char="F0A8"/>
      </w:r>
      <w:r w:rsidRPr="001A1040">
        <w:rPr>
          <w:rFonts w:ascii="標楷體" w:eastAsia="標楷體" w:hAnsi="標楷體" w:hint="eastAsia"/>
          <w:spacing w:val="0"/>
          <w:sz w:val="28"/>
        </w:rPr>
        <w:t>切結書</w:t>
      </w:r>
      <w:r w:rsidRPr="001A1040">
        <w:rPr>
          <w:rFonts w:ascii="標楷體" w:eastAsia="標楷體" w:hAnsi="標楷體"/>
          <w:spacing w:val="0"/>
          <w:sz w:val="28"/>
        </w:rPr>
        <w:t>1</w:t>
      </w:r>
    </w:p>
    <w:p w14:paraId="0E26F88A" w14:textId="0FA43414" w:rsidR="00340689" w:rsidRPr="001A1040" w:rsidRDefault="00340689" w:rsidP="001E30B2">
      <w:pPr>
        <w:pStyle w:val="7"/>
        <w:ind w:leftChars="600" w:left="1796" w:hangingChars="127" w:hanging="356"/>
        <w:jc w:val="both"/>
        <w:textDirection w:val="lrTbV"/>
        <w:rPr>
          <w:rFonts w:ascii="標楷體" w:eastAsia="標楷體" w:hAnsi="標楷體"/>
          <w:spacing w:val="0"/>
          <w:sz w:val="28"/>
        </w:rPr>
      </w:pPr>
      <w:r w:rsidRPr="001A1040">
        <w:rPr>
          <w:rFonts w:ascii="標楷體" w:eastAsia="標楷體" w:hAnsi="標楷體" w:hint="eastAsia"/>
          <w:sz w:val="28"/>
        </w:rPr>
        <w:sym w:font="Wingdings" w:char="F0A8"/>
      </w:r>
      <w:r w:rsidRPr="001A1040">
        <w:rPr>
          <w:rFonts w:ascii="標楷體" w:eastAsia="標楷體" w:hAnsi="標楷體" w:hint="eastAsia"/>
          <w:spacing w:val="0"/>
          <w:sz w:val="28"/>
        </w:rPr>
        <w:t>切結書</w:t>
      </w:r>
      <w:r w:rsidRPr="001A1040">
        <w:rPr>
          <w:rFonts w:ascii="標楷體" w:eastAsia="標楷體" w:hAnsi="標楷體"/>
          <w:spacing w:val="0"/>
          <w:sz w:val="28"/>
        </w:rPr>
        <w:t>2</w:t>
      </w:r>
      <w:r w:rsidRPr="001A1040">
        <w:rPr>
          <w:rFonts w:ascii="標楷體" w:eastAsia="標楷體" w:hAnsi="標楷體" w:hint="eastAsia"/>
          <w:spacing w:val="0"/>
          <w:sz w:val="28"/>
        </w:rPr>
        <w:t>（工程技術顧問公司</w:t>
      </w:r>
      <w:r w:rsidRPr="001A1040">
        <w:rPr>
          <w:rFonts w:ascii="標楷體" w:eastAsia="標楷體" w:hAnsi="標楷體" w:hint="eastAsia"/>
          <w:sz w:val="28"/>
        </w:rPr>
        <w:t>執業技師</w:t>
      </w:r>
      <w:r w:rsidRPr="001A1040">
        <w:rPr>
          <w:rFonts w:ascii="標楷體" w:eastAsia="標楷體" w:hAnsi="標楷體" w:hint="eastAsia"/>
          <w:spacing w:val="0"/>
          <w:sz w:val="28"/>
        </w:rPr>
        <w:t>）</w:t>
      </w:r>
    </w:p>
    <w:p w14:paraId="08199064" w14:textId="296E9A7D" w:rsidR="00340689" w:rsidRPr="001A1040" w:rsidRDefault="00340689" w:rsidP="001E30B2">
      <w:pPr>
        <w:pStyle w:val="7"/>
        <w:ind w:leftChars="600" w:left="1796" w:hangingChars="127" w:hanging="356"/>
        <w:jc w:val="both"/>
        <w:textDirection w:val="lrTbV"/>
        <w:rPr>
          <w:rFonts w:ascii="標楷體" w:eastAsia="標楷體" w:hAnsi="標楷體"/>
          <w:spacing w:val="0"/>
          <w:sz w:val="28"/>
        </w:rPr>
      </w:pPr>
      <w:r w:rsidRPr="001A1040">
        <w:rPr>
          <w:rFonts w:ascii="標楷體" w:eastAsia="標楷體" w:hAnsi="標楷體" w:hint="eastAsia"/>
          <w:sz w:val="28"/>
        </w:rPr>
        <w:sym w:font="Wingdings" w:char="F0A8"/>
      </w:r>
      <w:r w:rsidRPr="001A1040">
        <w:rPr>
          <w:rFonts w:ascii="標楷體" w:eastAsia="標楷體" w:hAnsi="標楷體" w:hint="eastAsia"/>
          <w:spacing w:val="0"/>
          <w:sz w:val="28"/>
        </w:rPr>
        <w:t>切結書</w:t>
      </w:r>
      <w:r w:rsidRPr="001A1040">
        <w:rPr>
          <w:rFonts w:ascii="標楷體" w:eastAsia="標楷體" w:hAnsi="標楷體"/>
          <w:spacing w:val="0"/>
          <w:sz w:val="28"/>
        </w:rPr>
        <w:t>3</w:t>
      </w:r>
      <w:r w:rsidRPr="001A1040">
        <w:rPr>
          <w:rFonts w:ascii="標楷體" w:eastAsia="標楷體" w:hAnsi="標楷體" w:hint="eastAsia"/>
          <w:spacing w:val="0"/>
          <w:sz w:val="28"/>
        </w:rPr>
        <w:t>（營造業專任工程人員）</w:t>
      </w:r>
    </w:p>
    <w:p w14:paraId="57C50007" w14:textId="1329823B" w:rsidR="00340689" w:rsidRPr="001A1040" w:rsidRDefault="00340689" w:rsidP="001E30B2">
      <w:pPr>
        <w:pStyle w:val="7"/>
        <w:ind w:leftChars="600" w:left="1796" w:hangingChars="127" w:hanging="356"/>
        <w:jc w:val="both"/>
        <w:textDirection w:val="lrTbV"/>
        <w:rPr>
          <w:rFonts w:ascii="標楷體" w:eastAsia="標楷體" w:hAnsi="標楷體"/>
          <w:spacing w:val="0"/>
          <w:sz w:val="28"/>
        </w:rPr>
      </w:pPr>
      <w:r w:rsidRPr="001A1040">
        <w:rPr>
          <w:rFonts w:ascii="標楷體" w:eastAsia="標楷體" w:hAnsi="標楷體" w:hint="eastAsia"/>
          <w:sz w:val="28"/>
        </w:rPr>
        <w:sym w:font="Wingdings" w:char="F0A8"/>
      </w:r>
      <w:r w:rsidRPr="001A1040">
        <w:rPr>
          <w:rFonts w:ascii="標楷體" w:eastAsia="標楷體" w:hAnsi="標楷體" w:hint="eastAsia"/>
          <w:spacing w:val="0"/>
          <w:sz w:val="28"/>
        </w:rPr>
        <w:t>切結書</w:t>
      </w:r>
      <w:r w:rsidRPr="001A1040">
        <w:rPr>
          <w:rFonts w:ascii="標楷體" w:eastAsia="標楷體" w:hAnsi="標楷體"/>
          <w:spacing w:val="0"/>
          <w:sz w:val="28"/>
        </w:rPr>
        <w:t>4</w:t>
      </w:r>
      <w:r w:rsidRPr="001A1040">
        <w:rPr>
          <w:rFonts w:ascii="標楷體" w:eastAsia="標楷體" w:hAnsi="標楷體" w:hint="eastAsia"/>
          <w:spacing w:val="0"/>
          <w:sz w:val="28"/>
        </w:rPr>
        <w:t>（營造業工地主任）</w:t>
      </w:r>
    </w:p>
    <w:p w14:paraId="3B9EF31F" w14:textId="446DE244" w:rsidR="00340689" w:rsidRPr="001A1040" w:rsidRDefault="00340689" w:rsidP="001E30B2">
      <w:pPr>
        <w:pStyle w:val="7"/>
        <w:ind w:leftChars="464" w:left="1792" w:hangingChars="242" w:hanging="678"/>
        <w:jc w:val="both"/>
        <w:textDirection w:val="lrTbV"/>
        <w:rPr>
          <w:rFonts w:ascii="標楷體" w:eastAsia="標楷體" w:hAnsi="標楷體"/>
          <w:spacing w:val="0"/>
          <w:sz w:val="28"/>
        </w:rPr>
      </w:pPr>
      <w:r w:rsidRPr="001A1040">
        <w:rPr>
          <w:rFonts w:ascii="標楷體" w:eastAsia="標楷體" w:hAnsi="標楷體" w:hint="eastAsia"/>
          <w:spacing w:val="0"/>
          <w:sz w:val="28"/>
        </w:rPr>
        <w:sym w:font="Wingdings" w:char="F0A8"/>
      </w:r>
      <w:r w:rsidRPr="001A1040">
        <w:rPr>
          <w:rFonts w:ascii="標楷體" w:eastAsia="標楷體" w:hAnsi="標楷體" w:hint="eastAsia"/>
          <w:spacing w:val="0"/>
          <w:sz w:val="28"/>
        </w:rPr>
        <w:t>(</w:t>
      </w:r>
      <w:r w:rsidRPr="001A1040">
        <w:rPr>
          <w:rFonts w:ascii="標楷體" w:eastAsia="標楷體" w:hAnsi="標楷體"/>
          <w:spacing w:val="0"/>
          <w:sz w:val="28"/>
        </w:rPr>
        <w:t>8)</w:t>
      </w:r>
      <w:r w:rsidRPr="001A1040">
        <w:rPr>
          <w:rFonts w:ascii="標楷體" w:eastAsia="標楷體" w:hAnsi="標楷體" w:hint="eastAsia"/>
          <w:spacing w:val="0"/>
          <w:sz w:val="28"/>
        </w:rPr>
        <w:t>資訊服務採購案，資訊服務費用估算表。</w:t>
      </w:r>
    </w:p>
    <w:p w14:paraId="5BE1B949" w14:textId="4EECDB13" w:rsidR="00340689" w:rsidRPr="001A1040" w:rsidRDefault="00EA03CA" w:rsidP="001E30B2">
      <w:pPr>
        <w:pStyle w:val="7"/>
        <w:ind w:left="1134" w:firstLine="0"/>
        <w:jc w:val="both"/>
        <w:textDirection w:val="lrTbV"/>
        <w:rPr>
          <w:rFonts w:ascii="標楷體" w:eastAsia="標楷體" w:hAnsi="標楷體"/>
          <w:color w:val="000000"/>
          <w:spacing w:val="0"/>
          <w:sz w:val="28"/>
        </w:rPr>
      </w:pPr>
      <w:r w:rsidRPr="001A1040">
        <w:rPr>
          <w:rFonts w:ascii="標楷體" w:eastAsia="標楷體" w:hAnsi="標楷體"/>
          <w:b/>
          <w:color w:val="FF0000"/>
          <w:spacing w:val="0"/>
          <w:sz w:val="28"/>
        </w:rPr>
        <w:sym w:font="Wingdings 2" w:char="F052"/>
      </w:r>
      <w:r w:rsidR="007061BE" w:rsidRPr="001A1040">
        <w:rPr>
          <w:rFonts w:ascii="標楷體" w:eastAsia="標楷體" w:hAnsi="標楷體"/>
          <w:spacing w:val="0"/>
          <w:sz w:val="28"/>
        </w:rPr>
        <w:t xml:space="preserve"> (</w:t>
      </w:r>
      <w:r w:rsidR="00340689" w:rsidRPr="001A1040">
        <w:rPr>
          <w:rFonts w:ascii="標楷體" w:eastAsia="標楷體" w:hAnsi="標楷體"/>
          <w:spacing w:val="0"/>
          <w:sz w:val="28"/>
        </w:rPr>
        <w:t>9)</w:t>
      </w:r>
      <w:r w:rsidR="00340689" w:rsidRPr="001A1040">
        <w:rPr>
          <w:rFonts w:ascii="標楷體" w:eastAsia="標楷體" w:hAnsi="標楷體" w:hint="eastAsia"/>
          <w:spacing w:val="0"/>
          <w:sz w:val="28"/>
        </w:rPr>
        <w:t>其他</w:t>
      </w:r>
      <w:r w:rsidR="00340689" w:rsidRPr="001A1040">
        <w:rPr>
          <w:rFonts w:ascii="標楷體" w:eastAsia="標楷體" w:hAnsi="標楷體"/>
          <w:spacing w:val="0"/>
          <w:sz w:val="28"/>
        </w:rPr>
        <w:t>(</w:t>
      </w:r>
      <w:r w:rsidR="00340689" w:rsidRPr="001A1040">
        <w:rPr>
          <w:rFonts w:ascii="標楷體" w:eastAsia="標楷體" w:hAnsi="標楷體" w:hint="eastAsia"/>
          <w:spacing w:val="0"/>
          <w:sz w:val="28"/>
        </w:rPr>
        <w:t>由招標機關敘明，</w:t>
      </w:r>
      <w:proofErr w:type="gramStart"/>
      <w:r w:rsidR="00340689" w:rsidRPr="001A1040">
        <w:rPr>
          <w:rFonts w:ascii="標楷體" w:eastAsia="標楷體" w:hAnsi="標楷體" w:hint="eastAsia"/>
          <w:spacing w:val="0"/>
          <w:sz w:val="28"/>
        </w:rPr>
        <w:t>無者免填</w:t>
      </w:r>
      <w:proofErr w:type="gramEnd"/>
      <w:r w:rsidR="00340689" w:rsidRPr="001A1040">
        <w:rPr>
          <w:rFonts w:ascii="標楷體" w:eastAsia="標楷體" w:hAnsi="標楷體"/>
          <w:spacing w:val="0"/>
          <w:sz w:val="28"/>
        </w:rPr>
        <w:t>)</w:t>
      </w:r>
      <w:r w:rsidRPr="001A1040">
        <w:rPr>
          <w:rFonts w:ascii="標楷體" w:eastAsia="標楷體" w:hAnsi="標楷體" w:hint="eastAsia"/>
          <w:spacing w:val="0"/>
          <w:sz w:val="28"/>
        </w:rPr>
        <w:t>：投標廠商授權書</w:t>
      </w:r>
      <w:r w:rsidR="00E67379" w:rsidRPr="001A1040">
        <w:rPr>
          <w:rFonts w:ascii="標楷體" w:eastAsia="標楷體" w:hAnsi="標楷體" w:hint="eastAsia"/>
          <w:spacing w:val="0"/>
          <w:sz w:val="28"/>
        </w:rPr>
        <w:t>。</w:t>
      </w:r>
    </w:p>
    <w:p w14:paraId="7D8E1B3A" w14:textId="6F9D38AC"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z w:val="28"/>
        </w:rPr>
        <w:t>投標</w:t>
      </w:r>
      <w:r w:rsidR="00453517" w:rsidRPr="001A1040">
        <w:rPr>
          <w:rFonts w:ascii="標楷體" w:eastAsia="標楷體" w:hAnsi="標楷體" w:hint="eastAsia"/>
          <w:sz w:val="28"/>
        </w:rPr>
        <w:t>廠</w:t>
      </w:r>
      <w:r w:rsidRPr="001A1040">
        <w:rPr>
          <w:rFonts w:ascii="標楷體" w:eastAsia="標楷體" w:hAnsi="標楷體" w:hint="eastAsia"/>
          <w:sz w:val="28"/>
        </w:rPr>
        <w:t>商應依規定填妥（不得使用鉛筆）本招標文件所附招標投標及契約文件、投標標價清單，連同資格文件、規格文件及招標文件所規定之其他文件，密封後投標。封套</w:t>
      </w:r>
      <w:proofErr w:type="gramStart"/>
      <w:r w:rsidRPr="001A1040">
        <w:rPr>
          <w:rFonts w:ascii="標楷體" w:eastAsia="標楷體" w:hAnsi="標楷體" w:hint="eastAsia"/>
          <w:sz w:val="28"/>
        </w:rPr>
        <w:t>外部須書明</w:t>
      </w:r>
      <w:proofErr w:type="gramEnd"/>
      <w:r w:rsidRPr="001A1040">
        <w:rPr>
          <w:rFonts w:ascii="標楷體" w:eastAsia="標楷體" w:hAnsi="標楷體" w:hint="eastAsia"/>
          <w:sz w:val="28"/>
        </w:rPr>
        <w:t>投標廠商名稱、地址及採購案號或招標</w:t>
      </w:r>
      <w:proofErr w:type="gramStart"/>
      <w:r w:rsidRPr="001A1040">
        <w:rPr>
          <w:rFonts w:ascii="標楷體" w:eastAsia="標楷體" w:hAnsi="標楷體" w:hint="eastAsia"/>
          <w:sz w:val="28"/>
        </w:rPr>
        <w:t>標</w:t>
      </w:r>
      <w:proofErr w:type="gramEnd"/>
      <w:r w:rsidRPr="001A1040">
        <w:rPr>
          <w:rFonts w:ascii="標楷體" w:eastAsia="標楷體" w:hAnsi="標楷體" w:hint="eastAsia"/>
          <w:sz w:val="28"/>
        </w:rPr>
        <w:t>的。</w:t>
      </w:r>
      <w:r w:rsidR="00453517" w:rsidRPr="001A1040">
        <w:rPr>
          <w:rFonts w:ascii="標楷體" w:eastAsia="標楷體" w:hAnsi="標楷體" w:hint="eastAsia"/>
          <w:sz w:val="28"/>
        </w:rPr>
        <w:t>廠商所提供之投標、契約及履約文件，建議</w:t>
      </w:r>
      <w:proofErr w:type="gramStart"/>
      <w:r w:rsidR="00453517" w:rsidRPr="001A1040">
        <w:rPr>
          <w:rFonts w:ascii="標楷體" w:eastAsia="標楷體" w:hAnsi="標楷體" w:hint="eastAsia"/>
          <w:sz w:val="28"/>
        </w:rPr>
        <w:t>採</w:t>
      </w:r>
      <w:proofErr w:type="gramEnd"/>
      <w:r w:rsidR="00453517" w:rsidRPr="001A1040">
        <w:rPr>
          <w:rFonts w:ascii="標楷體" w:eastAsia="標楷體" w:hAnsi="標楷體" w:hint="eastAsia"/>
          <w:sz w:val="28"/>
        </w:rPr>
        <w:t>雙面列印，以節省紙張，愛惜資源。</w:t>
      </w:r>
    </w:p>
    <w:p w14:paraId="4FB78DFC" w14:textId="77777777" w:rsidR="001510B6" w:rsidRPr="001A1040" w:rsidRDefault="001510B6" w:rsidP="001E30B2">
      <w:pPr>
        <w:pStyle w:val="7"/>
        <w:ind w:left="1232" w:hangingChars="400" w:hanging="1232"/>
        <w:jc w:val="both"/>
        <w:textDirection w:val="lrTbV"/>
        <w:rPr>
          <w:rFonts w:ascii="標楷體" w:eastAsia="標楷體" w:hAnsi="標楷體"/>
          <w:sz w:val="28"/>
        </w:rPr>
      </w:pPr>
      <w:r w:rsidRPr="001A1040">
        <w:rPr>
          <w:rFonts w:ascii="標楷體" w:eastAsia="標楷體" w:hAnsi="標楷體" w:hint="eastAsia"/>
          <w:sz w:val="28"/>
        </w:rPr>
        <w:t xml:space="preserve">       涉及未得標廠商投標文件著作財產權，機關如欲使用該等文件，應經該廠商同意無償授權機關使用，或由機關給予報酬後，於彼此約定範圍內使用。</w:t>
      </w:r>
    </w:p>
    <w:p w14:paraId="4FCED796" w14:textId="2D4D160C" w:rsidR="00B031DB" w:rsidRPr="001A1040" w:rsidRDefault="00B031DB">
      <w:pPr>
        <w:pStyle w:val="7"/>
        <w:numPr>
          <w:ilvl w:val="0"/>
          <w:numId w:val="1"/>
        </w:numPr>
        <w:ind w:left="1134" w:hanging="1134"/>
        <w:jc w:val="both"/>
        <w:textDirection w:val="lrTbV"/>
        <w:rPr>
          <w:rFonts w:ascii="標楷體" w:eastAsia="標楷體" w:hAnsi="標楷體"/>
          <w:spacing w:val="0"/>
          <w:sz w:val="28"/>
          <w:rPrChange w:id="218" w:author="企劃處三科-陳瀅湘(shiang)" w:date="2025-12-12T16:30:00Z">
            <w:rPr>
              <w:spacing w:val="0"/>
              <w:sz w:val="28"/>
            </w:rPr>
          </w:rPrChange>
        </w:rPr>
      </w:pPr>
      <w:r w:rsidRPr="001A1040">
        <w:rPr>
          <w:rFonts w:ascii="標楷體" w:eastAsia="標楷體" w:hAnsi="標楷體" w:hint="eastAsia"/>
          <w:sz w:val="28"/>
        </w:rPr>
        <w:t xml:space="preserve">投標文件須於  </w:t>
      </w:r>
      <w:r w:rsidRPr="001A1040">
        <w:rPr>
          <w:rFonts w:ascii="標楷體" w:eastAsia="標楷體" w:hAnsi="標楷體"/>
          <w:sz w:val="28"/>
        </w:rPr>
        <w:t xml:space="preserve"> </w:t>
      </w:r>
      <w:r w:rsidR="0085758E">
        <w:rPr>
          <w:rFonts w:ascii="標楷體" w:eastAsia="標楷體" w:hAnsi="標楷體" w:hint="eastAsia"/>
          <w:sz w:val="28"/>
        </w:rPr>
        <w:t>114</w:t>
      </w:r>
      <w:r w:rsidRPr="001A1040">
        <w:rPr>
          <w:rFonts w:ascii="標楷體" w:eastAsia="標楷體" w:hAnsi="標楷體" w:hint="eastAsia"/>
          <w:sz w:val="28"/>
          <w:highlight w:val="yellow"/>
        </w:rPr>
        <w:t>年</w:t>
      </w:r>
      <w:r w:rsidRPr="001A1040">
        <w:rPr>
          <w:rFonts w:ascii="標楷體" w:eastAsia="標楷體" w:hAnsi="標楷體"/>
          <w:sz w:val="28"/>
          <w:highlight w:val="yellow"/>
        </w:rPr>
        <w:t xml:space="preserve"> </w:t>
      </w:r>
      <w:r w:rsidRPr="001A1040">
        <w:rPr>
          <w:rFonts w:ascii="標楷體" w:eastAsia="標楷體" w:hAnsi="標楷體" w:hint="eastAsia"/>
          <w:sz w:val="28"/>
          <w:highlight w:val="yellow"/>
        </w:rPr>
        <w:t xml:space="preserve"> </w:t>
      </w:r>
      <w:r w:rsidRPr="001A1040">
        <w:rPr>
          <w:rFonts w:ascii="標楷體" w:eastAsia="標楷體" w:hAnsi="標楷體"/>
          <w:sz w:val="28"/>
          <w:highlight w:val="yellow"/>
        </w:rPr>
        <w:t xml:space="preserve"> </w:t>
      </w:r>
      <w:r w:rsidR="0085758E">
        <w:rPr>
          <w:rFonts w:ascii="標楷體" w:eastAsia="標楷體" w:hAnsi="標楷體" w:hint="eastAsia"/>
          <w:sz w:val="28"/>
          <w:highlight w:val="yellow"/>
        </w:rPr>
        <w:t>12</w:t>
      </w:r>
      <w:r w:rsidRPr="001A1040">
        <w:rPr>
          <w:rFonts w:ascii="標楷體" w:eastAsia="標楷體" w:hAnsi="標楷體" w:hint="eastAsia"/>
          <w:sz w:val="28"/>
          <w:highlight w:val="yellow"/>
        </w:rPr>
        <w:t>月</w:t>
      </w:r>
      <w:r w:rsidRPr="001A1040">
        <w:rPr>
          <w:rFonts w:ascii="標楷體" w:eastAsia="標楷體" w:hAnsi="標楷體"/>
          <w:sz w:val="28"/>
          <w:highlight w:val="yellow"/>
        </w:rPr>
        <w:t xml:space="preserve"> </w:t>
      </w:r>
      <w:r w:rsidRPr="001A1040">
        <w:rPr>
          <w:rFonts w:ascii="標楷體" w:eastAsia="標楷體" w:hAnsi="標楷體" w:hint="eastAsia"/>
          <w:sz w:val="28"/>
          <w:highlight w:val="yellow"/>
        </w:rPr>
        <w:t xml:space="preserve"> </w:t>
      </w:r>
      <w:r w:rsidRPr="001A1040">
        <w:rPr>
          <w:rFonts w:ascii="標楷體" w:eastAsia="標楷體" w:hAnsi="標楷體"/>
          <w:sz w:val="28"/>
          <w:highlight w:val="yellow"/>
        </w:rPr>
        <w:t xml:space="preserve"> </w:t>
      </w:r>
      <w:r w:rsidR="00F81E1F">
        <w:rPr>
          <w:rFonts w:ascii="標楷體" w:eastAsia="標楷體" w:hAnsi="標楷體" w:hint="eastAsia"/>
          <w:sz w:val="28"/>
          <w:highlight w:val="yellow"/>
        </w:rPr>
        <w:t>2</w:t>
      </w:r>
      <w:r w:rsidR="00F81E1F">
        <w:rPr>
          <w:rFonts w:ascii="標楷體" w:eastAsia="標楷體" w:hAnsi="標楷體"/>
          <w:sz w:val="28"/>
          <w:highlight w:val="yellow"/>
        </w:rPr>
        <w:t>6</w:t>
      </w:r>
      <w:r w:rsidRPr="001A1040">
        <w:rPr>
          <w:rFonts w:ascii="標楷體" w:eastAsia="標楷體" w:hAnsi="標楷體" w:hint="eastAsia"/>
          <w:sz w:val="28"/>
          <w:highlight w:val="yellow"/>
        </w:rPr>
        <w:t>日</w:t>
      </w:r>
      <w:r w:rsidRPr="001A1040">
        <w:rPr>
          <w:rFonts w:ascii="標楷體" w:eastAsia="標楷體" w:hAnsi="標楷體"/>
          <w:sz w:val="28"/>
          <w:highlight w:val="yellow"/>
        </w:rPr>
        <w:t xml:space="preserve"> </w:t>
      </w:r>
      <w:r w:rsidRPr="001A1040">
        <w:rPr>
          <w:rFonts w:ascii="標楷體" w:eastAsia="標楷體" w:hAnsi="標楷體" w:hint="eastAsia"/>
          <w:sz w:val="28"/>
          <w:highlight w:val="yellow"/>
        </w:rPr>
        <w:t xml:space="preserve"> </w:t>
      </w:r>
      <w:r w:rsidRPr="001A1040">
        <w:rPr>
          <w:rFonts w:ascii="標楷體" w:eastAsia="標楷體" w:hAnsi="標楷體"/>
          <w:sz w:val="28"/>
          <w:highlight w:val="yellow"/>
        </w:rPr>
        <w:t xml:space="preserve"> </w:t>
      </w:r>
      <w:r w:rsidR="0085758E">
        <w:rPr>
          <w:rFonts w:ascii="標楷體" w:eastAsia="標楷體" w:hAnsi="標楷體" w:hint="eastAsia"/>
          <w:sz w:val="28"/>
          <w:highlight w:val="yellow"/>
        </w:rPr>
        <w:t>17</w:t>
      </w:r>
      <w:r w:rsidRPr="001A1040">
        <w:rPr>
          <w:rFonts w:ascii="標楷體" w:eastAsia="標楷體" w:hAnsi="標楷體" w:hint="eastAsia"/>
          <w:sz w:val="28"/>
          <w:highlight w:val="yellow"/>
        </w:rPr>
        <w:t>時</w:t>
      </w:r>
      <w:r w:rsidRPr="001A1040">
        <w:rPr>
          <w:rFonts w:ascii="標楷體" w:eastAsia="標楷體" w:hAnsi="標楷體"/>
          <w:sz w:val="28"/>
          <w:highlight w:val="yellow"/>
        </w:rPr>
        <w:t xml:space="preserve"> </w:t>
      </w:r>
      <w:r w:rsidRPr="001A1040">
        <w:rPr>
          <w:rFonts w:ascii="標楷體" w:eastAsia="標楷體" w:hAnsi="標楷體" w:hint="eastAsia"/>
          <w:sz w:val="28"/>
          <w:highlight w:val="yellow"/>
        </w:rPr>
        <w:t xml:space="preserve"> </w:t>
      </w:r>
      <w:r w:rsidRPr="001A1040">
        <w:rPr>
          <w:rFonts w:ascii="標楷體" w:eastAsia="標楷體" w:hAnsi="標楷體"/>
          <w:sz w:val="28"/>
          <w:highlight w:val="yellow"/>
        </w:rPr>
        <w:t xml:space="preserve"> </w:t>
      </w:r>
      <w:r w:rsidR="0085758E">
        <w:rPr>
          <w:rFonts w:ascii="標楷體" w:eastAsia="標楷體" w:hAnsi="標楷體" w:hint="eastAsia"/>
          <w:sz w:val="28"/>
          <w:highlight w:val="yellow"/>
        </w:rPr>
        <w:t>00</w:t>
      </w:r>
      <w:r w:rsidRPr="001A1040">
        <w:rPr>
          <w:rFonts w:ascii="標楷體" w:eastAsia="標楷體" w:hAnsi="標楷體" w:hint="eastAsia"/>
          <w:sz w:val="28"/>
          <w:highlight w:val="yellow"/>
        </w:rPr>
        <w:t>分前</w:t>
      </w:r>
      <w:r w:rsidRPr="001A1040">
        <w:rPr>
          <w:rFonts w:ascii="標楷體" w:eastAsia="標楷體" w:hAnsi="標楷體" w:hint="eastAsia"/>
          <w:sz w:val="28"/>
        </w:rPr>
        <w:t>，以郵遞、專人送達或電子投標方式送達至下列收件地點或網站：</w:t>
      </w:r>
      <w:r w:rsidR="009C397E" w:rsidRPr="001A1040">
        <w:rPr>
          <w:rFonts w:ascii="標楷體" w:eastAsia="標楷體" w:hAnsi="標楷體" w:hint="eastAsia"/>
          <w:color w:val="FF0000"/>
          <w:spacing w:val="0"/>
          <w:sz w:val="28"/>
        </w:rPr>
        <w:t>財團法人犯罪被害人保護協會(臺北市中正區博愛路1</w:t>
      </w:r>
      <w:r w:rsidR="009C397E" w:rsidRPr="001A1040">
        <w:rPr>
          <w:rFonts w:ascii="標楷體" w:eastAsia="標楷體" w:hAnsi="標楷體"/>
          <w:color w:val="FF0000"/>
          <w:spacing w:val="0"/>
          <w:sz w:val="28"/>
        </w:rPr>
        <w:t>64</w:t>
      </w:r>
      <w:r w:rsidR="009C397E" w:rsidRPr="001A1040">
        <w:rPr>
          <w:rFonts w:ascii="標楷體" w:eastAsia="標楷體" w:hAnsi="標楷體" w:hint="eastAsia"/>
          <w:color w:val="FF0000"/>
          <w:spacing w:val="0"/>
          <w:sz w:val="28"/>
        </w:rPr>
        <w:t>號5樓)。</w:t>
      </w:r>
      <w:r w:rsidRPr="001A1040">
        <w:rPr>
          <w:rFonts w:ascii="標楷體" w:eastAsia="標楷體" w:hAnsi="標楷體"/>
          <w:spacing w:val="0"/>
          <w:sz w:val="28"/>
          <w:rPrChange w:id="219" w:author="企劃處三科-陳瀅湘(shiang)" w:date="2025-12-12T16:30:00Z">
            <w:rPr>
              <w:spacing w:val="0"/>
              <w:sz w:val="28"/>
            </w:rPr>
          </w:rPrChange>
        </w:rPr>
        <w:t xml:space="preserve"> </w:t>
      </w:r>
    </w:p>
    <w:p w14:paraId="4D316391" w14:textId="246A013A" w:rsidR="00340689" w:rsidRPr="001A1040" w:rsidRDefault="00340689">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電子領標廠商之投標封附上該標案之領標電子憑據書面明細，未</w:t>
      </w:r>
      <w:proofErr w:type="gramStart"/>
      <w:r w:rsidRPr="001A1040">
        <w:rPr>
          <w:rFonts w:ascii="標楷體" w:eastAsia="標楷體" w:hAnsi="標楷體" w:hint="eastAsia"/>
          <w:spacing w:val="0"/>
          <w:sz w:val="28"/>
        </w:rPr>
        <w:t>檢附者</w:t>
      </w:r>
      <w:proofErr w:type="gramEnd"/>
      <w:r w:rsidRPr="001A1040">
        <w:rPr>
          <w:rFonts w:ascii="標楷體" w:eastAsia="標楷體" w:hAnsi="標楷體" w:hint="eastAsia"/>
          <w:spacing w:val="0"/>
          <w:sz w:val="28"/>
        </w:rPr>
        <w:t>，依採購法第50條第1項規定，不予決標。</w:t>
      </w:r>
    </w:p>
    <w:p w14:paraId="7AC595DA" w14:textId="77777777" w:rsidR="00A7031E" w:rsidRPr="001A1040" w:rsidRDefault="00A7031E" w:rsidP="001E30B2">
      <w:pPr>
        <w:pStyle w:val="7"/>
        <w:numPr>
          <w:ilvl w:val="0"/>
          <w:numId w:val="1"/>
        </w:numPr>
        <w:spacing w:line="400" w:lineRule="exact"/>
        <w:jc w:val="both"/>
        <w:textDirection w:val="lrTbV"/>
        <w:rPr>
          <w:rFonts w:ascii="標楷體" w:eastAsia="標楷體" w:hAnsi="標楷體"/>
          <w:spacing w:val="0"/>
          <w:sz w:val="28"/>
        </w:rPr>
      </w:pPr>
      <w:r w:rsidRPr="001A1040">
        <w:rPr>
          <w:rFonts w:ascii="標楷體" w:eastAsia="標楷體" w:hAnsi="標楷體" w:hint="eastAsia"/>
          <w:spacing w:val="0"/>
          <w:sz w:val="28"/>
        </w:rPr>
        <w:t>本採購決標後簽約方式：</w:t>
      </w:r>
    </w:p>
    <w:p w14:paraId="0912C6C8" w14:textId="77777777" w:rsidR="00A7031E" w:rsidRPr="001A1040" w:rsidRDefault="00A7031E" w:rsidP="00A7031E">
      <w:pPr>
        <w:spacing w:line="360" w:lineRule="exact"/>
        <w:ind w:left="570"/>
        <w:jc w:val="both"/>
        <w:rPr>
          <w:rFonts w:ascii="標楷體" w:eastAsia="標楷體" w:hAnsi="標楷體"/>
          <w:sz w:val="28"/>
        </w:rPr>
      </w:pPr>
      <w:r w:rsidRPr="001A1040">
        <w:rPr>
          <w:rFonts w:ascii="標楷體" w:eastAsia="標楷體" w:hAnsi="標楷體" w:hint="eastAsia"/>
          <w:sz w:val="28"/>
        </w:rPr>
        <w:t xml:space="preserve">    </w:t>
      </w:r>
      <w:r w:rsidRPr="001A1040">
        <w:rPr>
          <w:rFonts w:ascii="標楷體" w:eastAsia="標楷體" w:hAnsi="標楷體"/>
          <w:sz w:val="28"/>
        </w:rPr>
        <w:sym w:font="Wingdings" w:char="F0A8"/>
      </w:r>
      <w:r w:rsidRPr="001A1040">
        <w:rPr>
          <w:rFonts w:ascii="標楷體" w:eastAsia="標楷體" w:hAnsi="標楷體" w:hint="eastAsia"/>
          <w:sz w:val="28"/>
        </w:rPr>
        <w:t>以電子投標文件簽約。</w:t>
      </w:r>
    </w:p>
    <w:p w14:paraId="3060A06D" w14:textId="77777777" w:rsidR="00A7031E" w:rsidRPr="001A1040" w:rsidRDefault="00A7031E" w:rsidP="00A7031E">
      <w:pPr>
        <w:spacing w:line="360" w:lineRule="exact"/>
        <w:ind w:left="570"/>
        <w:jc w:val="both"/>
        <w:rPr>
          <w:rFonts w:ascii="標楷體" w:eastAsia="標楷體" w:hAnsi="標楷體"/>
          <w:sz w:val="28"/>
        </w:rPr>
      </w:pPr>
      <w:r w:rsidRPr="001A1040">
        <w:rPr>
          <w:rFonts w:ascii="標楷體" w:eastAsia="標楷體" w:hAnsi="標楷體" w:hint="eastAsia"/>
          <w:sz w:val="28"/>
        </w:rPr>
        <w:t xml:space="preserve">    </w:t>
      </w:r>
      <w:r w:rsidRPr="001A1040">
        <w:rPr>
          <w:rFonts w:ascii="標楷體" w:eastAsia="標楷體" w:hAnsi="標楷體"/>
          <w:sz w:val="28"/>
        </w:rPr>
        <w:sym w:font="Wingdings" w:char="F0A8"/>
      </w:r>
      <w:r w:rsidRPr="001A1040">
        <w:rPr>
          <w:rFonts w:ascii="標楷體" w:eastAsia="標楷體" w:hAnsi="標楷體" w:hint="eastAsia"/>
          <w:sz w:val="28"/>
        </w:rPr>
        <w:t>以書面文件簽約。</w:t>
      </w:r>
    </w:p>
    <w:p w14:paraId="05F7512A" w14:textId="77777777"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z w:val="28"/>
        </w:rPr>
        <w:t>本須知未載明之事項，依政府採購相關法令。</w:t>
      </w:r>
    </w:p>
    <w:p w14:paraId="7BF16A62" w14:textId="11BDC9F1" w:rsidR="00B031DB" w:rsidRPr="001A1040" w:rsidRDefault="00B031DB">
      <w:pPr>
        <w:pStyle w:val="7"/>
        <w:numPr>
          <w:ilvl w:val="0"/>
          <w:numId w:val="1"/>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其他須知</w:t>
      </w:r>
      <w:proofErr w:type="gramStart"/>
      <w:r w:rsidRPr="001A1040">
        <w:rPr>
          <w:rFonts w:ascii="標楷體" w:eastAsia="標楷體" w:hAnsi="標楷體" w:hint="eastAsia"/>
          <w:spacing w:val="0"/>
          <w:sz w:val="28"/>
        </w:rPr>
        <w:t>（</w:t>
      </w:r>
      <w:proofErr w:type="gramEnd"/>
      <w:r w:rsidRPr="001A1040">
        <w:rPr>
          <w:rFonts w:ascii="標楷體" w:eastAsia="標楷體" w:hAnsi="標楷體" w:hint="eastAsia"/>
          <w:spacing w:val="0"/>
          <w:sz w:val="28"/>
        </w:rPr>
        <w:t>請機關自行訂定。例如：</w:t>
      </w:r>
      <w:proofErr w:type="gramStart"/>
      <w:r w:rsidRPr="001A1040">
        <w:rPr>
          <w:rFonts w:ascii="標楷體" w:eastAsia="標楷體" w:hAnsi="標楷體" w:hint="eastAsia"/>
          <w:spacing w:val="0"/>
          <w:sz w:val="28"/>
        </w:rPr>
        <w:t>採</w:t>
      </w:r>
      <w:proofErr w:type="gramEnd"/>
      <w:r w:rsidRPr="001A1040">
        <w:rPr>
          <w:rFonts w:ascii="標楷體" w:eastAsia="標楷體" w:hAnsi="標楷體" w:hint="eastAsia"/>
          <w:spacing w:val="0"/>
          <w:sz w:val="28"/>
        </w:rPr>
        <w:t>共同投標、統包、替代方案、</w:t>
      </w:r>
      <w:r w:rsidR="00B414E8" w:rsidRPr="001A1040">
        <w:rPr>
          <w:rFonts w:ascii="標楷體" w:eastAsia="標楷體" w:hAnsi="標楷體" w:hint="eastAsia"/>
          <w:spacing w:val="0"/>
          <w:sz w:val="28"/>
        </w:rPr>
        <w:t>辦理原住民族工作權保障法第11條規定之採購、辦理</w:t>
      </w:r>
      <w:r w:rsidR="00B414E8" w:rsidRPr="001A1040">
        <w:rPr>
          <w:rFonts w:ascii="標楷體" w:eastAsia="標楷體" w:hAnsi="標楷體"/>
          <w:sz w:val="28"/>
          <w:szCs w:val="28"/>
        </w:rPr>
        <w:t>身心障礙者權益保障法</w:t>
      </w:r>
      <w:r w:rsidR="00B414E8" w:rsidRPr="001A1040">
        <w:rPr>
          <w:rFonts w:ascii="標楷體" w:eastAsia="標楷體" w:hAnsi="標楷體" w:hint="eastAsia"/>
          <w:spacing w:val="0"/>
          <w:sz w:val="28"/>
        </w:rPr>
        <w:t>第69條規定之採購、辦理</w:t>
      </w:r>
      <w:r w:rsidR="00B414E8" w:rsidRPr="001A1040">
        <w:rPr>
          <w:rFonts w:ascii="標楷體" w:eastAsia="標楷體" w:hAnsi="標楷體"/>
          <w:sz w:val="28"/>
          <w:szCs w:val="28"/>
        </w:rPr>
        <w:t>資源回收再利用法</w:t>
      </w:r>
      <w:r w:rsidR="00C0098F" w:rsidRPr="001A1040">
        <w:rPr>
          <w:rFonts w:ascii="標楷體" w:eastAsia="標楷體" w:hAnsi="標楷體" w:hint="eastAsia"/>
          <w:sz w:val="28"/>
          <w:szCs w:val="28"/>
        </w:rPr>
        <w:t>第22條</w:t>
      </w:r>
      <w:r w:rsidR="00B414E8" w:rsidRPr="001A1040">
        <w:rPr>
          <w:rFonts w:ascii="標楷體" w:eastAsia="標楷體" w:hAnsi="標楷體" w:hint="eastAsia"/>
          <w:spacing w:val="0"/>
          <w:sz w:val="28"/>
        </w:rPr>
        <w:t>規定之採購</w:t>
      </w:r>
      <w:r w:rsidRPr="001A1040">
        <w:rPr>
          <w:rFonts w:ascii="標楷體" w:eastAsia="標楷體" w:hAnsi="標楷體" w:hint="eastAsia"/>
          <w:spacing w:val="0"/>
          <w:sz w:val="28"/>
        </w:rPr>
        <w:t>，應注意依相關法規，將應於招標文件載明事項納入。）：</w:t>
      </w:r>
    </w:p>
    <w:p w14:paraId="2B9FC5D3" w14:textId="77777777" w:rsidR="00C32934" w:rsidRPr="001A1040" w:rsidRDefault="00C32934" w:rsidP="00C86934">
      <w:pPr>
        <w:pStyle w:val="7"/>
        <w:numPr>
          <w:ilvl w:val="0"/>
          <w:numId w:val="24"/>
        </w:numPr>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本案招標</w:t>
      </w:r>
      <w:proofErr w:type="gramStart"/>
      <w:r w:rsidRPr="001A1040">
        <w:rPr>
          <w:rFonts w:ascii="標楷體" w:eastAsia="標楷體" w:hAnsi="標楷體" w:hint="eastAsia"/>
          <w:color w:val="FF0000"/>
          <w:spacing w:val="0"/>
          <w:sz w:val="28"/>
        </w:rPr>
        <w:t>期間，</w:t>
      </w:r>
      <w:proofErr w:type="gramEnd"/>
      <w:r w:rsidRPr="001A1040">
        <w:rPr>
          <w:rFonts w:ascii="標楷體" w:eastAsia="標楷體" w:hAnsi="標楷體" w:hint="eastAsia"/>
          <w:color w:val="FF0000"/>
          <w:spacing w:val="0"/>
          <w:sz w:val="28"/>
        </w:rPr>
        <w:t>廠商針對招標文件內容問題，得與承辦單位洽詢(</w:t>
      </w:r>
      <w:r w:rsidR="002B353A" w:rsidRPr="001A1040">
        <w:rPr>
          <w:rFonts w:ascii="標楷體" w:eastAsia="標楷體" w:hAnsi="標楷體" w:hint="eastAsia"/>
          <w:color w:val="FF0000"/>
          <w:spacing w:val="0"/>
          <w:sz w:val="28"/>
        </w:rPr>
        <w:t>聯絡人：</w:t>
      </w:r>
      <w:r w:rsidRPr="001A1040">
        <w:rPr>
          <w:rFonts w:ascii="標楷體" w:eastAsia="標楷體" w:hAnsi="標楷體" w:hint="eastAsia"/>
          <w:color w:val="FF0000"/>
          <w:spacing w:val="0"/>
          <w:sz w:val="28"/>
        </w:rPr>
        <w:t>本會</w:t>
      </w:r>
      <w:proofErr w:type="gramStart"/>
      <w:r w:rsidR="00536D6F" w:rsidRPr="001A1040">
        <w:rPr>
          <w:rFonts w:ascii="標楷體" w:eastAsia="標楷體" w:hAnsi="標楷體" w:hint="eastAsia"/>
          <w:color w:val="FF0000"/>
          <w:spacing w:val="0"/>
          <w:sz w:val="28"/>
        </w:rPr>
        <w:t>行政組洪</w:t>
      </w:r>
      <w:r w:rsidRPr="001A1040">
        <w:rPr>
          <w:rFonts w:ascii="標楷體" w:eastAsia="標楷體" w:hAnsi="標楷體" w:hint="eastAsia"/>
          <w:color w:val="FF0000"/>
          <w:spacing w:val="0"/>
          <w:sz w:val="28"/>
        </w:rPr>
        <w:t>組長</w:t>
      </w:r>
      <w:proofErr w:type="gramEnd"/>
      <w:r w:rsidRPr="001A1040">
        <w:rPr>
          <w:rFonts w:ascii="標楷體" w:eastAsia="標楷體" w:hAnsi="標楷體" w:hint="eastAsia"/>
          <w:color w:val="FF0000"/>
          <w:spacing w:val="0"/>
          <w:sz w:val="28"/>
        </w:rPr>
        <w:t>，電話：(</w:t>
      </w:r>
      <w:r w:rsidRPr="001A1040">
        <w:rPr>
          <w:rFonts w:ascii="標楷體" w:eastAsia="標楷體" w:hAnsi="標楷體"/>
          <w:color w:val="FF0000"/>
          <w:spacing w:val="0"/>
          <w:sz w:val="28"/>
        </w:rPr>
        <w:t>02)27365850</w:t>
      </w:r>
      <w:r w:rsidRPr="001A1040">
        <w:rPr>
          <w:rFonts w:ascii="標楷體" w:eastAsia="標楷體" w:hAnsi="標楷體" w:hint="eastAsia"/>
          <w:color w:val="FF0000"/>
          <w:spacing w:val="0"/>
          <w:sz w:val="28"/>
        </w:rPr>
        <w:t>轉分機</w:t>
      </w:r>
      <w:r w:rsidR="00536D6F" w:rsidRPr="001A1040">
        <w:rPr>
          <w:rFonts w:ascii="標楷體" w:eastAsia="標楷體" w:hAnsi="標楷體" w:hint="eastAsia"/>
          <w:color w:val="FF0000"/>
          <w:spacing w:val="0"/>
          <w:sz w:val="28"/>
        </w:rPr>
        <w:t>77</w:t>
      </w:r>
      <w:r w:rsidRPr="001A1040">
        <w:rPr>
          <w:rFonts w:ascii="標楷體" w:eastAsia="標楷體" w:hAnsi="標楷體" w:hint="eastAsia"/>
          <w:color w:val="FF0000"/>
          <w:spacing w:val="0"/>
          <w:sz w:val="28"/>
        </w:rPr>
        <w:t>)。</w:t>
      </w:r>
    </w:p>
    <w:p w14:paraId="2B74F1D1" w14:textId="77777777" w:rsidR="00C32934" w:rsidRPr="001A1040" w:rsidRDefault="00C32934" w:rsidP="00C32934">
      <w:pPr>
        <w:pStyle w:val="7"/>
        <w:numPr>
          <w:ilvl w:val="0"/>
          <w:numId w:val="24"/>
        </w:numPr>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本案投標廠商無限定為納稅或非納稅身分，投標廠商如屬免繳營業稅者，決標後之本案契約總價金，本會依決標金額扣除5%營業稅(請參閱[契約條款第5條第1款第2目]規定)。</w:t>
      </w:r>
    </w:p>
    <w:p w14:paraId="406DA150" w14:textId="77777777" w:rsidR="00C32934" w:rsidRPr="001A1040" w:rsidRDefault="00C32934" w:rsidP="00974A96">
      <w:pPr>
        <w:pStyle w:val="7"/>
        <w:numPr>
          <w:ilvl w:val="0"/>
          <w:numId w:val="24"/>
        </w:numPr>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議價不成)，機關依評選須知邀次一序位優勝廠商議價或廢標辦理。</w:t>
      </w:r>
    </w:p>
    <w:p w14:paraId="48D2515B" w14:textId="77777777" w:rsidR="00C32934" w:rsidRPr="001A1040" w:rsidRDefault="00C32934" w:rsidP="00974A96">
      <w:pPr>
        <w:pStyle w:val="7"/>
        <w:numPr>
          <w:ilvl w:val="0"/>
          <w:numId w:val="24"/>
        </w:numPr>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14:paraId="4787DAFD" w14:textId="77777777" w:rsidR="00C32934" w:rsidRPr="001A1040" w:rsidRDefault="00C32934" w:rsidP="00974A96">
      <w:pPr>
        <w:pStyle w:val="7"/>
        <w:numPr>
          <w:ilvl w:val="0"/>
          <w:numId w:val="24"/>
        </w:numPr>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廠商投標時所附投標文件非機關招標文件所要求部分，本會不予審查；廠商得標後本會亦不受該超出部分文件之拘束。</w:t>
      </w:r>
    </w:p>
    <w:p w14:paraId="41E8E7F6" w14:textId="77777777" w:rsidR="00C32934" w:rsidRPr="001A1040" w:rsidRDefault="00C32934" w:rsidP="00974A96">
      <w:pPr>
        <w:pStyle w:val="7"/>
        <w:numPr>
          <w:ilvl w:val="0"/>
          <w:numId w:val="24"/>
        </w:numPr>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本會辦理現場開標、審標、評選等作業，請廠商於招標文件所定開標、評選時間派員到指定之開標、評選場所，</w:t>
      </w:r>
      <w:proofErr w:type="gramStart"/>
      <w:r w:rsidRPr="001A1040">
        <w:rPr>
          <w:rFonts w:ascii="標楷體" w:eastAsia="標楷體" w:hAnsi="標楷體" w:hint="eastAsia"/>
          <w:color w:val="FF0000"/>
          <w:spacing w:val="0"/>
          <w:sz w:val="28"/>
        </w:rPr>
        <w:t>以備依採購</w:t>
      </w:r>
      <w:proofErr w:type="gramEnd"/>
      <w:r w:rsidRPr="001A1040">
        <w:rPr>
          <w:rFonts w:ascii="標楷體" w:eastAsia="標楷體" w:hAnsi="標楷體" w:hint="eastAsia"/>
          <w:color w:val="FF0000"/>
          <w:spacing w:val="0"/>
          <w:sz w:val="28"/>
        </w:rPr>
        <w:t>法第51條、第53條辦理時提出說明、減價或參加評選，未依通知期限派員到場辦理者，視同放棄。</w:t>
      </w:r>
    </w:p>
    <w:p w14:paraId="1F17B038" w14:textId="77777777" w:rsidR="00C32934" w:rsidRPr="001A1040" w:rsidRDefault="00C32934" w:rsidP="00974A96">
      <w:pPr>
        <w:pStyle w:val="7"/>
        <w:numPr>
          <w:ilvl w:val="0"/>
          <w:numId w:val="24"/>
        </w:numPr>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廠商參加開標之代表非廠商負責人或無法攜帶廠商及負責人印章參與現場開標、審標者，</w:t>
      </w:r>
      <w:proofErr w:type="gramStart"/>
      <w:r w:rsidRPr="001A1040">
        <w:rPr>
          <w:rFonts w:ascii="標楷體" w:eastAsia="標楷體" w:hAnsi="標楷體" w:hint="eastAsia"/>
          <w:color w:val="FF0000"/>
          <w:spacing w:val="0"/>
          <w:sz w:val="28"/>
        </w:rPr>
        <w:t>均應繳交</w:t>
      </w:r>
      <w:proofErr w:type="gramEnd"/>
      <w:r w:rsidRPr="001A1040">
        <w:rPr>
          <w:rFonts w:ascii="標楷體" w:eastAsia="標楷體" w:hAnsi="標楷體" w:hint="eastAsia"/>
          <w:color w:val="FF0000"/>
          <w:spacing w:val="0"/>
          <w:sz w:val="28"/>
        </w:rPr>
        <w:t>投標授權書(加蓋與投標文件</w:t>
      </w:r>
      <w:proofErr w:type="gramStart"/>
      <w:r w:rsidRPr="001A1040">
        <w:rPr>
          <w:rFonts w:ascii="標楷體" w:eastAsia="標楷體" w:hAnsi="標楷體" w:hint="eastAsia"/>
          <w:color w:val="FF0000"/>
          <w:spacing w:val="0"/>
          <w:sz w:val="28"/>
        </w:rPr>
        <w:t>所蓋用之</w:t>
      </w:r>
      <w:proofErr w:type="gramEnd"/>
      <w:r w:rsidRPr="001A1040">
        <w:rPr>
          <w:rFonts w:ascii="標楷體" w:eastAsia="標楷體" w:hAnsi="標楷體" w:hint="eastAsia"/>
          <w:color w:val="FF0000"/>
          <w:spacing w:val="0"/>
          <w:sz w:val="28"/>
        </w:rPr>
        <w:t>廠商及負責人印章)，參標代表如無投標授權書/或身分與投標授權書所載不符/或投標授權書所蓋印章與投標文件不符者，視同未派代表到場(不得進入參標)。開標過程中禁止使用通訊設備(經主持開標人員同意者除外)，或有干擾開標程序進行之行為，如經勸導仍不配合者，本會得要求其離場。</w:t>
      </w:r>
    </w:p>
    <w:p w14:paraId="6AD024BD" w14:textId="77777777" w:rsidR="00C32934" w:rsidRPr="001A1040" w:rsidRDefault="00C32934" w:rsidP="00C21556">
      <w:pPr>
        <w:pStyle w:val="7"/>
        <w:numPr>
          <w:ilvl w:val="0"/>
          <w:numId w:val="24"/>
        </w:numPr>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截標日、開標日若遇颱風來襲或其他天然災害，並經</w:t>
      </w:r>
      <w:r w:rsidR="00974A96" w:rsidRPr="001A1040">
        <w:rPr>
          <w:rFonts w:ascii="標楷體" w:eastAsia="標楷體" w:hAnsi="標楷體" w:hint="eastAsia"/>
          <w:color w:val="FF0000"/>
          <w:spacing w:val="0"/>
          <w:sz w:val="28"/>
        </w:rPr>
        <w:t>臺北</w:t>
      </w:r>
      <w:r w:rsidRPr="001A1040">
        <w:rPr>
          <w:rFonts w:ascii="標楷體" w:eastAsia="標楷體" w:hAnsi="標楷體" w:hint="eastAsia"/>
          <w:color w:val="FF0000"/>
          <w:spacing w:val="0"/>
          <w:sz w:val="28"/>
        </w:rPr>
        <w:t>市政府宣佈停止上班時，</w:t>
      </w:r>
      <w:r w:rsidR="00C21556" w:rsidRPr="001A1040">
        <w:rPr>
          <w:rFonts w:ascii="標楷體" w:eastAsia="標楷體" w:hAnsi="標楷體" w:hint="eastAsia"/>
          <w:color w:val="FF0000"/>
          <w:spacing w:val="0"/>
          <w:sz w:val="28"/>
        </w:rPr>
        <w:t>將依『各機關招標公告之截止收件日（以下簡稱截標日）或開標日是否延期處理原則』辦理</w:t>
      </w:r>
      <w:r w:rsidRPr="001A1040">
        <w:rPr>
          <w:rFonts w:ascii="標楷體" w:eastAsia="標楷體" w:hAnsi="標楷體" w:hint="eastAsia"/>
          <w:color w:val="FF0000"/>
          <w:spacing w:val="0"/>
          <w:sz w:val="28"/>
        </w:rPr>
        <w:t>。</w:t>
      </w:r>
    </w:p>
    <w:p w14:paraId="4E1E630A" w14:textId="77777777" w:rsidR="00C32934" w:rsidRPr="001A1040" w:rsidRDefault="00C32934" w:rsidP="00C23796">
      <w:pPr>
        <w:pStyle w:val="7"/>
        <w:numPr>
          <w:ilvl w:val="0"/>
          <w:numId w:val="24"/>
        </w:numPr>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14:paraId="778B1F4B" w14:textId="77777777" w:rsidR="00B031DB" w:rsidRPr="001A1040" w:rsidRDefault="00B031DB">
      <w:pPr>
        <w:pStyle w:val="7"/>
        <w:numPr>
          <w:ilvl w:val="0"/>
          <w:numId w:val="1"/>
          <w:numberingChange w:id="220" w:author="企劃處三科-陳瀅湘(shiang)" w:date="2025-12-12T16:30:00Z" w:original="%1:85:35:、"/>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受理廠商檢舉之採購稽核小組連絡電話、傳真及地址與法務部調查局及機關所在地之</w:t>
      </w:r>
      <w:proofErr w:type="gramStart"/>
      <w:r w:rsidRPr="001A1040">
        <w:rPr>
          <w:rFonts w:ascii="標楷體" w:eastAsia="標楷體" w:hAnsi="標楷體" w:hint="eastAsia"/>
          <w:spacing w:val="0"/>
          <w:sz w:val="28"/>
        </w:rPr>
        <w:t>調查站處</w:t>
      </w:r>
      <w:proofErr w:type="gramEnd"/>
      <w:r w:rsidRPr="001A1040">
        <w:rPr>
          <w:rFonts w:ascii="標楷體" w:eastAsia="標楷體" w:hAnsi="標楷體" w:hint="eastAsia"/>
          <w:spacing w:val="0"/>
          <w:sz w:val="28"/>
        </w:rPr>
        <w:t>（站、組）檢舉電話及信箱：</w:t>
      </w:r>
    </w:p>
    <w:p w14:paraId="7ECA648D" w14:textId="77777777" w:rsidR="000C19CD" w:rsidRPr="001A1040" w:rsidRDefault="000C19CD" w:rsidP="000C19CD">
      <w:pPr>
        <w:pStyle w:val="7"/>
        <w:ind w:left="1134" w:firstLine="0"/>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部會署-法務部採購稽核小組</w:t>
      </w:r>
      <w:proofErr w:type="gramStart"/>
      <w:r w:rsidRPr="001A1040">
        <w:rPr>
          <w:rFonts w:ascii="標楷體" w:eastAsia="標楷體" w:hAnsi="標楷體" w:hint="eastAsia"/>
          <w:color w:val="FF0000"/>
          <w:spacing w:val="0"/>
          <w:sz w:val="28"/>
        </w:rPr>
        <w:t>（</w:t>
      </w:r>
      <w:proofErr w:type="gramEnd"/>
      <w:r w:rsidRPr="001A1040">
        <w:rPr>
          <w:rFonts w:ascii="標楷體" w:eastAsia="標楷體" w:hAnsi="標楷體" w:hint="eastAsia"/>
          <w:color w:val="FF0000"/>
          <w:spacing w:val="0"/>
          <w:sz w:val="28"/>
        </w:rPr>
        <w:t>地址：100台北市中正區重慶南路1段130號、電話：02-23705840、傳真：02-23896249</w:t>
      </w:r>
      <w:proofErr w:type="gramStart"/>
      <w:r w:rsidRPr="001A1040">
        <w:rPr>
          <w:rFonts w:ascii="標楷體" w:eastAsia="標楷體" w:hAnsi="標楷體" w:hint="eastAsia"/>
          <w:color w:val="FF0000"/>
          <w:spacing w:val="0"/>
          <w:sz w:val="28"/>
        </w:rPr>
        <w:t>）</w:t>
      </w:r>
      <w:proofErr w:type="gramEnd"/>
    </w:p>
    <w:p w14:paraId="358060F8" w14:textId="77777777" w:rsidR="000C19CD" w:rsidRPr="001A1040" w:rsidRDefault="000C19CD" w:rsidP="000C19CD">
      <w:pPr>
        <w:pStyle w:val="7"/>
        <w:ind w:left="1134" w:firstLine="0"/>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法務部調查局</w:t>
      </w:r>
      <w:proofErr w:type="gramStart"/>
      <w:r w:rsidRPr="001A1040">
        <w:rPr>
          <w:rFonts w:ascii="標楷體" w:eastAsia="標楷體" w:hAnsi="標楷體" w:hint="eastAsia"/>
          <w:color w:val="FF0000"/>
          <w:spacing w:val="0"/>
          <w:sz w:val="28"/>
        </w:rPr>
        <w:t>（</w:t>
      </w:r>
      <w:proofErr w:type="gramEnd"/>
      <w:r w:rsidRPr="001A1040">
        <w:rPr>
          <w:rFonts w:ascii="標楷體" w:eastAsia="標楷體" w:hAnsi="標楷體" w:hint="eastAsia"/>
          <w:color w:val="FF0000"/>
          <w:spacing w:val="0"/>
          <w:sz w:val="28"/>
        </w:rPr>
        <w:t>地址：231新北市新店區中華路74號;新店郵政60000號信箱、電話：02-29177777、傳真：02-29188888</w:t>
      </w:r>
      <w:proofErr w:type="gramStart"/>
      <w:r w:rsidRPr="001A1040">
        <w:rPr>
          <w:rFonts w:ascii="標楷體" w:eastAsia="標楷體" w:hAnsi="標楷體" w:hint="eastAsia"/>
          <w:color w:val="FF0000"/>
          <w:spacing w:val="0"/>
          <w:sz w:val="28"/>
        </w:rPr>
        <w:t>）</w:t>
      </w:r>
      <w:proofErr w:type="gramEnd"/>
    </w:p>
    <w:p w14:paraId="1914EBBA" w14:textId="77777777" w:rsidR="000C19CD" w:rsidRPr="001A1040" w:rsidRDefault="000C19CD" w:rsidP="000C19CD">
      <w:pPr>
        <w:pStyle w:val="7"/>
        <w:ind w:left="1134" w:firstLine="0"/>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法務部廉政署</w:t>
      </w:r>
      <w:proofErr w:type="gramStart"/>
      <w:r w:rsidRPr="001A1040">
        <w:rPr>
          <w:rFonts w:ascii="標楷體" w:eastAsia="標楷體" w:hAnsi="標楷體" w:hint="eastAsia"/>
          <w:color w:val="FF0000"/>
          <w:spacing w:val="0"/>
          <w:sz w:val="28"/>
        </w:rPr>
        <w:t>（</w:t>
      </w:r>
      <w:proofErr w:type="gramEnd"/>
      <w:r w:rsidRPr="001A1040">
        <w:rPr>
          <w:rFonts w:ascii="標楷體" w:eastAsia="標楷體" w:hAnsi="標楷體" w:hint="eastAsia"/>
          <w:color w:val="FF0000"/>
          <w:spacing w:val="0"/>
          <w:sz w:val="28"/>
        </w:rPr>
        <w:t>地址：100臺北市中正區博愛路166號;10099國史館郵局第153號信箱、電話：0800286586、傳真：02-23811234</w:t>
      </w:r>
      <w:proofErr w:type="gramStart"/>
      <w:r w:rsidRPr="001A1040">
        <w:rPr>
          <w:rFonts w:ascii="標楷體" w:eastAsia="標楷體" w:hAnsi="標楷體" w:hint="eastAsia"/>
          <w:color w:val="FF0000"/>
          <w:spacing w:val="0"/>
          <w:sz w:val="28"/>
        </w:rPr>
        <w:t>）</w:t>
      </w:r>
      <w:proofErr w:type="gramEnd"/>
    </w:p>
    <w:p w14:paraId="52A40C0C" w14:textId="77777777" w:rsidR="00692B05" w:rsidRPr="001A1040" w:rsidRDefault="000C19CD" w:rsidP="00692B05">
      <w:pPr>
        <w:pStyle w:val="7"/>
        <w:ind w:left="1134" w:firstLine="0"/>
        <w:jc w:val="both"/>
        <w:textDirection w:val="lrTbV"/>
        <w:rPr>
          <w:rFonts w:ascii="標楷體" w:eastAsia="標楷體" w:hAnsi="標楷體"/>
          <w:color w:val="FF0000"/>
          <w:spacing w:val="0"/>
          <w:sz w:val="28"/>
        </w:rPr>
      </w:pPr>
      <w:r w:rsidRPr="001A1040">
        <w:rPr>
          <w:rFonts w:ascii="標楷體" w:eastAsia="標楷體" w:hAnsi="標楷體" w:hint="eastAsia"/>
          <w:color w:val="FF0000"/>
          <w:spacing w:val="0"/>
          <w:sz w:val="28"/>
        </w:rPr>
        <w:t>中央採購稽核小組</w:t>
      </w:r>
      <w:proofErr w:type="gramStart"/>
      <w:r w:rsidRPr="001A1040">
        <w:rPr>
          <w:rFonts w:ascii="標楷體" w:eastAsia="標楷體" w:hAnsi="標楷體" w:hint="eastAsia"/>
          <w:color w:val="FF0000"/>
          <w:spacing w:val="0"/>
          <w:sz w:val="28"/>
        </w:rPr>
        <w:t>（</w:t>
      </w:r>
      <w:proofErr w:type="gramEnd"/>
      <w:r w:rsidRPr="001A1040">
        <w:rPr>
          <w:rFonts w:ascii="標楷體" w:eastAsia="標楷體" w:hAnsi="標楷體" w:hint="eastAsia"/>
          <w:color w:val="FF0000"/>
          <w:spacing w:val="0"/>
          <w:sz w:val="28"/>
        </w:rPr>
        <w:t>地址：110臺北市信義區松仁路3號9樓、電話：02-87897548、傳真：02-87897554</w:t>
      </w:r>
      <w:proofErr w:type="gramStart"/>
      <w:r w:rsidRPr="001A1040">
        <w:rPr>
          <w:rFonts w:ascii="標楷體" w:eastAsia="標楷體" w:hAnsi="標楷體" w:hint="eastAsia"/>
          <w:color w:val="FF0000"/>
          <w:spacing w:val="0"/>
          <w:sz w:val="28"/>
        </w:rPr>
        <w:t>）</w:t>
      </w:r>
      <w:proofErr w:type="gramEnd"/>
    </w:p>
    <w:p w14:paraId="2F3C7D74" w14:textId="726ACB85" w:rsidR="00896CBA" w:rsidRPr="001A1040" w:rsidRDefault="00A7031E" w:rsidP="001E30B2">
      <w:pPr>
        <w:pStyle w:val="7"/>
        <w:numPr>
          <w:ilvl w:val="0"/>
          <w:numId w:val="1"/>
          <w:numberingChange w:id="221" w:author="企劃處三科-陳瀅湘(shiang)" w:date="2025-12-12T16:30:00Z" w:original="%1:86:35:、"/>
        </w:numPr>
        <w:ind w:left="1134" w:hanging="1134"/>
        <w:jc w:val="both"/>
        <w:textDirection w:val="lrTbV"/>
        <w:rPr>
          <w:rFonts w:ascii="標楷體" w:eastAsia="標楷體" w:hAnsi="標楷體"/>
          <w:spacing w:val="0"/>
          <w:sz w:val="28"/>
        </w:rPr>
      </w:pPr>
      <w:r w:rsidRPr="001A1040">
        <w:rPr>
          <w:rFonts w:ascii="標楷體" w:eastAsia="標楷體" w:hAnsi="標楷體" w:hint="eastAsia"/>
          <w:spacing w:val="0"/>
          <w:sz w:val="28"/>
        </w:rPr>
        <w:t>法務部廉政署受理檢舉電話：</w:t>
      </w:r>
      <w:r w:rsidRPr="001A1040">
        <w:rPr>
          <w:rFonts w:ascii="標楷體" w:eastAsia="標楷體" w:hAnsi="標楷體"/>
          <w:spacing w:val="0"/>
          <w:sz w:val="28"/>
        </w:rPr>
        <w:t>0800-286-586</w:t>
      </w:r>
      <w:r w:rsidRPr="001A1040">
        <w:rPr>
          <w:rFonts w:ascii="標楷體" w:eastAsia="標楷體" w:hAnsi="標楷體" w:hint="eastAsia"/>
          <w:spacing w:val="0"/>
          <w:sz w:val="28"/>
        </w:rPr>
        <w:t>；檢舉信箱：</w:t>
      </w:r>
      <w:r w:rsidRPr="001A1040">
        <w:rPr>
          <w:rFonts w:ascii="標楷體" w:eastAsia="標楷體" w:hAnsi="標楷體"/>
          <w:spacing w:val="0"/>
          <w:sz w:val="28"/>
        </w:rPr>
        <w:t>100006</w:t>
      </w:r>
      <w:r w:rsidRPr="001A1040">
        <w:rPr>
          <w:rFonts w:ascii="標楷體" w:eastAsia="標楷體" w:hAnsi="標楷體" w:hint="eastAsia"/>
          <w:spacing w:val="0"/>
          <w:sz w:val="28"/>
        </w:rPr>
        <w:t>國史館郵局第</w:t>
      </w:r>
      <w:r w:rsidRPr="001A1040">
        <w:rPr>
          <w:rFonts w:ascii="標楷體" w:eastAsia="標楷體" w:hAnsi="標楷體"/>
          <w:spacing w:val="0"/>
          <w:sz w:val="28"/>
        </w:rPr>
        <w:t>153</w:t>
      </w:r>
      <w:r w:rsidRPr="001A1040">
        <w:rPr>
          <w:rFonts w:ascii="標楷體" w:eastAsia="標楷體" w:hAnsi="標楷體" w:hint="eastAsia"/>
          <w:spacing w:val="0"/>
          <w:sz w:val="28"/>
        </w:rPr>
        <w:t>號信箱；傳真檢舉專線：（</w:t>
      </w:r>
      <w:r w:rsidRPr="001A1040">
        <w:rPr>
          <w:rFonts w:ascii="標楷體" w:eastAsia="標楷體" w:hAnsi="標楷體"/>
          <w:spacing w:val="0"/>
          <w:sz w:val="28"/>
        </w:rPr>
        <w:t>02</w:t>
      </w:r>
      <w:r w:rsidRPr="001A1040">
        <w:rPr>
          <w:rFonts w:ascii="標楷體" w:eastAsia="標楷體" w:hAnsi="標楷體" w:hint="eastAsia"/>
          <w:spacing w:val="0"/>
          <w:sz w:val="28"/>
        </w:rPr>
        <w:t>）</w:t>
      </w:r>
      <w:r w:rsidRPr="001A1040">
        <w:rPr>
          <w:rFonts w:ascii="標楷體" w:eastAsia="標楷體" w:hAnsi="標楷體"/>
          <w:spacing w:val="0"/>
          <w:sz w:val="28"/>
        </w:rPr>
        <w:t>2381-1234</w:t>
      </w:r>
      <w:r w:rsidRPr="001A1040">
        <w:rPr>
          <w:rFonts w:ascii="標楷體" w:eastAsia="標楷體" w:hAnsi="標楷體" w:hint="eastAsia"/>
          <w:spacing w:val="0"/>
          <w:sz w:val="28"/>
        </w:rPr>
        <w:t>；電子郵件檢舉信箱：gechief-p@mail.moj.gov.tw；</w:t>
      </w:r>
      <w:r w:rsidRPr="001A1040">
        <w:rPr>
          <w:rFonts w:ascii="標楷體" w:eastAsia="標楷體" w:hAnsi="標楷體"/>
          <w:spacing w:val="0"/>
          <w:sz w:val="28"/>
        </w:rPr>
        <w:t>24</w:t>
      </w:r>
      <w:r w:rsidRPr="001A1040">
        <w:rPr>
          <w:rFonts w:ascii="標楷體" w:eastAsia="標楷體" w:hAnsi="標楷體" w:hint="eastAsia"/>
          <w:spacing w:val="0"/>
          <w:sz w:val="28"/>
        </w:rPr>
        <w:t>小時檢舉中心地址：</w:t>
      </w:r>
      <w:r w:rsidRPr="001A1040">
        <w:rPr>
          <w:rFonts w:ascii="標楷體" w:eastAsia="標楷體" w:hAnsi="標楷體"/>
          <w:spacing w:val="0"/>
          <w:sz w:val="28"/>
        </w:rPr>
        <w:t>100006</w:t>
      </w:r>
      <w:r w:rsidRPr="001A1040">
        <w:rPr>
          <w:rFonts w:ascii="標楷體" w:eastAsia="標楷體" w:hAnsi="標楷體" w:hint="eastAsia"/>
          <w:spacing w:val="0"/>
          <w:sz w:val="28"/>
        </w:rPr>
        <w:t>臺北市中正區博愛路</w:t>
      </w:r>
      <w:r w:rsidRPr="001A1040">
        <w:rPr>
          <w:rFonts w:ascii="標楷體" w:eastAsia="標楷體" w:hAnsi="標楷體"/>
          <w:spacing w:val="0"/>
          <w:sz w:val="28"/>
        </w:rPr>
        <w:t>166</w:t>
      </w:r>
      <w:r w:rsidRPr="001A1040">
        <w:rPr>
          <w:rFonts w:ascii="標楷體" w:eastAsia="標楷體" w:hAnsi="標楷體" w:hint="eastAsia"/>
          <w:spacing w:val="0"/>
          <w:sz w:val="28"/>
        </w:rPr>
        <w:t>號</w:t>
      </w:r>
      <w:r w:rsidR="00896CBA" w:rsidRPr="001A1040">
        <w:rPr>
          <w:rFonts w:ascii="標楷體" w:eastAsia="標楷體" w:hAnsi="標楷體" w:hint="eastAsia"/>
          <w:spacing w:val="0"/>
          <w:sz w:val="28"/>
        </w:rPr>
        <w:t xml:space="preserve">。                                                 </w:t>
      </w:r>
    </w:p>
    <w:p w14:paraId="3EA592B3" w14:textId="77777777" w:rsidR="00C0098F" w:rsidRPr="001A1040" w:rsidRDefault="00C0098F">
      <w:pPr>
        <w:pStyle w:val="7"/>
        <w:ind w:left="0" w:firstLine="0"/>
        <w:jc w:val="both"/>
        <w:textDirection w:val="lrTbV"/>
        <w:rPr>
          <w:rFonts w:ascii="標楷體" w:eastAsia="標楷體" w:hAnsi="標楷體"/>
          <w:spacing w:val="0"/>
          <w:sz w:val="28"/>
        </w:rPr>
      </w:pPr>
    </w:p>
    <w:p w14:paraId="70F9A269" w14:textId="77777777" w:rsidR="009C4B8C" w:rsidRPr="001A1040" w:rsidRDefault="009C4B8C">
      <w:pPr>
        <w:pStyle w:val="7"/>
        <w:ind w:left="0" w:firstLine="0"/>
        <w:jc w:val="both"/>
        <w:textDirection w:val="lrTbV"/>
        <w:rPr>
          <w:rFonts w:ascii="標楷體" w:eastAsia="標楷體" w:hAnsi="標楷體"/>
          <w:spacing w:val="0"/>
          <w:sz w:val="28"/>
        </w:rPr>
      </w:pPr>
    </w:p>
    <w:p w14:paraId="33D877A1" w14:textId="77777777" w:rsidR="009C4B8C" w:rsidRPr="001A1040" w:rsidRDefault="009C4B8C">
      <w:pPr>
        <w:pStyle w:val="7"/>
        <w:ind w:left="0" w:firstLine="0"/>
        <w:jc w:val="both"/>
        <w:textDirection w:val="lrTbV"/>
        <w:rPr>
          <w:rFonts w:ascii="標楷體" w:eastAsia="標楷體" w:hAnsi="標楷體"/>
          <w:spacing w:val="0"/>
          <w:sz w:val="28"/>
        </w:rPr>
      </w:pPr>
    </w:p>
    <w:p w14:paraId="12721B1B" w14:textId="77777777" w:rsidR="009C4B8C" w:rsidRPr="001A1040" w:rsidRDefault="009C4B8C">
      <w:pPr>
        <w:pStyle w:val="7"/>
        <w:ind w:left="0" w:firstLine="0"/>
        <w:jc w:val="both"/>
        <w:textDirection w:val="lrTbV"/>
        <w:rPr>
          <w:rFonts w:ascii="標楷體" w:eastAsia="標楷體" w:hAnsi="標楷體"/>
          <w:spacing w:val="0"/>
          <w:sz w:val="28"/>
        </w:rPr>
      </w:pPr>
    </w:p>
    <w:p w14:paraId="3E869674" w14:textId="77777777" w:rsidR="009C4B8C" w:rsidRPr="001A1040" w:rsidRDefault="009C4B8C">
      <w:pPr>
        <w:pStyle w:val="7"/>
        <w:ind w:left="0" w:firstLine="0"/>
        <w:jc w:val="both"/>
        <w:textDirection w:val="lrTbV"/>
        <w:rPr>
          <w:rFonts w:ascii="標楷體" w:eastAsia="標楷體" w:hAnsi="標楷體"/>
          <w:spacing w:val="0"/>
          <w:sz w:val="28"/>
        </w:rPr>
      </w:pPr>
    </w:p>
    <w:p w14:paraId="4C46AA18" w14:textId="77777777" w:rsidR="009C4B8C" w:rsidRPr="001A1040" w:rsidRDefault="009C4B8C">
      <w:pPr>
        <w:pStyle w:val="7"/>
        <w:ind w:left="0" w:firstLine="0"/>
        <w:jc w:val="both"/>
        <w:textDirection w:val="lrTbV"/>
        <w:rPr>
          <w:rFonts w:ascii="標楷體" w:eastAsia="標楷體" w:hAnsi="標楷體"/>
          <w:spacing w:val="0"/>
          <w:sz w:val="28"/>
        </w:rPr>
      </w:pPr>
    </w:p>
    <w:p w14:paraId="4DF83F46" w14:textId="77777777" w:rsidR="009C4B8C" w:rsidRPr="001A1040" w:rsidRDefault="009C4B8C">
      <w:pPr>
        <w:pStyle w:val="7"/>
        <w:ind w:left="0" w:firstLine="0"/>
        <w:jc w:val="both"/>
        <w:textDirection w:val="lrTbV"/>
        <w:rPr>
          <w:rFonts w:ascii="標楷體" w:eastAsia="標楷體" w:hAnsi="標楷體"/>
          <w:spacing w:val="0"/>
          <w:sz w:val="28"/>
        </w:rPr>
      </w:pPr>
    </w:p>
    <w:p w14:paraId="47A03121" w14:textId="77777777" w:rsidR="007A4850" w:rsidRPr="001A1040" w:rsidRDefault="007A4850">
      <w:pPr>
        <w:pStyle w:val="7"/>
        <w:ind w:left="0" w:firstLine="0"/>
        <w:jc w:val="both"/>
        <w:textDirection w:val="lrTbV"/>
        <w:rPr>
          <w:rFonts w:ascii="標楷體" w:eastAsia="標楷體" w:hAnsi="標楷體"/>
          <w:spacing w:val="0"/>
          <w:sz w:val="28"/>
        </w:rPr>
      </w:pPr>
    </w:p>
    <w:p w14:paraId="33349821" w14:textId="7DCCA6C5" w:rsidR="009C4B8C" w:rsidRPr="001A1040" w:rsidRDefault="009C4B8C" w:rsidP="00D97ACF">
      <w:pPr>
        <w:pStyle w:val="7"/>
        <w:ind w:left="0" w:firstLine="0"/>
        <w:jc w:val="both"/>
        <w:textDirection w:val="lrTbV"/>
        <w:rPr>
          <w:rFonts w:ascii="標楷體" w:eastAsia="標楷體" w:hAnsi="標楷體"/>
          <w:spacing w:val="0"/>
          <w:sz w:val="28"/>
          <w:rPrChange w:id="222" w:author="企劃處三科-陳瀅湘(shiang)" w:date="2025-12-12T16:30:00Z">
            <w:rPr>
              <w:spacing w:val="0"/>
              <w:sz w:val="28"/>
            </w:rPr>
          </w:rPrChange>
        </w:rPr>
      </w:pPr>
    </w:p>
    <w:sectPr w:rsidR="009C4B8C" w:rsidRPr="001A1040" w:rsidSect="00D97ACF">
      <w:headerReference w:type="default" r:id="rId10"/>
      <w:footerReference w:type="even" r:id="rId11"/>
      <w:footerReference w:type="default" r:id="rId12"/>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6E791" w14:textId="77777777" w:rsidR="006347E7" w:rsidRDefault="006347E7">
      <w:r>
        <w:separator/>
      </w:r>
    </w:p>
  </w:endnote>
  <w:endnote w:type="continuationSeparator" w:id="0">
    <w:p w14:paraId="19D12C6C" w14:textId="77777777" w:rsidR="006347E7" w:rsidRDefault="006347E7">
      <w:r>
        <w:continuationSeparator/>
      </w:r>
    </w:p>
  </w:endnote>
  <w:endnote w:type="continuationNotice" w:id="1">
    <w:p w14:paraId="46738C12" w14:textId="77777777" w:rsidR="006347E7" w:rsidRDefault="006347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思源黑體">
    <w:altName w:val="微軟正黑體"/>
    <w:charset w:val="88"/>
    <w:family w:val="auto"/>
    <w:pitch w:val="variable"/>
  </w:font>
  <w:font w:name="Lucida Sans">
    <w:panose1 w:val="020B0602030504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CFF7C" w14:textId="77777777" w:rsidR="0008023F" w:rsidRDefault="0008023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4A1F531" w14:textId="77777777" w:rsidR="0008023F" w:rsidRDefault="0008023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DC2FA" w14:textId="1C4A5F12" w:rsidR="0008023F" w:rsidRDefault="0008023F">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B0106A">
      <w:rPr>
        <w:rStyle w:val="a6"/>
        <w:rFonts w:ascii="全真楷書"/>
        <w:noProof/>
      </w:rPr>
      <w:t>12</w:t>
    </w:r>
    <w:r>
      <w:rPr>
        <w:rStyle w:val="a6"/>
        <w:rFonts w:ascii="全真楷書"/>
      </w:rPr>
      <w:fldChar w:fldCharType="end"/>
    </w:r>
  </w:p>
  <w:p w14:paraId="7E3DEF5F" w14:textId="77777777" w:rsidR="0008023F" w:rsidRDefault="000802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D62AB" w14:textId="77777777" w:rsidR="006347E7" w:rsidRDefault="006347E7">
      <w:r>
        <w:separator/>
      </w:r>
    </w:p>
  </w:footnote>
  <w:footnote w:type="continuationSeparator" w:id="0">
    <w:p w14:paraId="216CB3FD" w14:textId="77777777" w:rsidR="006347E7" w:rsidRDefault="006347E7">
      <w:r>
        <w:continuationSeparator/>
      </w:r>
    </w:p>
  </w:footnote>
  <w:footnote w:type="continuationNotice" w:id="1">
    <w:p w14:paraId="0DD8BE48" w14:textId="77777777" w:rsidR="006347E7" w:rsidRDefault="006347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60F88" w14:textId="77777777" w:rsidR="00D97ACF" w:rsidRDefault="00D97AC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2D6BDEA"/>
    <w:name w:val="WWNum12"/>
    <w:lvl w:ilvl="0">
      <w:start w:val="1"/>
      <w:numFmt w:val="taiwaneseCountingThousand"/>
      <w:suff w:val="nothing"/>
      <w:lvlText w:val="%1、"/>
      <w:lvlJc w:val="left"/>
      <w:pPr>
        <w:ind w:left="570" w:hanging="570"/>
      </w:pPr>
      <w:rPr>
        <w:rFonts w:ascii="標楷體" w:eastAsia="標楷體" w:hAnsi="標楷體" w:hint="eastAsia"/>
        <w:b w:val="0"/>
        <w:i w:val="0"/>
        <w:color w:val="000000"/>
        <w:sz w:val="28"/>
        <w:u w:val="none"/>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1" w15:restartNumberingAfterBreak="0">
    <w:nsid w:val="00000002"/>
    <w:multiLevelType w:val="multilevel"/>
    <w:tmpl w:val="00000002"/>
    <w:name w:val="WWNum4"/>
    <w:lvl w:ilvl="0">
      <w:start w:val="2"/>
      <w:numFmt w:val="taiwaneseCountingThousand"/>
      <w:lvlText w:val="%1、"/>
      <w:lvlJc w:val="left"/>
      <w:pPr>
        <w:tabs>
          <w:tab w:val="num" w:pos="0"/>
        </w:tabs>
        <w:ind w:left="712" w:hanging="570"/>
      </w:pPr>
      <w:rPr>
        <w:rFonts w:ascii="標楷體" w:eastAsia="標楷體" w:hAnsi="標楷體"/>
        <w:b w:val="0"/>
        <w:i w:val="0"/>
        <w:color w:val="0000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4"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5"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6"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7"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9"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10" w15:restartNumberingAfterBreak="0">
    <w:nsid w:val="23996BB9"/>
    <w:multiLevelType w:val="hybridMultilevel"/>
    <w:tmpl w:val="4E268B34"/>
    <w:lvl w:ilvl="0" w:tplc="CFD4AA2E">
      <w:numFmt w:val="bullet"/>
      <w:lvlText w:val="■"/>
      <w:lvlJc w:val="left"/>
      <w:pPr>
        <w:tabs>
          <w:tab w:val="num" w:pos="1558"/>
        </w:tabs>
        <w:ind w:left="1558" w:hanging="360"/>
      </w:pPr>
      <w:rPr>
        <w:rFonts w:ascii="標楷體" w:eastAsia="標楷體" w:hAnsi="標楷體" w:cs="Times New Roman" w:hint="eastAsia"/>
      </w:rPr>
    </w:lvl>
    <w:lvl w:ilvl="1" w:tplc="04090003" w:tentative="1">
      <w:start w:val="1"/>
      <w:numFmt w:val="bullet"/>
      <w:lvlText w:val=""/>
      <w:lvlJc w:val="left"/>
      <w:pPr>
        <w:tabs>
          <w:tab w:val="num" w:pos="2158"/>
        </w:tabs>
        <w:ind w:left="2158" w:hanging="480"/>
      </w:pPr>
      <w:rPr>
        <w:rFonts w:ascii="Wingdings" w:hAnsi="Wingdings" w:hint="default"/>
      </w:rPr>
    </w:lvl>
    <w:lvl w:ilvl="2" w:tplc="04090005" w:tentative="1">
      <w:start w:val="1"/>
      <w:numFmt w:val="bullet"/>
      <w:lvlText w:val=""/>
      <w:lvlJc w:val="left"/>
      <w:pPr>
        <w:tabs>
          <w:tab w:val="num" w:pos="2638"/>
        </w:tabs>
        <w:ind w:left="2638" w:hanging="480"/>
      </w:pPr>
      <w:rPr>
        <w:rFonts w:ascii="Wingdings" w:hAnsi="Wingdings" w:hint="default"/>
      </w:rPr>
    </w:lvl>
    <w:lvl w:ilvl="3" w:tplc="04090001" w:tentative="1">
      <w:start w:val="1"/>
      <w:numFmt w:val="bullet"/>
      <w:lvlText w:val=""/>
      <w:lvlJc w:val="left"/>
      <w:pPr>
        <w:tabs>
          <w:tab w:val="num" w:pos="3118"/>
        </w:tabs>
        <w:ind w:left="3118" w:hanging="480"/>
      </w:pPr>
      <w:rPr>
        <w:rFonts w:ascii="Wingdings" w:hAnsi="Wingdings" w:hint="default"/>
      </w:rPr>
    </w:lvl>
    <w:lvl w:ilvl="4" w:tplc="04090003" w:tentative="1">
      <w:start w:val="1"/>
      <w:numFmt w:val="bullet"/>
      <w:lvlText w:val=""/>
      <w:lvlJc w:val="left"/>
      <w:pPr>
        <w:tabs>
          <w:tab w:val="num" w:pos="3598"/>
        </w:tabs>
        <w:ind w:left="3598" w:hanging="480"/>
      </w:pPr>
      <w:rPr>
        <w:rFonts w:ascii="Wingdings" w:hAnsi="Wingdings" w:hint="default"/>
      </w:rPr>
    </w:lvl>
    <w:lvl w:ilvl="5" w:tplc="04090005" w:tentative="1">
      <w:start w:val="1"/>
      <w:numFmt w:val="bullet"/>
      <w:lvlText w:val=""/>
      <w:lvlJc w:val="left"/>
      <w:pPr>
        <w:tabs>
          <w:tab w:val="num" w:pos="4078"/>
        </w:tabs>
        <w:ind w:left="4078" w:hanging="480"/>
      </w:pPr>
      <w:rPr>
        <w:rFonts w:ascii="Wingdings" w:hAnsi="Wingdings" w:hint="default"/>
      </w:rPr>
    </w:lvl>
    <w:lvl w:ilvl="6" w:tplc="04090001" w:tentative="1">
      <w:start w:val="1"/>
      <w:numFmt w:val="bullet"/>
      <w:lvlText w:val=""/>
      <w:lvlJc w:val="left"/>
      <w:pPr>
        <w:tabs>
          <w:tab w:val="num" w:pos="4558"/>
        </w:tabs>
        <w:ind w:left="4558" w:hanging="480"/>
      </w:pPr>
      <w:rPr>
        <w:rFonts w:ascii="Wingdings" w:hAnsi="Wingdings" w:hint="default"/>
      </w:rPr>
    </w:lvl>
    <w:lvl w:ilvl="7" w:tplc="04090003" w:tentative="1">
      <w:start w:val="1"/>
      <w:numFmt w:val="bullet"/>
      <w:lvlText w:val=""/>
      <w:lvlJc w:val="left"/>
      <w:pPr>
        <w:tabs>
          <w:tab w:val="num" w:pos="5038"/>
        </w:tabs>
        <w:ind w:left="5038" w:hanging="480"/>
      </w:pPr>
      <w:rPr>
        <w:rFonts w:ascii="Wingdings" w:hAnsi="Wingdings" w:hint="default"/>
      </w:rPr>
    </w:lvl>
    <w:lvl w:ilvl="8" w:tplc="04090005" w:tentative="1">
      <w:start w:val="1"/>
      <w:numFmt w:val="bullet"/>
      <w:lvlText w:val=""/>
      <w:lvlJc w:val="left"/>
      <w:pPr>
        <w:tabs>
          <w:tab w:val="num" w:pos="5518"/>
        </w:tabs>
        <w:ind w:left="5518" w:hanging="480"/>
      </w:pPr>
      <w:rPr>
        <w:rFonts w:ascii="Wingdings" w:hAnsi="Wingdings" w:hint="default"/>
      </w:rPr>
    </w:lvl>
  </w:abstractNum>
  <w:abstractNum w:abstractNumId="11"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12"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13"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4"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5"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6"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7" w15:restartNumberingAfterBreak="0">
    <w:nsid w:val="46BC6964"/>
    <w:multiLevelType w:val="singleLevel"/>
    <w:tmpl w:val="A27ACAFA"/>
    <w:lvl w:ilvl="0">
      <w:start w:val="1"/>
      <w:numFmt w:val="taiwaneseCountingThousand"/>
      <w:lvlText w:val="%1、"/>
      <w:lvlJc w:val="left"/>
      <w:pPr>
        <w:tabs>
          <w:tab w:val="num" w:pos="855"/>
        </w:tabs>
        <w:ind w:left="855" w:hanging="585"/>
      </w:pPr>
      <w:rPr>
        <w:rFonts w:hint="eastAsia"/>
        <w:lang w:val="en-US"/>
      </w:rPr>
    </w:lvl>
  </w:abstractNum>
  <w:abstractNum w:abstractNumId="18"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9"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20"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0FB3730"/>
    <w:multiLevelType w:val="hybridMultilevel"/>
    <w:tmpl w:val="9CFA9A4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23"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4" w15:restartNumberingAfterBreak="0">
    <w:nsid w:val="7AB250A1"/>
    <w:multiLevelType w:val="singleLevel"/>
    <w:tmpl w:val="C37CDE8C"/>
    <w:lvl w:ilvl="0">
      <w:start w:val="1"/>
      <w:numFmt w:val="taiwaneseCountingThousand"/>
      <w:lvlText w:val="%1、"/>
      <w:legacy w:legacy="1" w:legacySpace="0" w:legacyIndent="570"/>
      <w:lvlJc w:val="left"/>
      <w:pPr>
        <w:ind w:left="570" w:hanging="570"/>
      </w:pPr>
      <w:rPr>
        <w:rFonts w:ascii="標楷體" w:eastAsia="標楷體" w:hAnsi="標楷體" w:hint="eastAsia"/>
        <w:b w:val="0"/>
        <w:i w:val="0"/>
        <w:dstrike w:val="0"/>
        <w:sz w:val="28"/>
        <w:u w:val="none"/>
        <w:lang w:val="en-US"/>
      </w:rPr>
    </w:lvl>
  </w:abstractNum>
  <w:abstractNum w:abstractNumId="25"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24"/>
  </w:num>
  <w:num w:numId="2">
    <w:abstractNumId w:val="24"/>
    <w:lvlOverride w:ilvl="0">
      <w:lvl w:ilvl="0">
        <w:start w:val="2"/>
        <w:numFmt w:val="taiwaneseCountingThousand"/>
        <w:lvlText w:val="%1、"/>
        <w:legacy w:legacy="1" w:legacySpace="0" w:legacyIndent="570"/>
        <w:lvlJc w:val="left"/>
        <w:pPr>
          <w:ind w:left="570" w:hanging="570"/>
        </w:pPr>
        <w:rPr>
          <w:rFonts w:ascii="全真楷書" w:eastAsia="全真楷書" w:hint="eastAsia"/>
          <w:b w:val="0"/>
          <w:i w:val="0"/>
          <w:sz w:val="28"/>
          <w:u w:val="none"/>
        </w:rPr>
      </w:lvl>
    </w:lvlOverride>
  </w:num>
  <w:num w:numId="3">
    <w:abstractNumId w:val="25"/>
  </w:num>
  <w:num w:numId="4">
    <w:abstractNumId w:val="9"/>
  </w:num>
  <w:num w:numId="5">
    <w:abstractNumId w:val="5"/>
  </w:num>
  <w:num w:numId="6">
    <w:abstractNumId w:val="6"/>
  </w:num>
  <w:num w:numId="7">
    <w:abstractNumId w:val="14"/>
  </w:num>
  <w:num w:numId="8">
    <w:abstractNumId w:val="12"/>
  </w:num>
  <w:num w:numId="9">
    <w:abstractNumId w:val="11"/>
  </w:num>
  <w:num w:numId="10">
    <w:abstractNumId w:val="19"/>
  </w:num>
  <w:num w:numId="11">
    <w:abstractNumId w:val="15"/>
  </w:num>
  <w:num w:numId="12">
    <w:abstractNumId w:val="4"/>
  </w:num>
  <w:num w:numId="13">
    <w:abstractNumId w:val="18"/>
  </w:num>
  <w:num w:numId="14">
    <w:abstractNumId w:val="17"/>
  </w:num>
  <w:num w:numId="15">
    <w:abstractNumId w:val="10"/>
  </w:num>
  <w:num w:numId="16">
    <w:abstractNumId w:val="7"/>
  </w:num>
  <w:num w:numId="17">
    <w:abstractNumId w:val="24"/>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2"/>
  </w:num>
  <w:num w:numId="21">
    <w:abstractNumId w:val="23"/>
  </w:num>
  <w:num w:numId="22">
    <w:abstractNumId w:val="16"/>
  </w:num>
  <w:num w:numId="23">
    <w:abstractNumId w:val="13"/>
  </w:num>
  <w:num w:numId="24">
    <w:abstractNumId w:val="8"/>
  </w:num>
  <w:num w:numId="25">
    <w:abstractNumId w:val="0"/>
  </w:num>
  <w:num w:numId="26">
    <w:abstractNumId w:val="1"/>
  </w:num>
  <w:num w:numId="27">
    <w:abstractNumId w:val="2"/>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4577"/>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14A8"/>
    <w:rsid w:val="0000158F"/>
    <w:rsid w:val="000044D5"/>
    <w:rsid w:val="000069A3"/>
    <w:rsid w:val="00007C46"/>
    <w:rsid w:val="000237E1"/>
    <w:rsid w:val="00024A79"/>
    <w:rsid w:val="0002510C"/>
    <w:rsid w:val="0002585A"/>
    <w:rsid w:val="00034B80"/>
    <w:rsid w:val="000431BB"/>
    <w:rsid w:val="0004628B"/>
    <w:rsid w:val="00046BD7"/>
    <w:rsid w:val="000519EB"/>
    <w:rsid w:val="000543C4"/>
    <w:rsid w:val="0005491E"/>
    <w:rsid w:val="000602A8"/>
    <w:rsid w:val="0006159F"/>
    <w:rsid w:val="00071286"/>
    <w:rsid w:val="000716D1"/>
    <w:rsid w:val="00075BCB"/>
    <w:rsid w:val="0008023F"/>
    <w:rsid w:val="00081C59"/>
    <w:rsid w:val="00084275"/>
    <w:rsid w:val="00084CF6"/>
    <w:rsid w:val="0008595E"/>
    <w:rsid w:val="00087D76"/>
    <w:rsid w:val="0009139F"/>
    <w:rsid w:val="00095CDE"/>
    <w:rsid w:val="000A0455"/>
    <w:rsid w:val="000A465B"/>
    <w:rsid w:val="000B6389"/>
    <w:rsid w:val="000C19CD"/>
    <w:rsid w:val="000C3E7F"/>
    <w:rsid w:val="000C4E8E"/>
    <w:rsid w:val="000C7C83"/>
    <w:rsid w:val="000D12DC"/>
    <w:rsid w:val="000D29A1"/>
    <w:rsid w:val="000D2CAF"/>
    <w:rsid w:val="000E0165"/>
    <w:rsid w:val="000E0BA5"/>
    <w:rsid w:val="000E2BD4"/>
    <w:rsid w:val="000E4DCA"/>
    <w:rsid w:val="000E6ECD"/>
    <w:rsid w:val="000E744A"/>
    <w:rsid w:val="000F05CA"/>
    <w:rsid w:val="000F29ED"/>
    <w:rsid w:val="000F6B88"/>
    <w:rsid w:val="0010091A"/>
    <w:rsid w:val="00101B87"/>
    <w:rsid w:val="0010290F"/>
    <w:rsid w:val="00106ED1"/>
    <w:rsid w:val="00112CD7"/>
    <w:rsid w:val="00116013"/>
    <w:rsid w:val="00116419"/>
    <w:rsid w:val="001171CD"/>
    <w:rsid w:val="00123120"/>
    <w:rsid w:val="00123481"/>
    <w:rsid w:val="0012461A"/>
    <w:rsid w:val="00132EDE"/>
    <w:rsid w:val="001346D0"/>
    <w:rsid w:val="001363A6"/>
    <w:rsid w:val="001414E0"/>
    <w:rsid w:val="001510B6"/>
    <w:rsid w:val="00152941"/>
    <w:rsid w:val="00152B9D"/>
    <w:rsid w:val="00154443"/>
    <w:rsid w:val="00156F66"/>
    <w:rsid w:val="0016080C"/>
    <w:rsid w:val="00162FEA"/>
    <w:rsid w:val="00170440"/>
    <w:rsid w:val="00174BD6"/>
    <w:rsid w:val="00175E6A"/>
    <w:rsid w:val="00181A70"/>
    <w:rsid w:val="0019023E"/>
    <w:rsid w:val="001952AF"/>
    <w:rsid w:val="001A06E0"/>
    <w:rsid w:val="001A0FA1"/>
    <w:rsid w:val="001A1040"/>
    <w:rsid w:val="001A7ED9"/>
    <w:rsid w:val="001B0EAE"/>
    <w:rsid w:val="001B279F"/>
    <w:rsid w:val="001B6D8D"/>
    <w:rsid w:val="001B7178"/>
    <w:rsid w:val="001C0B49"/>
    <w:rsid w:val="001C29D3"/>
    <w:rsid w:val="001C4027"/>
    <w:rsid w:val="001C5529"/>
    <w:rsid w:val="001C6EED"/>
    <w:rsid w:val="001C728C"/>
    <w:rsid w:val="001D294E"/>
    <w:rsid w:val="001D42D1"/>
    <w:rsid w:val="001D6E53"/>
    <w:rsid w:val="001E30B2"/>
    <w:rsid w:val="001F2389"/>
    <w:rsid w:val="001F6808"/>
    <w:rsid w:val="001F737F"/>
    <w:rsid w:val="001F7A49"/>
    <w:rsid w:val="002054B7"/>
    <w:rsid w:val="00206859"/>
    <w:rsid w:val="002100FC"/>
    <w:rsid w:val="00210759"/>
    <w:rsid w:val="00215AAA"/>
    <w:rsid w:val="00217550"/>
    <w:rsid w:val="00221F3D"/>
    <w:rsid w:val="00224C5F"/>
    <w:rsid w:val="0023032B"/>
    <w:rsid w:val="002338AB"/>
    <w:rsid w:val="002348D6"/>
    <w:rsid w:val="00234B9C"/>
    <w:rsid w:val="00241BAC"/>
    <w:rsid w:val="002462DC"/>
    <w:rsid w:val="0025175A"/>
    <w:rsid w:val="002542EB"/>
    <w:rsid w:val="0025764F"/>
    <w:rsid w:val="002577E2"/>
    <w:rsid w:val="00262C2C"/>
    <w:rsid w:val="00264B4E"/>
    <w:rsid w:val="002665D9"/>
    <w:rsid w:val="00270220"/>
    <w:rsid w:val="002729E2"/>
    <w:rsid w:val="00274556"/>
    <w:rsid w:val="00285140"/>
    <w:rsid w:val="002947A2"/>
    <w:rsid w:val="00294D9D"/>
    <w:rsid w:val="002A5FB9"/>
    <w:rsid w:val="002A77FE"/>
    <w:rsid w:val="002B2772"/>
    <w:rsid w:val="002B353A"/>
    <w:rsid w:val="002C276D"/>
    <w:rsid w:val="002C42E3"/>
    <w:rsid w:val="002C6833"/>
    <w:rsid w:val="002D15E9"/>
    <w:rsid w:val="002D335D"/>
    <w:rsid w:val="002D5BD5"/>
    <w:rsid w:val="002D75DA"/>
    <w:rsid w:val="002E0950"/>
    <w:rsid w:val="002E3E4F"/>
    <w:rsid w:val="002F0663"/>
    <w:rsid w:val="002F449E"/>
    <w:rsid w:val="002F7514"/>
    <w:rsid w:val="00300C88"/>
    <w:rsid w:val="003019BF"/>
    <w:rsid w:val="0030290E"/>
    <w:rsid w:val="00303BF4"/>
    <w:rsid w:val="00307FB1"/>
    <w:rsid w:val="003100FB"/>
    <w:rsid w:val="003141F1"/>
    <w:rsid w:val="003171C9"/>
    <w:rsid w:val="00317804"/>
    <w:rsid w:val="00324779"/>
    <w:rsid w:val="00334931"/>
    <w:rsid w:val="003402B6"/>
    <w:rsid w:val="00340689"/>
    <w:rsid w:val="00342CF6"/>
    <w:rsid w:val="00342E1A"/>
    <w:rsid w:val="003471D3"/>
    <w:rsid w:val="00347E8E"/>
    <w:rsid w:val="00350A25"/>
    <w:rsid w:val="003516B6"/>
    <w:rsid w:val="003516E8"/>
    <w:rsid w:val="00351AEA"/>
    <w:rsid w:val="00352762"/>
    <w:rsid w:val="003538DA"/>
    <w:rsid w:val="00357481"/>
    <w:rsid w:val="003609DB"/>
    <w:rsid w:val="00361C84"/>
    <w:rsid w:val="00363459"/>
    <w:rsid w:val="00363F2F"/>
    <w:rsid w:val="00366A08"/>
    <w:rsid w:val="00372C21"/>
    <w:rsid w:val="00375CA4"/>
    <w:rsid w:val="00375DA0"/>
    <w:rsid w:val="00377395"/>
    <w:rsid w:val="00377A2F"/>
    <w:rsid w:val="0038125D"/>
    <w:rsid w:val="00384FCA"/>
    <w:rsid w:val="00392401"/>
    <w:rsid w:val="003966CD"/>
    <w:rsid w:val="003A449C"/>
    <w:rsid w:val="003A70A3"/>
    <w:rsid w:val="003B2552"/>
    <w:rsid w:val="003B4CCA"/>
    <w:rsid w:val="003B6DAB"/>
    <w:rsid w:val="003C0FED"/>
    <w:rsid w:val="003C362C"/>
    <w:rsid w:val="003C5313"/>
    <w:rsid w:val="003C55A1"/>
    <w:rsid w:val="003D2A3E"/>
    <w:rsid w:val="003D7135"/>
    <w:rsid w:val="003E1B25"/>
    <w:rsid w:val="003E2EF0"/>
    <w:rsid w:val="003E3168"/>
    <w:rsid w:val="003E3A8C"/>
    <w:rsid w:val="003E7A68"/>
    <w:rsid w:val="003E7F93"/>
    <w:rsid w:val="003F7753"/>
    <w:rsid w:val="0040160A"/>
    <w:rsid w:val="0040386B"/>
    <w:rsid w:val="00406BCC"/>
    <w:rsid w:val="00406E9F"/>
    <w:rsid w:val="00411B90"/>
    <w:rsid w:val="00412432"/>
    <w:rsid w:val="00412D43"/>
    <w:rsid w:val="00415C69"/>
    <w:rsid w:val="004172AF"/>
    <w:rsid w:val="00422145"/>
    <w:rsid w:val="004227AD"/>
    <w:rsid w:val="00424D9B"/>
    <w:rsid w:val="004268AE"/>
    <w:rsid w:val="0042775D"/>
    <w:rsid w:val="004338C2"/>
    <w:rsid w:val="004340E9"/>
    <w:rsid w:val="0043625D"/>
    <w:rsid w:val="00437783"/>
    <w:rsid w:val="00440C87"/>
    <w:rsid w:val="00441DFD"/>
    <w:rsid w:val="00451D69"/>
    <w:rsid w:val="0045217F"/>
    <w:rsid w:val="00453517"/>
    <w:rsid w:val="00454DA6"/>
    <w:rsid w:val="004603B1"/>
    <w:rsid w:val="004622AD"/>
    <w:rsid w:val="00463A32"/>
    <w:rsid w:val="00467364"/>
    <w:rsid w:val="00471095"/>
    <w:rsid w:val="00474BE6"/>
    <w:rsid w:val="0047742F"/>
    <w:rsid w:val="0048010A"/>
    <w:rsid w:val="00486A98"/>
    <w:rsid w:val="0049623B"/>
    <w:rsid w:val="004967F4"/>
    <w:rsid w:val="0049791B"/>
    <w:rsid w:val="004A0D34"/>
    <w:rsid w:val="004A14AE"/>
    <w:rsid w:val="004A1C81"/>
    <w:rsid w:val="004A1F2E"/>
    <w:rsid w:val="004A2C8A"/>
    <w:rsid w:val="004A68B4"/>
    <w:rsid w:val="004B2970"/>
    <w:rsid w:val="004C0181"/>
    <w:rsid w:val="004C42CE"/>
    <w:rsid w:val="004C5A55"/>
    <w:rsid w:val="004D1AB9"/>
    <w:rsid w:val="004D3CA6"/>
    <w:rsid w:val="004D7B2F"/>
    <w:rsid w:val="004E10DB"/>
    <w:rsid w:val="004E1ACA"/>
    <w:rsid w:val="004E2052"/>
    <w:rsid w:val="004E3BBD"/>
    <w:rsid w:val="004E6425"/>
    <w:rsid w:val="004E64B8"/>
    <w:rsid w:val="004F2830"/>
    <w:rsid w:val="004F4551"/>
    <w:rsid w:val="0050256A"/>
    <w:rsid w:val="00503719"/>
    <w:rsid w:val="0050519B"/>
    <w:rsid w:val="00505ED9"/>
    <w:rsid w:val="0050732B"/>
    <w:rsid w:val="00512A9F"/>
    <w:rsid w:val="005135B8"/>
    <w:rsid w:val="00515BE3"/>
    <w:rsid w:val="00520DFA"/>
    <w:rsid w:val="005219C6"/>
    <w:rsid w:val="005223ED"/>
    <w:rsid w:val="00522D41"/>
    <w:rsid w:val="0052339E"/>
    <w:rsid w:val="0052430E"/>
    <w:rsid w:val="00527B3B"/>
    <w:rsid w:val="00531127"/>
    <w:rsid w:val="00533860"/>
    <w:rsid w:val="00536789"/>
    <w:rsid w:val="00536D6F"/>
    <w:rsid w:val="00540EAD"/>
    <w:rsid w:val="0054346B"/>
    <w:rsid w:val="00551AD2"/>
    <w:rsid w:val="0055237C"/>
    <w:rsid w:val="00564984"/>
    <w:rsid w:val="0056639C"/>
    <w:rsid w:val="00566979"/>
    <w:rsid w:val="00567969"/>
    <w:rsid w:val="00567DA5"/>
    <w:rsid w:val="00570709"/>
    <w:rsid w:val="00573283"/>
    <w:rsid w:val="00574127"/>
    <w:rsid w:val="00575394"/>
    <w:rsid w:val="00580FC5"/>
    <w:rsid w:val="005816EC"/>
    <w:rsid w:val="00585609"/>
    <w:rsid w:val="00587603"/>
    <w:rsid w:val="00587954"/>
    <w:rsid w:val="00595C4B"/>
    <w:rsid w:val="00596CA2"/>
    <w:rsid w:val="005972DC"/>
    <w:rsid w:val="00597A24"/>
    <w:rsid w:val="005A05F3"/>
    <w:rsid w:val="005A1ACB"/>
    <w:rsid w:val="005A36F2"/>
    <w:rsid w:val="005B1C86"/>
    <w:rsid w:val="005C0DF8"/>
    <w:rsid w:val="005C4DE1"/>
    <w:rsid w:val="005C4F28"/>
    <w:rsid w:val="005C551F"/>
    <w:rsid w:val="005D273E"/>
    <w:rsid w:val="005D2955"/>
    <w:rsid w:val="005D2B10"/>
    <w:rsid w:val="005D3869"/>
    <w:rsid w:val="005D39B2"/>
    <w:rsid w:val="005D4AC5"/>
    <w:rsid w:val="005D74EC"/>
    <w:rsid w:val="005D77A3"/>
    <w:rsid w:val="005E2F50"/>
    <w:rsid w:val="005E471B"/>
    <w:rsid w:val="005E6B7E"/>
    <w:rsid w:val="005F2097"/>
    <w:rsid w:val="005F4ABE"/>
    <w:rsid w:val="005F7228"/>
    <w:rsid w:val="006014C5"/>
    <w:rsid w:val="006016E7"/>
    <w:rsid w:val="00602B93"/>
    <w:rsid w:val="0060437A"/>
    <w:rsid w:val="00604D56"/>
    <w:rsid w:val="00605A70"/>
    <w:rsid w:val="00605D11"/>
    <w:rsid w:val="006133E6"/>
    <w:rsid w:val="00620152"/>
    <w:rsid w:val="006228A4"/>
    <w:rsid w:val="00624800"/>
    <w:rsid w:val="0062729A"/>
    <w:rsid w:val="00627AED"/>
    <w:rsid w:val="006347E7"/>
    <w:rsid w:val="0064063B"/>
    <w:rsid w:val="006452F1"/>
    <w:rsid w:val="00645995"/>
    <w:rsid w:val="00646940"/>
    <w:rsid w:val="006556D5"/>
    <w:rsid w:val="00662C6A"/>
    <w:rsid w:val="00670BEF"/>
    <w:rsid w:val="0067240C"/>
    <w:rsid w:val="00675EC7"/>
    <w:rsid w:val="00676BAF"/>
    <w:rsid w:val="00677FB3"/>
    <w:rsid w:val="006809C9"/>
    <w:rsid w:val="006811F2"/>
    <w:rsid w:val="00685A04"/>
    <w:rsid w:val="00685CFA"/>
    <w:rsid w:val="00685FF0"/>
    <w:rsid w:val="00687DEA"/>
    <w:rsid w:val="0069087C"/>
    <w:rsid w:val="00692B05"/>
    <w:rsid w:val="00692B7F"/>
    <w:rsid w:val="006945C5"/>
    <w:rsid w:val="0069637D"/>
    <w:rsid w:val="00696911"/>
    <w:rsid w:val="00697777"/>
    <w:rsid w:val="006A1693"/>
    <w:rsid w:val="006A2E51"/>
    <w:rsid w:val="006A4F8E"/>
    <w:rsid w:val="006B182C"/>
    <w:rsid w:val="006B319C"/>
    <w:rsid w:val="006B3A54"/>
    <w:rsid w:val="006B5393"/>
    <w:rsid w:val="006B5471"/>
    <w:rsid w:val="006B54B9"/>
    <w:rsid w:val="006B5CC9"/>
    <w:rsid w:val="006B69C1"/>
    <w:rsid w:val="006B740B"/>
    <w:rsid w:val="006C2ACF"/>
    <w:rsid w:val="006C39F3"/>
    <w:rsid w:val="006C5AA2"/>
    <w:rsid w:val="006C79D7"/>
    <w:rsid w:val="006D2D53"/>
    <w:rsid w:val="006D2F28"/>
    <w:rsid w:val="006E0C90"/>
    <w:rsid w:val="006E1B1C"/>
    <w:rsid w:val="006E4042"/>
    <w:rsid w:val="006E51D1"/>
    <w:rsid w:val="006E6060"/>
    <w:rsid w:val="00701820"/>
    <w:rsid w:val="00701BD2"/>
    <w:rsid w:val="00701FEC"/>
    <w:rsid w:val="00703E28"/>
    <w:rsid w:val="007061BE"/>
    <w:rsid w:val="0071135F"/>
    <w:rsid w:val="00714C9D"/>
    <w:rsid w:val="0071681C"/>
    <w:rsid w:val="0071790D"/>
    <w:rsid w:val="00722889"/>
    <w:rsid w:val="00722EAE"/>
    <w:rsid w:val="00724468"/>
    <w:rsid w:val="00724D04"/>
    <w:rsid w:val="00725636"/>
    <w:rsid w:val="00732C89"/>
    <w:rsid w:val="00740213"/>
    <w:rsid w:val="00741936"/>
    <w:rsid w:val="00742F51"/>
    <w:rsid w:val="007433CA"/>
    <w:rsid w:val="00744A21"/>
    <w:rsid w:val="007450ED"/>
    <w:rsid w:val="00751016"/>
    <w:rsid w:val="00752B5D"/>
    <w:rsid w:val="00754A72"/>
    <w:rsid w:val="00761A35"/>
    <w:rsid w:val="007626E6"/>
    <w:rsid w:val="0076557C"/>
    <w:rsid w:val="0077016B"/>
    <w:rsid w:val="007735B0"/>
    <w:rsid w:val="00775157"/>
    <w:rsid w:val="00777C56"/>
    <w:rsid w:val="007800F2"/>
    <w:rsid w:val="00780774"/>
    <w:rsid w:val="00782188"/>
    <w:rsid w:val="00790824"/>
    <w:rsid w:val="0079334F"/>
    <w:rsid w:val="0079567B"/>
    <w:rsid w:val="007963B1"/>
    <w:rsid w:val="007A0CBE"/>
    <w:rsid w:val="007A4850"/>
    <w:rsid w:val="007B00A2"/>
    <w:rsid w:val="007B0163"/>
    <w:rsid w:val="007B1C3F"/>
    <w:rsid w:val="007B4968"/>
    <w:rsid w:val="007C1204"/>
    <w:rsid w:val="007C2852"/>
    <w:rsid w:val="007C339F"/>
    <w:rsid w:val="007C4A9E"/>
    <w:rsid w:val="007C6FD9"/>
    <w:rsid w:val="007C7506"/>
    <w:rsid w:val="007D0CCF"/>
    <w:rsid w:val="007D6B8E"/>
    <w:rsid w:val="007E0A36"/>
    <w:rsid w:val="007E2714"/>
    <w:rsid w:val="007E2A21"/>
    <w:rsid w:val="007E7E02"/>
    <w:rsid w:val="007F407A"/>
    <w:rsid w:val="007F711D"/>
    <w:rsid w:val="008023B2"/>
    <w:rsid w:val="00802D10"/>
    <w:rsid w:val="00805AC1"/>
    <w:rsid w:val="0082109D"/>
    <w:rsid w:val="00823F61"/>
    <w:rsid w:val="00824D5F"/>
    <w:rsid w:val="00825727"/>
    <w:rsid w:val="00830A4E"/>
    <w:rsid w:val="008358A6"/>
    <w:rsid w:val="008359FB"/>
    <w:rsid w:val="008367F3"/>
    <w:rsid w:val="00836D68"/>
    <w:rsid w:val="00840845"/>
    <w:rsid w:val="00843278"/>
    <w:rsid w:val="00844202"/>
    <w:rsid w:val="00844C5C"/>
    <w:rsid w:val="00845EF0"/>
    <w:rsid w:val="00846157"/>
    <w:rsid w:val="008469F0"/>
    <w:rsid w:val="008503B8"/>
    <w:rsid w:val="0085169D"/>
    <w:rsid w:val="00856F05"/>
    <w:rsid w:val="0085758E"/>
    <w:rsid w:val="008715A3"/>
    <w:rsid w:val="00873462"/>
    <w:rsid w:val="00880AC3"/>
    <w:rsid w:val="00883DC6"/>
    <w:rsid w:val="008902BB"/>
    <w:rsid w:val="00896CBA"/>
    <w:rsid w:val="008A1387"/>
    <w:rsid w:val="008A2E58"/>
    <w:rsid w:val="008A5F65"/>
    <w:rsid w:val="008A6486"/>
    <w:rsid w:val="008C114F"/>
    <w:rsid w:val="008C2033"/>
    <w:rsid w:val="008C2DB8"/>
    <w:rsid w:val="008C4E17"/>
    <w:rsid w:val="008C5D70"/>
    <w:rsid w:val="008D19CC"/>
    <w:rsid w:val="008D3F1D"/>
    <w:rsid w:val="008D5C1E"/>
    <w:rsid w:val="008D6D1A"/>
    <w:rsid w:val="008D7FC2"/>
    <w:rsid w:val="008E4176"/>
    <w:rsid w:val="008E5184"/>
    <w:rsid w:val="008F3C28"/>
    <w:rsid w:val="008F3EB9"/>
    <w:rsid w:val="008F3FDF"/>
    <w:rsid w:val="008F4B8A"/>
    <w:rsid w:val="008F6479"/>
    <w:rsid w:val="00903E0D"/>
    <w:rsid w:val="0090593C"/>
    <w:rsid w:val="0091272F"/>
    <w:rsid w:val="00913605"/>
    <w:rsid w:val="009140F7"/>
    <w:rsid w:val="009145D2"/>
    <w:rsid w:val="009169C6"/>
    <w:rsid w:val="00920480"/>
    <w:rsid w:val="00920DF2"/>
    <w:rsid w:val="00920F6F"/>
    <w:rsid w:val="009210E4"/>
    <w:rsid w:val="009227FD"/>
    <w:rsid w:val="00933255"/>
    <w:rsid w:val="00933409"/>
    <w:rsid w:val="00935290"/>
    <w:rsid w:val="00935F2C"/>
    <w:rsid w:val="00937025"/>
    <w:rsid w:val="009375F6"/>
    <w:rsid w:val="00944D02"/>
    <w:rsid w:val="00946E12"/>
    <w:rsid w:val="00950187"/>
    <w:rsid w:val="009529A3"/>
    <w:rsid w:val="00956191"/>
    <w:rsid w:val="00956BB8"/>
    <w:rsid w:val="00966396"/>
    <w:rsid w:val="00970054"/>
    <w:rsid w:val="00971D41"/>
    <w:rsid w:val="00973A03"/>
    <w:rsid w:val="00974A96"/>
    <w:rsid w:val="00975DA6"/>
    <w:rsid w:val="00980C0C"/>
    <w:rsid w:val="0098193D"/>
    <w:rsid w:val="00983B55"/>
    <w:rsid w:val="009851F4"/>
    <w:rsid w:val="00986CBD"/>
    <w:rsid w:val="00987A13"/>
    <w:rsid w:val="0099095A"/>
    <w:rsid w:val="009A5162"/>
    <w:rsid w:val="009A56D3"/>
    <w:rsid w:val="009A5F51"/>
    <w:rsid w:val="009B01BF"/>
    <w:rsid w:val="009C2194"/>
    <w:rsid w:val="009C397E"/>
    <w:rsid w:val="009C4B8C"/>
    <w:rsid w:val="009C6594"/>
    <w:rsid w:val="009C76C8"/>
    <w:rsid w:val="009D2332"/>
    <w:rsid w:val="009D2665"/>
    <w:rsid w:val="009D49EF"/>
    <w:rsid w:val="009D5B03"/>
    <w:rsid w:val="009E178C"/>
    <w:rsid w:val="009E1C19"/>
    <w:rsid w:val="009E30CC"/>
    <w:rsid w:val="009F3DC3"/>
    <w:rsid w:val="009F6375"/>
    <w:rsid w:val="009F64B5"/>
    <w:rsid w:val="009F7CF0"/>
    <w:rsid w:val="00A010CA"/>
    <w:rsid w:val="00A01526"/>
    <w:rsid w:val="00A0177D"/>
    <w:rsid w:val="00A02919"/>
    <w:rsid w:val="00A046C1"/>
    <w:rsid w:val="00A047CD"/>
    <w:rsid w:val="00A079A0"/>
    <w:rsid w:val="00A10EF5"/>
    <w:rsid w:val="00A1291D"/>
    <w:rsid w:val="00A15B9D"/>
    <w:rsid w:val="00A164F2"/>
    <w:rsid w:val="00A20FAF"/>
    <w:rsid w:val="00A21B47"/>
    <w:rsid w:val="00A233DB"/>
    <w:rsid w:val="00A251F6"/>
    <w:rsid w:val="00A2543B"/>
    <w:rsid w:val="00A26257"/>
    <w:rsid w:val="00A279C8"/>
    <w:rsid w:val="00A3024E"/>
    <w:rsid w:val="00A315B9"/>
    <w:rsid w:val="00A323EE"/>
    <w:rsid w:val="00A328C5"/>
    <w:rsid w:val="00A341F1"/>
    <w:rsid w:val="00A34AA2"/>
    <w:rsid w:val="00A351D3"/>
    <w:rsid w:val="00A35F01"/>
    <w:rsid w:val="00A36AB3"/>
    <w:rsid w:val="00A36F0B"/>
    <w:rsid w:val="00A402F0"/>
    <w:rsid w:val="00A424AE"/>
    <w:rsid w:val="00A43415"/>
    <w:rsid w:val="00A5095B"/>
    <w:rsid w:val="00A51FF4"/>
    <w:rsid w:val="00A522D7"/>
    <w:rsid w:val="00A528CF"/>
    <w:rsid w:val="00A55F03"/>
    <w:rsid w:val="00A63F5B"/>
    <w:rsid w:val="00A67358"/>
    <w:rsid w:val="00A7031E"/>
    <w:rsid w:val="00A71953"/>
    <w:rsid w:val="00A72F18"/>
    <w:rsid w:val="00A77FA9"/>
    <w:rsid w:val="00A86C69"/>
    <w:rsid w:val="00A87758"/>
    <w:rsid w:val="00A91A4A"/>
    <w:rsid w:val="00A97895"/>
    <w:rsid w:val="00AA370F"/>
    <w:rsid w:val="00AA7234"/>
    <w:rsid w:val="00AA790E"/>
    <w:rsid w:val="00AB3C2F"/>
    <w:rsid w:val="00AB4B60"/>
    <w:rsid w:val="00AB7306"/>
    <w:rsid w:val="00AC4525"/>
    <w:rsid w:val="00AC487E"/>
    <w:rsid w:val="00AC5520"/>
    <w:rsid w:val="00AC71C2"/>
    <w:rsid w:val="00AD1A40"/>
    <w:rsid w:val="00AD6AC3"/>
    <w:rsid w:val="00AE3418"/>
    <w:rsid w:val="00AE3529"/>
    <w:rsid w:val="00AE43B2"/>
    <w:rsid w:val="00AE535C"/>
    <w:rsid w:val="00AE54C7"/>
    <w:rsid w:val="00AE5851"/>
    <w:rsid w:val="00AE60E4"/>
    <w:rsid w:val="00AE6707"/>
    <w:rsid w:val="00AE7761"/>
    <w:rsid w:val="00AF2BF9"/>
    <w:rsid w:val="00AF3331"/>
    <w:rsid w:val="00AF6151"/>
    <w:rsid w:val="00B003EB"/>
    <w:rsid w:val="00B0106A"/>
    <w:rsid w:val="00B017E2"/>
    <w:rsid w:val="00B031DB"/>
    <w:rsid w:val="00B044DB"/>
    <w:rsid w:val="00B05504"/>
    <w:rsid w:val="00B1179C"/>
    <w:rsid w:val="00B17828"/>
    <w:rsid w:val="00B26032"/>
    <w:rsid w:val="00B31E9E"/>
    <w:rsid w:val="00B32237"/>
    <w:rsid w:val="00B32BE7"/>
    <w:rsid w:val="00B32FE7"/>
    <w:rsid w:val="00B35D43"/>
    <w:rsid w:val="00B36A3D"/>
    <w:rsid w:val="00B36EB3"/>
    <w:rsid w:val="00B414E8"/>
    <w:rsid w:val="00B51306"/>
    <w:rsid w:val="00B54FCD"/>
    <w:rsid w:val="00B55A49"/>
    <w:rsid w:val="00B55E0D"/>
    <w:rsid w:val="00B61A76"/>
    <w:rsid w:val="00B63C9E"/>
    <w:rsid w:val="00B63CA0"/>
    <w:rsid w:val="00B815C1"/>
    <w:rsid w:val="00B94C5C"/>
    <w:rsid w:val="00B973FE"/>
    <w:rsid w:val="00B9791B"/>
    <w:rsid w:val="00BA3054"/>
    <w:rsid w:val="00BA6304"/>
    <w:rsid w:val="00BB0A15"/>
    <w:rsid w:val="00BB0BAC"/>
    <w:rsid w:val="00BB18F7"/>
    <w:rsid w:val="00BB35F1"/>
    <w:rsid w:val="00BB3E44"/>
    <w:rsid w:val="00BC1672"/>
    <w:rsid w:val="00BC2B29"/>
    <w:rsid w:val="00BC3F96"/>
    <w:rsid w:val="00BC77AD"/>
    <w:rsid w:val="00BD0588"/>
    <w:rsid w:val="00BD430E"/>
    <w:rsid w:val="00BD4663"/>
    <w:rsid w:val="00BD6616"/>
    <w:rsid w:val="00BE00BF"/>
    <w:rsid w:val="00BE2AC8"/>
    <w:rsid w:val="00BE4105"/>
    <w:rsid w:val="00BF3142"/>
    <w:rsid w:val="00BF368A"/>
    <w:rsid w:val="00BF36CC"/>
    <w:rsid w:val="00BF435C"/>
    <w:rsid w:val="00BF5153"/>
    <w:rsid w:val="00BF53F4"/>
    <w:rsid w:val="00BF7956"/>
    <w:rsid w:val="00C0098F"/>
    <w:rsid w:val="00C011FE"/>
    <w:rsid w:val="00C0141C"/>
    <w:rsid w:val="00C02562"/>
    <w:rsid w:val="00C0303E"/>
    <w:rsid w:val="00C06B1A"/>
    <w:rsid w:val="00C06E5B"/>
    <w:rsid w:val="00C07E4C"/>
    <w:rsid w:val="00C1030C"/>
    <w:rsid w:val="00C1037C"/>
    <w:rsid w:val="00C1087B"/>
    <w:rsid w:val="00C132DA"/>
    <w:rsid w:val="00C1540D"/>
    <w:rsid w:val="00C15C0D"/>
    <w:rsid w:val="00C17217"/>
    <w:rsid w:val="00C17878"/>
    <w:rsid w:val="00C17A15"/>
    <w:rsid w:val="00C21556"/>
    <w:rsid w:val="00C2264C"/>
    <w:rsid w:val="00C23796"/>
    <w:rsid w:val="00C323F7"/>
    <w:rsid w:val="00C32934"/>
    <w:rsid w:val="00C35052"/>
    <w:rsid w:val="00C37E57"/>
    <w:rsid w:val="00C40439"/>
    <w:rsid w:val="00C4373B"/>
    <w:rsid w:val="00C460B6"/>
    <w:rsid w:val="00C47C2F"/>
    <w:rsid w:val="00C52EBE"/>
    <w:rsid w:val="00C54198"/>
    <w:rsid w:val="00C54760"/>
    <w:rsid w:val="00C558D5"/>
    <w:rsid w:val="00C61921"/>
    <w:rsid w:val="00C63856"/>
    <w:rsid w:val="00C65808"/>
    <w:rsid w:val="00C65EA0"/>
    <w:rsid w:val="00C66B0B"/>
    <w:rsid w:val="00C707A1"/>
    <w:rsid w:val="00C71A0D"/>
    <w:rsid w:val="00C77D33"/>
    <w:rsid w:val="00C83ED4"/>
    <w:rsid w:val="00C84CDC"/>
    <w:rsid w:val="00C85C90"/>
    <w:rsid w:val="00C86934"/>
    <w:rsid w:val="00C963FC"/>
    <w:rsid w:val="00CA4A7D"/>
    <w:rsid w:val="00CA5839"/>
    <w:rsid w:val="00CA5EE1"/>
    <w:rsid w:val="00CB00DD"/>
    <w:rsid w:val="00CB0B1F"/>
    <w:rsid w:val="00CC300C"/>
    <w:rsid w:val="00CC384D"/>
    <w:rsid w:val="00CC3BF3"/>
    <w:rsid w:val="00CC476B"/>
    <w:rsid w:val="00CC5682"/>
    <w:rsid w:val="00CC5B6F"/>
    <w:rsid w:val="00CC640E"/>
    <w:rsid w:val="00CC6F9D"/>
    <w:rsid w:val="00CC79ED"/>
    <w:rsid w:val="00CD092C"/>
    <w:rsid w:val="00CD1287"/>
    <w:rsid w:val="00CD5133"/>
    <w:rsid w:val="00CE2D6A"/>
    <w:rsid w:val="00CE704A"/>
    <w:rsid w:val="00CF18F5"/>
    <w:rsid w:val="00D01E93"/>
    <w:rsid w:val="00D01EA7"/>
    <w:rsid w:val="00D0260C"/>
    <w:rsid w:val="00D0644C"/>
    <w:rsid w:val="00D074BA"/>
    <w:rsid w:val="00D12346"/>
    <w:rsid w:val="00D20BE0"/>
    <w:rsid w:val="00D21B09"/>
    <w:rsid w:val="00D22A2D"/>
    <w:rsid w:val="00D22BDD"/>
    <w:rsid w:val="00D22E68"/>
    <w:rsid w:val="00D2446A"/>
    <w:rsid w:val="00D26CE6"/>
    <w:rsid w:val="00D44FA3"/>
    <w:rsid w:val="00D472B7"/>
    <w:rsid w:val="00D51CF0"/>
    <w:rsid w:val="00D54A44"/>
    <w:rsid w:val="00D66318"/>
    <w:rsid w:val="00D67F1B"/>
    <w:rsid w:val="00D77019"/>
    <w:rsid w:val="00D85077"/>
    <w:rsid w:val="00D953A3"/>
    <w:rsid w:val="00D95EF1"/>
    <w:rsid w:val="00D97AB7"/>
    <w:rsid w:val="00D97ACF"/>
    <w:rsid w:val="00DA1319"/>
    <w:rsid w:val="00DB14B9"/>
    <w:rsid w:val="00DB4825"/>
    <w:rsid w:val="00DB4921"/>
    <w:rsid w:val="00DB55F6"/>
    <w:rsid w:val="00DB68FA"/>
    <w:rsid w:val="00DC1732"/>
    <w:rsid w:val="00DC180E"/>
    <w:rsid w:val="00DC19FB"/>
    <w:rsid w:val="00DC3B42"/>
    <w:rsid w:val="00DC64B7"/>
    <w:rsid w:val="00DC6D10"/>
    <w:rsid w:val="00DC7448"/>
    <w:rsid w:val="00DC7581"/>
    <w:rsid w:val="00DD4E8F"/>
    <w:rsid w:val="00DD6C87"/>
    <w:rsid w:val="00DD6F17"/>
    <w:rsid w:val="00DD73B9"/>
    <w:rsid w:val="00DE264A"/>
    <w:rsid w:val="00DE5A40"/>
    <w:rsid w:val="00DE6221"/>
    <w:rsid w:val="00DF1B87"/>
    <w:rsid w:val="00DF432C"/>
    <w:rsid w:val="00DF5429"/>
    <w:rsid w:val="00DF68D5"/>
    <w:rsid w:val="00E07F7F"/>
    <w:rsid w:val="00E10D17"/>
    <w:rsid w:val="00E12DE3"/>
    <w:rsid w:val="00E15EB4"/>
    <w:rsid w:val="00E206F1"/>
    <w:rsid w:val="00E20F9E"/>
    <w:rsid w:val="00E22349"/>
    <w:rsid w:val="00E23E25"/>
    <w:rsid w:val="00E27559"/>
    <w:rsid w:val="00E30D17"/>
    <w:rsid w:val="00E30E54"/>
    <w:rsid w:val="00E326BC"/>
    <w:rsid w:val="00E34298"/>
    <w:rsid w:val="00E34CC3"/>
    <w:rsid w:val="00E40B9E"/>
    <w:rsid w:val="00E412BC"/>
    <w:rsid w:val="00E41704"/>
    <w:rsid w:val="00E419D6"/>
    <w:rsid w:val="00E436F8"/>
    <w:rsid w:val="00E449AD"/>
    <w:rsid w:val="00E4523B"/>
    <w:rsid w:val="00E45303"/>
    <w:rsid w:val="00E60A99"/>
    <w:rsid w:val="00E61528"/>
    <w:rsid w:val="00E618F3"/>
    <w:rsid w:val="00E64D6A"/>
    <w:rsid w:val="00E664D3"/>
    <w:rsid w:val="00E66D46"/>
    <w:rsid w:val="00E67379"/>
    <w:rsid w:val="00E7533B"/>
    <w:rsid w:val="00E8105D"/>
    <w:rsid w:val="00E8218E"/>
    <w:rsid w:val="00E84D63"/>
    <w:rsid w:val="00E852E8"/>
    <w:rsid w:val="00E9000A"/>
    <w:rsid w:val="00E95D88"/>
    <w:rsid w:val="00EA03CA"/>
    <w:rsid w:val="00EA69CF"/>
    <w:rsid w:val="00EB00E8"/>
    <w:rsid w:val="00EB0191"/>
    <w:rsid w:val="00EB053B"/>
    <w:rsid w:val="00EB4E72"/>
    <w:rsid w:val="00EC3C34"/>
    <w:rsid w:val="00EC5367"/>
    <w:rsid w:val="00EC60B5"/>
    <w:rsid w:val="00EC7360"/>
    <w:rsid w:val="00EC7ECE"/>
    <w:rsid w:val="00ED2626"/>
    <w:rsid w:val="00ED2C31"/>
    <w:rsid w:val="00ED3039"/>
    <w:rsid w:val="00ED42CD"/>
    <w:rsid w:val="00ED5EF1"/>
    <w:rsid w:val="00EE2D1A"/>
    <w:rsid w:val="00EE7A2A"/>
    <w:rsid w:val="00EF037F"/>
    <w:rsid w:val="00EF239C"/>
    <w:rsid w:val="00EF4734"/>
    <w:rsid w:val="00EF7396"/>
    <w:rsid w:val="00F033EF"/>
    <w:rsid w:val="00F071DC"/>
    <w:rsid w:val="00F1240D"/>
    <w:rsid w:val="00F17DB6"/>
    <w:rsid w:val="00F21384"/>
    <w:rsid w:val="00F22B1F"/>
    <w:rsid w:val="00F26B4F"/>
    <w:rsid w:val="00F31CF6"/>
    <w:rsid w:val="00F342BD"/>
    <w:rsid w:val="00F4098C"/>
    <w:rsid w:val="00F41378"/>
    <w:rsid w:val="00F41C77"/>
    <w:rsid w:val="00F44539"/>
    <w:rsid w:val="00F47180"/>
    <w:rsid w:val="00F53DB8"/>
    <w:rsid w:val="00F548F5"/>
    <w:rsid w:val="00F55A12"/>
    <w:rsid w:val="00F60293"/>
    <w:rsid w:val="00F64E39"/>
    <w:rsid w:val="00F65215"/>
    <w:rsid w:val="00F65877"/>
    <w:rsid w:val="00F66ACF"/>
    <w:rsid w:val="00F7097F"/>
    <w:rsid w:val="00F72571"/>
    <w:rsid w:val="00F730D1"/>
    <w:rsid w:val="00F77ED0"/>
    <w:rsid w:val="00F818EA"/>
    <w:rsid w:val="00F81B7C"/>
    <w:rsid w:val="00F81E1F"/>
    <w:rsid w:val="00F83F92"/>
    <w:rsid w:val="00F84F98"/>
    <w:rsid w:val="00F8585C"/>
    <w:rsid w:val="00F87BB9"/>
    <w:rsid w:val="00F929CF"/>
    <w:rsid w:val="00F93D80"/>
    <w:rsid w:val="00F97B43"/>
    <w:rsid w:val="00FA19CC"/>
    <w:rsid w:val="00FA349A"/>
    <w:rsid w:val="00FA5BE1"/>
    <w:rsid w:val="00FB209A"/>
    <w:rsid w:val="00FB364D"/>
    <w:rsid w:val="00FB608F"/>
    <w:rsid w:val="00FC0FC3"/>
    <w:rsid w:val="00FC2C64"/>
    <w:rsid w:val="00FC31B1"/>
    <w:rsid w:val="00FC60D8"/>
    <w:rsid w:val="00FC7B30"/>
    <w:rsid w:val="00FD3D24"/>
    <w:rsid w:val="00FD7E7F"/>
    <w:rsid w:val="00FE1945"/>
    <w:rsid w:val="00FE31BA"/>
    <w:rsid w:val="00FE44D9"/>
    <w:rsid w:val="00FE57B2"/>
    <w:rsid w:val="00FE5DDE"/>
    <w:rsid w:val="00FE63EF"/>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857D4EA"/>
  <w15:chartTrackingRefBased/>
  <w15:docId w15:val="{D3855E31-17F1-48A3-A1F6-A08C5F3BF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rsid w:val="00D97ACF"/>
    <w:pPr>
      <w:widowControl/>
      <w:autoSpaceDE w:val="0"/>
      <w:autoSpaceDN w:val="0"/>
      <w:spacing w:line="560" w:lineRule="atLeast"/>
      <w:ind w:left="600" w:right="-726" w:hanging="600"/>
      <w:jc w:val="both"/>
      <w:textAlignment w:val="center"/>
      <w:pPrChange w:id="0" w:author="企劃處三科-陳瀅湘(shiang)" w:date="2025-12-12T16:30:00Z">
        <w:pPr>
          <w:autoSpaceDE w:val="0"/>
          <w:autoSpaceDN w:val="0"/>
          <w:adjustRightInd w:val="0"/>
          <w:spacing w:line="560" w:lineRule="atLeast"/>
          <w:ind w:left="600" w:right="-726" w:hanging="600"/>
          <w:jc w:val="both"/>
          <w:textAlignment w:val="center"/>
        </w:pPr>
      </w:pPrChange>
    </w:pPr>
    <w:rPr>
      <w:rFonts w:ascii="全真楷書" w:eastAsia="全真楷書"/>
      <w:kern w:val="0"/>
      <w:sz w:val="32"/>
      <w:rPrChange w:id="0" w:author="企劃處三科-陳瀅湘(shiang)" w:date="2025-12-12T16:30:00Z">
        <w:rPr>
          <w:rFonts w:ascii="全真楷書" w:eastAsia="全真楷書"/>
          <w:sz w:val="32"/>
          <w:lang w:val="en-US" w:eastAsia="zh-TW" w:bidi="ar-SA"/>
        </w:rPr>
      </w:rPrChange>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rsid w:val="00D97ACF"/>
    <w:pPr>
      <w:spacing w:line="300" w:lineRule="atLeast"/>
      <w:ind w:left="1134" w:hanging="567"/>
      <w:jc w:val="both"/>
      <w:pPrChange w:id="1" w:author="企劃處三科-陳瀅湘(shiang)" w:date="2025-12-12T16:30:00Z">
        <w:pPr>
          <w:widowControl w:val="0"/>
          <w:adjustRightInd w:val="0"/>
          <w:spacing w:line="300" w:lineRule="atLeast"/>
          <w:ind w:left="1134" w:hanging="567"/>
          <w:jc w:val="both"/>
          <w:textAlignment w:val="baseline"/>
        </w:pPr>
      </w:pPrChange>
    </w:pPr>
    <w:rPr>
      <w:rFonts w:ascii="標楷體" w:eastAsia="標楷體"/>
      <w:color w:val="000000"/>
      <w:rPrChange w:id="1" w:author="企劃處三科-陳瀅湘(shiang)" w:date="2025-12-12T16:30:00Z">
        <w:rPr>
          <w:rFonts w:ascii="標楷體" w:eastAsia="標楷體"/>
          <w:color w:val="000000"/>
          <w:kern w:val="2"/>
          <w:sz w:val="24"/>
          <w:lang w:val="en-US" w:eastAsia="zh-TW" w:bidi="ar-SA"/>
        </w:rPr>
      </w:rPrChange>
    </w:rPr>
  </w:style>
  <w:style w:type="paragraph" w:styleId="a8">
    <w:name w:val="header"/>
    <w:basedOn w:val="a"/>
    <w:pPr>
      <w:tabs>
        <w:tab w:val="center" w:pos="4153"/>
        <w:tab w:val="right" w:pos="8306"/>
      </w:tabs>
      <w:snapToGrid w:val="0"/>
    </w:pPr>
    <w:rPr>
      <w:sz w:val="20"/>
    </w:rPr>
  </w:style>
  <w:style w:type="character" w:styleId="a9">
    <w:name w:val="Hyperlink"/>
    <w:rsid w:val="00920F6F"/>
    <w:rPr>
      <w:color w:val="0000FF"/>
      <w:u w:val="single"/>
    </w:rPr>
  </w:style>
  <w:style w:type="paragraph" w:customStyle="1" w:styleId="12">
    <w:name w:val="純文字1"/>
    <w:basedOn w:val="a"/>
    <w:rsid w:val="00D97ACF"/>
    <w:rPr>
      <w:rFonts w:ascii="細明體" w:eastAsia="細明體" w:hAnsi="Courier New"/>
    </w:rPr>
  </w:style>
  <w:style w:type="paragraph" w:customStyle="1" w:styleId="212">
    <w:name w:val="本文 21"/>
    <w:basedOn w:val="a"/>
    <w:rsid w:val="00D97ACF"/>
    <w:pPr>
      <w:ind w:left="720"/>
    </w:pPr>
  </w:style>
  <w:style w:type="paragraph" w:customStyle="1" w:styleId="213">
    <w:name w:val="本文縮排 21"/>
    <w:basedOn w:val="a"/>
    <w:rsid w:val="00D97ACF"/>
    <w:pPr>
      <w:ind w:left="1260"/>
    </w:pPr>
  </w:style>
  <w:style w:type="paragraph" w:customStyle="1" w:styleId="310">
    <w:name w:val="本文縮排 31"/>
    <w:basedOn w:val="a"/>
    <w:rsid w:val="00D97ACF"/>
    <w:pPr>
      <w:ind w:left="720" w:hanging="720"/>
    </w:pPr>
  </w:style>
  <w:style w:type="paragraph" w:customStyle="1" w:styleId="13">
    <w:name w:val="區塊文字1"/>
    <w:basedOn w:val="a"/>
    <w:rsid w:val="00D97ACF"/>
    <w:pPr>
      <w:spacing w:line="300" w:lineRule="atLeast"/>
      <w:ind w:left="567" w:right="-17" w:hanging="567"/>
      <w:jc w:val="both"/>
      <w:textDirection w:val="lrTbV"/>
    </w:pPr>
    <w:rPr>
      <w:rFonts w:ascii="新細明體"/>
    </w:rPr>
  </w:style>
  <w:style w:type="character" w:styleId="aa">
    <w:name w:val="Strong"/>
    <w:qFormat/>
    <w:rsid w:val="00D97ACF"/>
    <w:rPr>
      <w:b/>
      <w:bCs/>
    </w:rPr>
  </w:style>
  <w:style w:type="paragraph" w:customStyle="1" w:styleId="ab">
    <w:name w:val="分層負責章"/>
    <w:rsid w:val="00D97ACF"/>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D97AC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D97ACF"/>
    <w:rPr>
      <w:rFonts w:asciiTheme="majorHAnsi" w:eastAsiaTheme="majorEastAsia" w:hAnsiTheme="majorHAnsi" w:cstheme="majorBidi"/>
      <w:sz w:val="18"/>
      <w:szCs w:val="18"/>
    </w:rPr>
  </w:style>
  <w:style w:type="character" w:customStyle="1" w:styleId="ae">
    <w:name w:val="註解方塊文字 字元"/>
    <w:basedOn w:val="a0"/>
    <w:link w:val="ad"/>
    <w:rsid w:val="00D97ACF"/>
    <w:rPr>
      <w:rFonts w:asciiTheme="majorHAnsi" w:eastAsiaTheme="majorEastAsia" w:hAnsiTheme="majorHAnsi" w:cstheme="majorBidi"/>
      <w:kern w:val="2"/>
      <w:sz w:val="18"/>
      <w:szCs w:val="18"/>
    </w:rPr>
  </w:style>
  <w:style w:type="character" w:customStyle="1" w:styleId="ListLabel17">
    <w:name w:val="ListLabel 17"/>
    <w:rsid w:val="00D97ACF"/>
  </w:style>
  <w:style w:type="character" w:customStyle="1" w:styleId="14">
    <w:name w:val="預設段落字型1"/>
    <w:rsid w:val="00D97ACF"/>
  </w:style>
  <w:style w:type="character" w:customStyle="1" w:styleId="ListLabel1">
    <w:name w:val="ListLabel 1"/>
    <w:rsid w:val="00D97ACF"/>
    <w:rPr>
      <w:rFonts w:ascii="標楷體" w:eastAsia="標楷體" w:hAnsi="標楷體"/>
      <w:b w:val="0"/>
      <w:i w:val="0"/>
      <w:color w:val="000000"/>
      <w:sz w:val="28"/>
      <w:u w:val="none"/>
    </w:rPr>
  </w:style>
  <w:style w:type="character" w:customStyle="1" w:styleId="ListLabel2">
    <w:name w:val="ListLabel 2"/>
    <w:rsid w:val="00D97ACF"/>
  </w:style>
  <w:style w:type="character" w:customStyle="1" w:styleId="ListLabel3">
    <w:name w:val="ListLabel 3"/>
    <w:rsid w:val="00D97ACF"/>
  </w:style>
  <w:style w:type="character" w:customStyle="1" w:styleId="ListLabel4">
    <w:name w:val="ListLabel 4"/>
    <w:rsid w:val="00D97ACF"/>
  </w:style>
  <w:style w:type="character" w:customStyle="1" w:styleId="ListLabel5">
    <w:name w:val="ListLabel 5"/>
    <w:rsid w:val="00D97ACF"/>
  </w:style>
  <w:style w:type="character" w:customStyle="1" w:styleId="ListLabel6">
    <w:name w:val="ListLabel 6"/>
    <w:rsid w:val="00D97ACF"/>
  </w:style>
  <w:style w:type="character" w:customStyle="1" w:styleId="ListLabel7">
    <w:name w:val="ListLabel 7"/>
    <w:rsid w:val="00D97ACF"/>
  </w:style>
  <w:style w:type="character" w:customStyle="1" w:styleId="ListLabel8">
    <w:name w:val="ListLabel 8"/>
    <w:rsid w:val="00D97ACF"/>
  </w:style>
  <w:style w:type="character" w:customStyle="1" w:styleId="ListLabel9">
    <w:name w:val="ListLabel 9"/>
    <w:rsid w:val="00D97ACF"/>
  </w:style>
  <w:style w:type="character" w:customStyle="1" w:styleId="ListLabel10">
    <w:name w:val="ListLabel 10"/>
    <w:rsid w:val="00D97ACF"/>
    <w:rPr>
      <w:rFonts w:ascii="標楷體" w:eastAsia="標楷體" w:hAnsi="標楷體"/>
      <w:b w:val="0"/>
      <w:i w:val="0"/>
      <w:color w:val="000000"/>
      <w:sz w:val="28"/>
      <w:u w:val="none"/>
    </w:rPr>
  </w:style>
  <w:style w:type="character" w:customStyle="1" w:styleId="ListLabel11">
    <w:name w:val="ListLabel 11"/>
    <w:rsid w:val="00D97ACF"/>
  </w:style>
  <w:style w:type="character" w:customStyle="1" w:styleId="ListLabel12">
    <w:name w:val="ListLabel 12"/>
    <w:rsid w:val="00D97ACF"/>
  </w:style>
  <w:style w:type="character" w:customStyle="1" w:styleId="ListLabel13">
    <w:name w:val="ListLabel 13"/>
    <w:rsid w:val="00D97ACF"/>
  </w:style>
  <w:style w:type="character" w:customStyle="1" w:styleId="ListLabel14">
    <w:name w:val="ListLabel 14"/>
    <w:rsid w:val="00D97ACF"/>
  </w:style>
  <w:style w:type="character" w:customStyle="1" w:styleId="ListLabel15">
    <w:name w:val="ListLabel 15"/>
    <w:rsid w:val="00D97ACF"/>
  </w:style>
  <w:style w:type="character" w:customStyle="1" w:styleId="ListLabel16">
    <w:name w:val="ListLabel 16"/>
    <w:rsid w:val="00D97ACF"/>
  </w:style>
  <w:style w:type="character" w:customStyle="1" w:styleId="ListLabel18">
    <w:name w:val="ListLabel 18"/>
    <w:rsid w:val="00D97ACF"/>
  </w:style>
  <w:style w:type="character" w:customStyle="1" w:styleId="ListLabel19">
    <w:name w:val="ListLabel 19"/>
    <w:rsid w:val="00D97ACF"/>
  </w:style>
  <w:style w:type="character" w:customStyle="1" w:styleId="ListLabel20">
    <w:name w:val="ListLabel 20"/>
    <w:rsid w:val="00D97ACF"/>
  </w:style>
  <w:style w:type="character" w:customStyle="1" w:styleId="ListLabel21">
    <w:name w:val="ListLabel 21"/>
    <w:rsid w:val="00D97ACF"/>
  </w:style>
  <w:style w:type="character" w:customStyle="1" w:styleId="ListLabel22">
    <w:name w:val="ListLabel 22"/>
    <w:rsid w:val="00D97ACF"/>
  </w:style>
  <w:style w:type="character" w:customStyle="1" w:styleId="ListLabel23">
    <w:name w:val="ListLabel 23"/>
    <w:rsid w:val="00D97ACF"/>
  </w:style>
  <w:style w:type="character" w:customStyle="1" w:styleId="ListLabel24">
    <w:name w:val="ListLabel 24"/>
    <w:rsid w:val="00D97ACF"/>
  </w:style>
  <w:style w:type="character" w:customStyle="1" w:styleId="ListLabel25">
    <w:name w:val="ListLabel 25"/>
    <w:rsid w:val="00D97ACF"/>
  </w:style>
  <w:style w:type="character" w:customStyle="1" w:styleId="ListLabel26">
    <w:name w:val="ListLabel 26"/>
    <w:rsid w:val="00D97ACF"/>
  </w:style>
  <w:style w:type="character" w:customStyle="1" w:styleId="ListLabel27">
    <w:name w:val="ListLabel 27"/>
    <w:rsid w:val="00D97ACF"/>
  </w:style>
  <w:style w:type="character" w:customStyle="1" w:styleId="ListLabel28">
    <w:name w:val="ListLabel 28"/>
    <w:rsid w:val="00D97ACF"/>
    <w:rPr>
      <w:rFonts w:ascii="標楷體" w:eastAsia="標楷體" w:hAnsi="標楷體"/>
      <w:b w:val="0"/>
      <w:i w:val="0"/>
      <w:color w:val="000000"/>
      <w:sz w:val="28"/>
      <w:u w:val="none"/>
    </w:rPr>
  </w:style>
  <w:style w:type="character" w:customStyle="1" w:styleId="ListLabel29">
    <w:name w:val="ListLabel 29"/>
    <w:rsid w:val="00D97ACF"/>
  </w:style>
  <w:style w:type="character" w:customStyle="1" w:styleId="ListLabel30">
    <w:name w:val="ListLabel 30"/>
    <w:rsid w:val="00D97ACF"/>
  </w:style>
  <w:style w:type="character" w:customStyle="1" w:styleId="ListLabel31">
    <w:name w:val="ListLabel 31"/>
    <w:rsid w:val="00D97ACF"/>
  </w:style>
  <w:style w:type="character" w:customStyle="1" w:styleId="ListLabel32">
    <w:name w:val="ListLabel 32"/>
    <w:rsid w:val="00D97ACF"/>
  </w:style>
  <w:style w:type="character" w:customStyle="1" w:styleId="ListLabel33">
    <w:name w:val="ListLabel 33"/>
    <w:rsid w:val="00D97ACF"/>
  </w:style>
  <w:style w:type="character" w:customStyle="1" w:styleId="ListLabel34">
    <w:name w:val="ListLabel 34"/>
    <w:rsid w:val="00D97ACF"/>
  </w:style>
  <w:style w:type="character" w:customStyle="1" w:styleId="ListLabel35">
    <w:name w:val="ListLabel 35"/>
    <w:rsid w:val="00D97ACF"/>
  </w:style>
  <w:style w:type="character" w:customStyle="1" w:styleId="ListLabel36">
    <w:name w:val="ListLabel 36"/>
    <w:rsid w:val="00D97ACF"/>
  </w:style>
  <w:style w:type="character" w:customStyle="1" w:styleId="ListLabel37">
    <w:name w:val="ListLabel 37"/>
    <w:rsid w:val="00D97ACF"/>
    <w:rPr>
      <w:rFonts w:eastAsia="標楷體"/>
      <w:spacing w:val="0"/>
      <w:sz w:val="28"/>
    </w:rPr>
  </w:style>
  <w:style w:type="paragraph" w:styleId="af">
    <w:name w:val="Title"/>
    <w:basedOn w:val="a"/>
    <w:next w:val="af0"/>
    <w:link w:val="af1"/>
    <w:qFormat/>
    <w:rsid w:val="00D97ACF"/>
    <w:pPr>
      <w:keepNext/>
      <w:suppressAutoHyphens/>
      <w:adjustRightInd/>
      <w:spacing w:before="240" w:after="120"/>
    </w:pPr>
    <w:rPr>
      <w:rFonts w:ascii="Liberation Sans" w:eastAsia="思源黑體" w:hAnsi="Liberation Sans" w:cs="Lucida Sans"/>
      <w:sz w:val="28"/>
      <w:szCs w:val="28"/>
    </w:rPr>
  </w:style>
  <w:style w:type="character" w:customStyle="1" w:styleId="af1">
    <w:name w:val="標題 字元"/>
    <w:basedOn w:val="a0"/>
    <w:link w:val="af"/>
    <w:rsid w:val="00D97ACF"/>
    <w:rPr>
      <w:rFonts w:ascii="Liberation Sans" w:eastAsia="思源黑體" w:hAnsi="Liberation Sans" w:cs="Lucida Sans"/>
      <w:kern w:val="2"/>
      <w:sz w:val="28"/>
      <w:szCs w:val="28"/>
    </w:rPr>
  </w:style>
  <w:style w:type="paragraph" w:styleId="af0">
    <w:name w:val="Body Text"/>
    <w:basedOn w:val="a"/>
    <w:link w:val="af2"/>
    <w:rsid w:val="00D97ACF"/>
    <w:pPr>
      <w:suppressAutoHyphens/>
      <w:adjustRightInd/>
      <w:spacing w:after="140" w:line="276" w:lineRule="auto"/>
    </w:pPr>
  </w:style>
  <w:style w:type="character" w:customStyle="1" w:styleId="af2">
    <w:name w:val="本文 字元"/>
    <w:basedOn w:val="a0"/>
    <w:link w:val="af0"/>
    <w:rsid w:val="00D97ACF"/>
    <w:rPr>
      <w:rFonts w:ascii="Times New Roman" w:hAnsi="Times New Roman"/>
      <w:kern w:val="2"/>
      <w:sz w:val="24"/>
    </w:rPr>
  </w:style>
  <w:style w:type="paragraph" w:styleId="af3">
    <w:name w:val="List"/>
    <w:basedOn w:val="af0"/>
    <w:rsid w:val="00D97ACF"/>
    <w:rPr>
      <w:rFonts w:cs="Lucida Sans"/>
    </w:rPr>
  </w:style>
  <w:style w:type="paragraph" w:styleId="af4">
    <w:name w:val="caption"/>
    <w:basedOn w:val="a"/>
    <w:qFormat/>
    <w:rsid w:val="00D97ACF"/>
    <w:pPr>
      <w:suppressLineNumbers/>
      <w:suppressAutoHyphens/>
      <w:adjustRightInd/>
      <w:spacing w:before="120" w:after="120"/>
    </w:pPr>
    <w:rPr>
      <w:rFonts w:cs="Lucida Sans"/>
      <w:i/>
      <w:iCs/>
      <w:szCs w:val="24"/>
    </w:rPr>
  </w:style>
  <w:style w:type="paragraph" w:customStyle="1" w:styleId="af5">
    <w:name w:val="索引"/>
    <w:basedOn w:val="a"/>
    <w:rsid w:val="00D97ACF"/>
    <w:pPr>
      <w:suppressLineNumbers/>
      <w:suppressAutoHyphens/>
      <w:adjustRightInd/>
    </w:pPr>
    <w:rPr>
      <w:rFonts w:cs="Lucida Sans"/>
    </w:rPr>
  </w:style>
  <w:style w:type="paragraph" w:customStyle="1" w:styleId="20">
    <w:name w:val="純文字2"/>
    <w:basedOn w:val="a"/>
    <w:rsid w:val="00D97ACF"/>
    <w:pPr>
      <w:suppressAutoHyphens/>
      <w:adjustRightInd/>
    </w:pPr>
    <w:rPr>
      <w:rFonts w:ascii="細明體" w:eastAsia="細明體" w:hAnsi="細明體"/>
    </w:rPr>
  </w:style>
  <w:style w:type="paragraph" w:customStyle="1" w:styleId="220">
    <w:name w:val="本文 22"/>
    <w:basedOn w:val="a"/>
    <w:rsid w:val="00D97ACF"/>
    <w:pPr>
      <w:suppressAutoHyphens/>
      <w:adjustRightInd/>
      <w:ind w:left="720"/>
    </w:pPr>
  </w:style>
  <w:style w:type="paragraph" w:customStyle="1" w:styleId="221">
    <w:name w:val="本文縮排 22"/>
    <w:basedOn w:val="a"/>
    <w:rsid w:val="00D97ACF"/>
    <w:pPr>
      <w:suppressAutoHyphens/>
      <w:adjustRightInd/>
      <w:ind w:left="1260"/>
    </w:pPr>
  </w:style>
  <w:style w:type="paragraph" w:customStyle="1" w:styleId="32">
    <w:name w:val="本文縮排 32"/>
    <w:basedOn w:val="a"/>
    <w:rsid w:val="00D97ACF"/>
    <w:pPr>
      <w:suppressAutoHyphens/>
      <w:adjustRightInd/>
      <w:ind w:left="720" w:hanging="720"/>
    </w:pPr>
  </w:style>
  <w:style w:type="paragraph" w:customStyle="1" w:styleId="24">
    <w:name w:val="區塊文字2"/>
    <w:basedOn w:val="a"/>
    <w:rsid w:val="00D97ACF"/>
    <w:pPr>
      <w:suppressAutoHyphens/>
      <w:adjustRightInd/>
      <w:spacing w:line="300" w:lineRule="atLeast"/>
      <w:ind w:left="567" w:right="-17" w:hanging="567"/>
      <w:jc w:val="both"/>
    </w:pPr>
    <w:rPr>
      <w:rFonts w:ascii="新細明體" w:hAnsi="新細明體"/>
    </w:rPr>
  </w:style>
  <w:style w:type="paragraph" w:customStyle="1" w:styleId="af6">
    <w:name w:val="頁首與頁尾"/>
    <w:basedOn w:val="a"/>
    <w:rsid w:val="00D97ACF"/>
    <w:pPr>
      <w:suppressAutoHyphens/>
      <w:adjustRightInd/>
    </w:pPr>
  </w:style>
  <w:style w:type="paragraph" w:customStyle="1" w:styleId="af7">
    <w:name w:val="外框內容"/>
    <w:basedOn w:val="a"/>
    <w:rsid w:val="00D97ACF"/>
    <w:pPr>
      <w:suppressAutoHyphens/>
      <w:adjustRightInd/>
    </w:pPr>
  </w:style>
  <w:style w:type="paragraph" w:customStyle="1" w:styleId="af8">
    <w:name w:val="頁首左側"/>
    <w:basedOn w:val="a8"/>
    <w:rsid w:val="00D97ACF"/>
    <w:pPr>
      <w:suppressAutoHyphens/>
      <w:adjustRightInd/>
    </w:pPr>
  </w:style>
  <w:style w:type="paragraph" w:styleId="af9">
    <w:name w:val="Revision"/>
    <w:hidden/>
    <w:uiPriority w:val="99"/>
    <w:semiHidden/>
    <w:rsid w:val="00D97ACF"/>
    <w:rPr>
      <w:rFonts w:ascii="Times New Roman" w:hAnsi="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pcc.gov.tw/&#24120;&#29992;&#26597;&#35426;/&#20778;&#33391;&#24288;&#21830;&#21517;&#2193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eb.pcc.gov.tw/&#24120;&#29992;&#26597;&#35426;/&#20778;&#33391;&#24288;&#21830;&#21517;&#21934;/"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A7EB7-FC4E-4221-A6FB-CF79FB3D4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9744</Words>
  <Characters>1762</Characters>
  <Application>Microsoft Office Word</Application>
  <DocSecurity>0</DocSecurity>
  <Lines>14</Lines>
  <Paragraphs>22</Paragraphs>
  <ScaleCrop>false</ScaleCrop>
  <Company>PCC</Company>
  <LinksUpToDate>false</LinksUpToDate>
  <CharactersWithSpaces>11484</CharactersWithSpaces>
  <SharedDoc>false</SharedDoc>
  <HLinks>
    <vt:vector size="24" baseType="variant">
      <vt:variant>
        <vt:i4>-394126863</vt:i4>
      </vt:variant>
      <vt:variant>
        <vt:i4>9</vt:i4>
      </vt:variant>
      <vt:variant>
        <vt:i4>0</vt:i4>
      </vt:variant>
      <vt:variant>
        <vt:i4>5</vt:i4>
      </vt:variant>
      <vt:variant>
        <vt:lpwstr>https://web.pcc.gov.tw）/相關連結/</vt:lpwstr>
      </vt:variant>
      <vt:variant>
        <vt:lpwstr/>
      </vt: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蔣宜芳</cp:lastModifiedBy>
  <cp:revision>14</cp:revision>
  <cp:lastPrinted>2025-12-16T04:19:00Z</cp:lastPrinted>
  <dcterms:created xsi:type="dcterms:W3CDTF">2025-12-12T08:55:00Z</dcterms:created>
  <dcterms:modified xsi:type="dcterms:W3CDTF">2025-12-19T01:28:00Z</dcterms:modified>
  <cp:category>I30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