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B8E1D" w14:textId="77777777" w:rsidR="00D41B8A" w:rsidRPr="00750F50" w:rsidRDefault="00D41B8A" w:rsidP="00D41B8A">
      <w:pPr>
        <w:jc w:val="center"/>
        <w:textDirection w:val="lrTbV"/>
        <w:rPr>
          <w:rFonts w:ascii="標楷體" w:eastAsia="標楷體" w:hAnsi="標楷體"/>
          <w:b/>
          <w:sz w:val="36"/>
        </w:rPr>
      </w:pPr>
      <w:r w:rsidRPr="00750F50">
        <w:rPr>
          <w:rFonts w:ascii="標楷體" w:eastAsia="標楷體" w:hAnsi="標楷體" w:hint="eastAsia"/>
          <w:b/>
          <w:sz w:val="36"/>
        </w:rPr>
        <w:t>財團法人犯罪被害人保護協會</w:t>
      </w:r>
    </w:p>
    <w:p w14:paraId="3917BFC2" w14:textId="3063FBDE" w:rsidR="00D41B8A" w:rsidRPr="00750F50" w:rsidRDefault="00D41B8A" w:rsidP="00D41B8A">
      <w:pPr>
        <w:jc w:val="center"/>
        <w:textDirection w:val="lrTbV"/>
        <w:rPr>
          <w:del w:id="0" w:author="企劃處三科-曾安慈(att)" w:date="2025-12-12T16:00:00Z"/>
          <w:rFonts w:ascii="標楷體" w:eastAsia="標楷體" w:hAnsi="標楷體"/>
          <w:b/>
          <w:sz w:val="36"/>
        </w:rPr>
      </w:pPr>
      <w:r w:rsidRPr="00750F50">
        <w:rPr>
          <w:rFonts w:ascii="標楷體" w:eastAsia="標楷體" w:hAnsi="標楷體" w:hint="eastAsia"/>
          <w:b/>
          <w:sz w:val="36"/>
        </w:rPr>
        <w:t>「</w:t>
      </w:r>
      <w:proofErr w:type="gramStart"/>
      <w:r w:rsidR="00DA61DE" w:rsidRPr="00750F50">
        <w:rPr>
          <w:rFonts w:ascii="標楷體" w:eastAsia="標楷體" w:hAnsi="標楷體" w:hint="eastAsia"/>
          <w:b/>
          <w:sz w:val="36"/>
        </w:rPr>
        <w:t>115</w:t>
      </w:r>
      <w:proofErr w:type="gramEnd"/>
      <w:r w:rsidR="00DA61DE" w:rsidRPr="00750F50">
        <w:rPr>
          <w:rFonts w:ascii="標楷體" w:eastAsia="標楷體" w:hAnsi="標楷體" w:hint="eastAsia"/>
          <w:b/>
          <w:sz w:val="36"/>
        </w:rPr>
        <w:t>年度財務管理顧問服務採購案</w:t>
      </w:r>
      <w:r w:rsidRPr="00750F50">
        <w:rPr>
          <w:rFonts w:ascii="標楷體" w:eastAsia="標楷體" w:hAnsi="標楷體" w:hint="eastAsia"/>
          <w:b/>
          <w:sz w:val="36"/>
        </w:rPr>
        <w:t>」(採購案號1</w:t>
      </w:r>
      <w:r w:rsidRPr="00750F50">
        <w:rPr>
          <w:rFonts w:ascii="標楷體" w:eastAsia="標楷體" w:hAnsi="標楷體"/>
          <w:b/>
          <w:sz w:val="36"/>
        </w:rPr>
        <w:t>1</w:t>
      </w:r>
      <w:r w:rsidR="000F7A00" w:rsidRPr="00750F50">
        <w:rPr>
          <w:rFonts w:ascii="標楷體" w:eastAsia="標楷體" w:hAnsi="標楷體" w:hint="eastAsia"/>
          <w:b/>
          <w:sz w:val="36"/>
        </w:rPr>
        <w:t>4</w:t>
      </w:r>
      <w:r w:rsidR="00F63F94" w:rsidRPr="00750F50">
        <w:rPr>
          <w:rFonts w:ascii="標楷體" w:eastAsia="標楷體" w:hAnsi="標楷體"/>
          <w:b/>
          <w:sz w:val="36"/>
        </w:rPr>
        <w:t>0</w:t>
      </w:r>
      <w:r w:rsidR="00F63F94" w:rsidRPr="00750F50">
        <w:rPr>
          <w:rFonts w:ascii="標楷體" w:eastAsia="標楷體" w:hAnsi="標楷體" w:hint="eastAsia"/>
          <w:b/>
          <w:sz w:val="36"/>
        </w:rPr>
        <w:t>2</w:t>
      </w:r>
      <w:r w:rsidR="00DA61DE" w:rsidRPr="00750F50">
        <w:rPr>
          <w:rFonts w:ascii="標楷體" w:eastAsia="標楷體" w:hAnsi="標楷體" w:hint="eastAsia"/>
          <w:b/>
          <w:sz w:val="36"/>
        </w:rPr>
        <w:t>3</w:t>
      </w:r>
      <w:r w:rsidRPr="00750F50">
        <w:rPr>
          <w:rFonts w:ascii="標楷體" w:eastAsia="標楷體" w:hAnsi="標楷體"/>
          <w:b/>
          <w:sz w:val="36"/>
        </w:rPr>
        <w:t>)</w:t>
      </w:r>
    </w:p>
    <w:p w14:paraId="020D00DB" w14:textId="5FF609D4" w:rsidR="002C190D" w:rsidRPr="00750F50" w:rsidRDefault="002C190D">
      <w:pPr>
        <w:spacing w:line="400" w:lineRule="exact"/>
        <w:jc w:val="center"/>
        <w:textDirection w:val="lrTbV"/>
        <w:rPr>
          <w:rFonts w:ascii="標楷體" w:eastAsia="標楷體" w:hAnsi="標楷體"/>
          <w:b/>
          <w:sz w:val="36"/>
        </w:rPr>
      </w:pPr>
      <w:r w:rsidRPr="00750F50">
        <w:rPr>
          <w:rFonts w:ascii="標楷體" w:eastAsia="標楷體" w:hAnsi="標楷體" w:hint="eastAsia"/>
          <w:b/>
          <w:sz w:val="36"/>
        </w:rPr>
        <w:t>勞務採購契約</w:t>
      </w:r>
    </w:p>
    <w:p w14:paraId="47E681D0" w14:textId="1F94F801" w:rsidR="002C190D" w:rsidRPr="00750F50" w:rsidRDefault="002C190D" w:rsidP="00D177C9">
      <w:pPr>
        <w:wordWrap w:val="0"/>
        <w:spacing w:line="400" w:lineRule="exact"/>
        <w:jc w:val="right"/>
        <w:rPr>
          <w:rFonts w:ascii="標楷體" w:eastAsia="標楷體" w:hAnsi="標楷體"/>
        </w:rPr>
      </w:pPr>
      <w:r w:rsidRPr="00750F50">
        <w:rPr>
          <w:rFonts w:ascii="標楷體" w:eastAsia="標楷體" w:hAnsi="標楷體" w:hint="eastAsia"/>
        </w:rPr>
        <w:t>(</w:t>
      </w:r>
      <w:r w:rsidR="009B4D07" w:rsidRPr="00750F50">
        <w:rPr>
          <w:rFonts w:ascii="標楷體" w:eastAsia="標楷體" w:hAnsi="標楷體" w:hint="eastAsia"/>
        </w:rPr>
        <w:t>11</w:t>
      </w:r>
      <w:r w:rsidR="00DE6F1F" w:rsidRPr="00750F50">
        <w:rPr>
          <w:rFonts w:ascii="標楷體" w:eastAsia="標楷體" w:hAnsi="標楷體"/>
        </w:rPr>
        <w:t>4</w:t>
      </w:r>
      <w:r w:rsidR="009B4D07" w:rsidRPr="00750F50">
        <w:rPr>
          <w:rFonts w:ascii="標楷體" w:eastAsia="標楷體" w:hAnsi="標楷體" w:hint="eastAsia"/>
        </w:rPr>
        <w:t>.</w:t>
      </w:r>
      <w:r w:rsidR="001271A2" w:rsidRPr="00750F50">
        <w:rPr>
          <w:rFonts w:ascii="標楷體" w:eastAsia="標楷體" w:hAnsi="標楷體" w:hint="eastAsia"/>
        </w:rPr>
        <w:t>7</w:t>
      </w:r>
      <w:r w:rsidR="007A306C" w:rsidRPr="00750F50">
        <w:rPr>
          <w:rFonts w:ascii="標楷體" w:eastAsia="標楷體" w:hAnsi="標楷體" w:hint="eastAsia"/>
        </w:rPr>
        <w:t>.</w:t>
      </w:r>
      <w:r w:rsidR="001271A2" w:rsidRPr="00750F50">
        <w:rPr>
          <w:rFonts w:ascii="標楷體" w:eastAsia="標楷體" w:hAnsi="標楷體"/>
          <w:rPrChange w:id="1" w:author="企劃處三科-曾安慈(att)" w:date="2025-12-12T16:00:00Z">
            <w:rPr>
              <w:rFonts w:ascii="標楷體"/>
            </w:rPr>
          </w:rPrChange>
        </w:rPr>
        <w:t>2</w:t>
      </w:r>
      <w:r w:rsidR="0029674D" w:rsidRPr="00750F50">
        <w:rPr>
          <w:rFonts w:ascii="標楷體" w:eastAsia="標楷體" w:hAnsi="標楷體"/>
          <w:rPrChange w:id="2" w:author="企劃處三科-曾安慈(att)" w:date="2025-12-12T16:00:00Z">
            <w:rPr>
              <w:rFonts w:ascii="標楷體"/>
            </w:rPr>
          </w:rPrChange>
        </w:rPr>
        <w:t>4</w:t>
      </w:r>
      <w:r w:rsidR="00A168FE" w:rsidRPr="00750F50">
        <w:rPr>
          <w:rFonts w:ascii="標楷體" w:eastAsia="標楷體" w:hAnsi="標楷體" w:hint="eastAsia"/>
        </w:rPr>
        <w:t>修正</w:t>
      </w:r>
      <w:r w:rsidRPr="00750F50">
        <w:rPr>
          <w:rFonts w:ascii="標楷體" w:eastAsia="標楷體" w:hAnsi="標楷體" w:hint="eastAsia"/>
        </w:rPr>
        <w:t>)</w:t>
      </w:r>
    </w:p>
    <w:p w14:paraId="710EE181" w14:textId="34071E28" w:rsidR="002C190D" w:rsidRPr="00750F50" w:rsidRDefault="002C190D">
      <w:pPr>
        <w:spacing w:line="400" w:lineRule="exact"/>
        <w:jc w:val="both"/>
        <w:rPr>
          <w:rFonts w:ascii="標楷體" w:eastAsia="標楷體" w:hAnsi="標楷體"/>
          <w:sz w:val="28"/>
        </w:rPr>
      </w:pPr>
      <w:r w:rsidRPr="00750F50">
        <w:rPr>
          <w:rFonts w:ascii="標楷體" w:eastAsia="標楷體" w:hAnsi="標楷體" w:hint="eastAsia"/>
          <w:sz w:val="28"/>
        </w:rPr>
        <w:t>招標機關</w:t>
      </w:r>
      <w:del w:id="3" w:author="企劃處三科-曾安慈(att)" w:date="2025-12-12T16:00:00Z">
        <w:r w:rsidR="007A724D" w:rsidRPr="00750F50">
          <w:rPr>
            <w:rFonts w:ascii="標楷體" w:eastAsia="標楷體" w:hAnsi="標楷體"/>
            <w:sz w:val="28"/>
          </w:rPr>
          <w:delText xml:space="preserve"> </w:delText>
        </w:r>
      </w:del>
      <w:r w:rsidRPr="00750F50">
        <w:rPr>
          <w:rFonts w:ascii="標楷體" w:eastAsia="標楷體" w:hAnsi="標楷體"/>
          <w:sz w:val="28"/>
        </w:rPr>
        <w:t>(</w:t>
      </w:r>
      <w:r w:rsidRPr="00750F50">
        <w:rPr>
          <w:rFonts w:ascii="標楷體" w:eastAsia="標楷體" w:hAnsi="標楷體" w:hint="eastAsia"/>
          <w:sz w:val="28"/>
        </w:rPr>
        <w:t>以下簡稱機關</w:t>
      </w:r>
      <w:r w:rsidRPr="00750F50">
        <w:rPr>
          <w:rFonts w:ascii="標楷體" w:eastAsia="標楷體" w:hAnsi="標楷體"/>
          <w:sz w:val="28"/>
        </w:rPr>
        <w:t>)</w:t>
      </w:r>
      <w:r w:rsidRPr="00750F50">
        <w:rPr>
          <w:rFonts w:ascii="標楷體" w:eastAsia="標楷體" w:hAnsi="標楷體" w:hint="eastAsia"/>
          <w:sz w:val="28"/>
        </w:rPr>
        <w:t>及得標廠商</w:t>
      </w:r>
      <w:del w:id="4" w:author="企劃處三科-曾安慈(att)" w:date="2025-12-12T16:00:00Z">
        <w:r w:rsidR="007A724D" w:rsidRPr="00750F50">
          <w:rPr>
            <w:rFonts w:ascii="標楷體" w:eastAsia="標楷體" w:hAnsi="標楷體"/>
            <w:sz w:val="28"/>
          </w:rPr>
          <w:delText xml:space="preserve"> </w:delText>
        </w:r>
      </w:del>
      <w:r w:rsidRPr="00750F50">
        <w:rPr>
          <w:rFonts w:ascii="標楷體" w:eastAsia="標楷體" w:hAnsi="標楷體"/>
          <w:sz w:val="28"/>
        </w:rPr>
        <w:t>(</w:t>
      </w:r>
      <w:r w:rsidRPr="00750F50">
        <w:rPr>
          <w:rFonts w:ascii="標楷體" w:eastAsia="標楷體" w:hAnsi="標楷體" w:hint="eastAsia"/>
          <w:sz w:val="28"/>
        </w:rPr>
        <w:t>以下簡稱廠商</w:t>
      </w:r>
      <w:r w:rsidRPr="00750F50">
        <w:rPr>
          <w:rFonts w:ascii="標楷體" w:eastAsia="標楷體" w:hAnsi="標楷體"/>
          <w:sz w:val="28"/>
        </w:rPr>
        <w:t>)</w:t>
      </w:r>
      <w:r w:rsidRPr="00750F50">
        <w:rPr>
          <w:rFonts w:ascii="標楷體" w:eastAsia="標楷體" w:hAnsi="標楷體" w:hint="eastAsia"/>
          <w:sz w:val="28"/>
        </w:rPr>
        <w:t>雙方同意依政府採購法(以下簡稱採購法)及其主管機關訂定之規定訂定本契約，共同遵守，其條款如下：</w:t>
      </w:r>
    </w:p>
    <w:p w14:paraId="62EDF3A5" w14:textId="77777777" w:rsidR="002C190D" w:rsidRPr="00750F50" w:rsidRDefault="002C190D">
      <w:pPr>
        <w:spacing w:line="400" w:lineRule="exact"/>
        <w:jc w:val="both"/>
        <w:textDirection w:val="lrTbV"/>
        <w:rPr>
          <w:rFonts w:ascii="標楷體" w:eastAsia="標楷體" w:hAnsi="標楷體"/>
          <w:b/>
          <w:sz w:val="28"/>
        </w:rPr>
      </w:pPr>
      <w:r w:rsidRPr="00750F50">
        <w:rPr>
          <w:rFonts w:ascii="標楷體" w:eastAsia="標楷體" w:hAnsi="標楷體" w:hint="eastAsia"/>
          <w:b/>
          <w:sz w:val="28"/>
        </w:rPr>
        <w:t>第一條  契約文件及效力</w:t>
      </w:r>
    </w:p>
    <w:p w14:paraId="5DA8DC6D" w14:textId="77777777" w:rsidR="002C190D" w:rsidRPr="00750F50" w:rsidRDefault="002C190D">
      <w:pPr>
        <w:spacing w:line="400" w:lineRule="exact"/>
        <w:ind w:left="284"/>
        <w:jc w:val="both"/>
        <w:textDirection w:val="lrTbV"/>
        <w:rPr>
          <w:rFonts w:ascii="標楷體" w:eastAsia="標楷體" w:hAnsi="標楷體"/>
          <w:sz w:val="28"/>
        </w:rPr>
      </w:pPr>
      <w:r w:rsidRPr="00750F50">
        <w:rPr>
          <w:rFonts w:ascii="標楷體" w:eastAsia="標楷體" w:hAnsi="標楷體" w:hint="eastAsia"/>
          <w:sz w:val="28"/>
        </w:rPr>
        <w:t>(</w:t>
      </w:r>
      <w:proofErr w:type="gramStart"/>
      <w:r w:rsidRPr="00750F50">
        <w:rPr>
          <w:rFonts w:ascii="標楷體" w:eastAsia="標楷體" w:hAnsi="標楷體" w:hint="eastAsia"/>
          <w:sz w:val="28"/>
        </w:rPr>
        <w:t>一</w:t>
      </w:r>
      <w:proofErr w:type="gramEnd"/>
      <w:r w:rsidRPr="00750F50">
        <w:rPr>
          <w:rFonts w:ascii="標楷體" w:eastAsia="標楷體" w:hAnsi="標楷體" w:hint="eastAsia"/>
          <w:sz w:val="28"/>
        </w:rPr>
        <w:t>)契約包括下列文件：</w:t>
      </w:r>
    </w:p>
    <w:p w14:paraId="321D397C" w14:textId="77777777" w:rsidR="002C190D" w:rsidRPr="00750F50" w:rsidRDefault="002C190D">
      <w:pPr>
        <w:pStyle w:val="a"/>
        <w:numPr>
          <w:ilvl w:val="0"/>
          <w:numId w:val="0"/>
        </w:numPr>
        <w:spacing w:line="400" w:lineRule="exact"/>
        <w:ind w:left="851"/>
        <w:rPr>
          <w:rFonts w:ascii="標楷體" w:eastAsia="標楷體" w:hAnsi="標楷體"/>
        </w:rPr>
      </w:pPr>
      <w:r w:rsidRPr="00750F50">
        <w:rPr>
          <w:rFonts w:ascii="標楷體" w:eastAsia="標楷體" w:hAnsi="標楷體" w:hint="eastAsia"/>
        </w:rPr>
        <w:t>1.招標文件及其變更或補充。</w:t>
      </w:r>
    </w:p>
    <w:p w14:paraId="26331580" w14:textId="77777777" w:rsidR="002C190D" w:rsidRPr="00750F50" w:rsidRDefault="002C190D">
      <w:pPr>
        <w:pStyle w:val="a"/>
        <w:numPr>
          <w:ilvl w:val="0"/>
          <w:numId w:val="0"/>
        </w:numPr>
        <w:spacing w:line="400" w:lineRule="exact"/>
        <w:ind w:left="851"/>
        <w:rPr>
          <w:rFonts w:ascii="標楷體" w:eastAsia="標楷體" w:hAnsi="標楷體"/>
        </w:rPr>
      </w:pPr>
      <w:r w:rsidRPr="00750F50">
        <w:rPr>
          <w:rFonts w:ascii="標楷體" w:eastAsia="標楷體" w:hAnsi="標楷體" w:hint="eastAsia"/>
        </w:rPr>
        <w:t>2.投標文件及其變更或補充。</w:t>
      </w:r>
    </w:p>
    <w:p w14:paraId="10CCA5F8" w14:textId="77777777" w:rsidR="002C190D" w:rsidRPr="00750F50" w:rsidRDefault="002C190D">
      <w:pPr>
        <w:pStyle w:val="a"/>
        <w:numPr>
          <w:ilvl w:val="0"/>
          <w:numId w:val="0"/>
        </w:numPr>
        <w:spacing w:line="400" w:lineRule="exact"/>
        <w:ind w:left="851"/>
        <w:rPr>
          <w:rFonts w:ascii="標楷體" w:eastAsia="標楷體" w:hAnsi="標楷體"/>
        </w:rPr>
      </w:pPr>
      <w:r w:rsidRPr="00750F50">
        <w:rPr>
          <w:rFonts w:ascii="標楷體" w:eastAsia="標楷體" w:hAnsi="標楷體" w:hint="eastAsia"/>
        </w:rPr>
        <w:t>3.決標文件及其變更或補充。</w:t>
      </w:r>
    </w:p>
    <w:p w14:paraId="1607E61A" w14:textId="77777777" w:rsidR="002C190D" w:rsidRPr="00750F50" w:rsidRDefault="002C190D">
      <w:pPr>
        <w:pStyle w:val="a"/>
        <w:numPr>
          <w:ilvl w:val="0"/>
          <w:numId w:val="0"/>
        </w:numPr>
        <w:spacing w:line="400" w:lineRule="exact"/>
        <w:ind w:left="851"/>
        <w:rPr>
          <w:rFonts w:ascii="標楷體" w:eastAsia="標楷體" w:hAnsi="標楷體"/>
          <w:bdr w:val="single" w:sz="4" w:space="0" w:color="auto"/>
        </w:rPr>
      </w:pPr>
      <w:r w:rsidRPr="00750F50">
        <w:rPr>
          <w:rFonts w:ascii="標楷體" w:eastAsia="標楷體" w:hAnsi="標楷體" w:hint="eastAsia"/>
        </w:rPr>
        <w:t>4.契約本文、附件及其變更或補充。</w:t>
      </w:r>
    </w:p>
    <w:p w14:paraId="4813201A" w14:textId="77777777" w:rsidR="002C190D" w:rsidRPr="00750F50" w:rsidRDefault="002C190D">
      <w:pPr>
        <w:pStyle w:val="a"/>
        <w:numPr>
          <w:ilvl w:val="0"/>
          <w:numId w:val="0"/>
        </w:numPr>
        <w:spacing w:line="400" w:lineRule="exact"/>
        <w:ind w:left="851"/>
        <w:rPr>
          <w:rFonts w:ascii="標楷體" w:eastAsia="標楷體" w:hAnsi="標楷體"/>
        </w:rPr>
      </w:pPr>
      <w:r w:rsidRPr="00750F50">
        <w:rPr>
          <w:rFonts w:ascii="標楷體" w:eastAsia="標楷體" w:hAnsi="標楷體" w:hint="eastAsia"/>
        </w:rPr>
        <w:t>5.依契約所提出之履約文件或資料。</w:t>
      </w:r>
    </w:p>
    <w:p w14:paraId="20C3692D"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(二)契約文件，包括以書面、錄音、錄影、照相、微縮、電子數位資料或樣品等方式呈現之原件或複製品。</w:t>
      </w:r>
    </w:p>
    <w:p w14:paraId="03A6B420"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(三)契約所含各種文件之內容如有不一致之處，除另有規定外，依下列原則處理：</w:t>
      </w:r>
    </w:p>
    <w:p w14:paraId="2D58DBC2" w14:textId="77777777" w:rsidR="002C190D" w:rsidRPr="00750F50" w:rsidRDefault="002C190D">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1.</w:t>
      </w:r>
      <w:r w:rsidR="00FC708B" w:rsidRPr="00750F50">
        <w:rPr>
          <w:rFonts w:ascii="標楷體" w:eastAsia="標楷體" w:hAnsi="標楷體" w:hint="eastAsia"/>
          <w:sz w:val="28"/>
        </w:rPr>
        <w:t>招標文件內之</w:t>
      </w:r>
      <w:r w:rsidRPr="00750F50">
        <w:rPr>
          <w:rFonts w:ascii="標楷體" w:eastAsia="標楷體" w:hAnsi="標楷體" w:hint="eastAsia"/>
          <w:sz w:val="28"/>
        </w:rPr>
        <w:t>契約條款</w:t>
      </w:r>
      <w:r w:rsidR="006D5067" w:rsidRPr="00750F50">
        <w:rPr>
          <w:rFonts w:ascii="標楷體" w:eastAsia="標楷體" w:hAnsi="標楷體" w:hint="eastAsia"/>
          <w:sz w:val="28"/>
        </w:rPr>
        <w:t>及投標須知</w:t>
      </w:r>
      <w:r w:rsidRPr="00750F50">
        <w:rPr>
          <w:rFonts w:ascii="標楷體" w:eastAsia="標楷體" w:hAnsi="標楷體" w:hint="eastAsia"/>
          <w:sz w:val="28"/>
        </w:rPr>
        <w:t>優於招標文件內之其他文件所附記之條款。</w:t>
      </w:r>
      <w:proofErr w:type="gramStart"/>
      <w:r w:rsidRPr="00750F50">
        <w:rPr>
          <w:rFonts w:ascii="標楷體" w:eastAsia="標楷體" w:hAnsi="標楷體" w:hint="eastAsia"/>
          <w:sz w:val="28"/>
        </w:rPr>
        <w:t>但附記</w:t>
      </w:r>
      <w:proofErr w:type="gramEnd"/>
      <w:r w:rsidRPr="00750F50">
        <w:rPr>
          <w:rFonts w:ascii="標楷體" w:eastAsia="標楷體" w:hAnsi="標楷體" w:hint="eastAsia"/>
          <w:sz w:val="28"/>
        </w:rPr>
        <w:t>之條款有特別聲明者，不在此限。</w:t>
      </w:r>
      <w:r w:rsidR="006D5067" w:rsidRPr="00750F50">
        <w:rPr>
          <w:rFonts w:ascii="標楷體" w:eastAsia="標楷體" w:hAnsi="標楷體" w:hint="eastAsia"/>
          <w:sz w:val="28"/>
        </w:rPr>
        <w:t>契約條款與投標須知內容有不一致之處，以契約條款為</w:t>
      </w:r>
      <w:proofErr w:type="gramStart"/>
      <w:r w:rsidR="006D5067" w:rsidRPr="00750F50">
        <w:rPr>
          <w:rFonts w:ascii="標楷體" w:eastAsia="標楷體" w:hAnsi="標楷體" w:hint="eastAsia"/>
          <w:sz w:val="28"/>
        </w:rPr>
        <w:t>準</w:t>
      </w:r>
      <w:proofErr w:type="gramEnd"/>
      <w:r w:rsidR="006D5067" w:rsidRPr="00750F50">
        <w:rPr>
          <w:rFonts w:ascii="標楷體" w:eastAsia="標楷體" w:hAnsi="標楷體" w:hint="eastAsia"/>
          <w:sz w:val="28"/>
        </w:rPr>
        <w:t>。</w:t>
      </w:r>
    </w:p>
    <w:p w14:paraId="44F37ACB" w14:textId="77777777" w:rsidR="002C190D" w:rsidRPr="00750F50" w:rsidRDefault="002C190D">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2.招標文件之內容優於投標文件之內容。但投標文件之內容經機關審定優於招標文件之內容者，不在此限。招標文件如允許廠商於投標文件內特別聲明，並經</w:t>
      </w:r>
      <w:proofErr w:type="gramStart"/>
      <w:r w:rsidRPr="00750F50">
        <w:rPr>
          <w:rFonts w:ascii="標楷體" w:eastAsia="標楷體" w:hAnsi="標楷體" w:hint="eastAsia"/>
          <w:sz w:val="28"/>
        </w:rPr>
        <w:t>機關於審標</w:t>
      </w:r>
      <w:proofErr w:type="gramEnd"/>
      <w:r w:rsidRPr="00750F50">
        <w:rPr>
          <w:rFonts w:ascii="標楷體" w:eastAsia="標楷體" w:hAnsi="標楷體" w:hint="eastAsia"/>
          <w:sz w:val="28"/>
        </w:rPr>
        <w:t>時接受者，以投標文件之內容為</w:t>
      </w:r>
      <w:proofErr w:type="gramStart"/>
      <w:r w:rsidRPr="00750F50">
        <w:rPr>
          <w:rFonts w:ascii="標楷體" w:eastAsia="標楷體" w:hAnsi="標楷體" w:hint="eastAsia"/>
          <w:sz w:val="28"/>
        </w:rPr>
        <w:t>準</w:t>
      </w:r>
      <w:proofErr w:type="gramEnd"/>
      <w:r w:rsidRPr="00750F50">
        <w:rPr>
          <w:rFonts w:ascii="標楷體" w:eastAsia="標楷體" w:hAnsi="標楷體" w:hint="eastAsia"/>
          <w:sz w:val="28"/>
        </w:rPr>
        <w:t>。</w:t>
      </w:r>
    </w:p>
    <w:p w14:paraId="4BBA8501" w14:textId="77777777" w:rsidR="002C190D" w:rsidRPr="00750F50" w:rsidRDefault="002C190D">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3.文件經機關審定之日期較新者優於審定日期較舊者。</w:t>
      </w:r>
    </w:p>
    <w:p w14:paraId="4D8D473D" w14:textId="77777777" w:rsidR="002C190D" w:rsidRPr="00750F50" w:rsidRDefault="002C190D">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4.大比例尺圖者優於小比例尺圖者。</w:t>
      </w:r>
    </w:p>
    <w:p w14:paraId="3FF2BAC3" w14:textId="77777777" w:rsidR="002C190D" w:rsidRPr="00750F50" w:rsidRDefault="002C190D">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5.決標紀錄之內容優於開標或議價紀錄之內容。</w:t>
      </w:r>
    </w:p>
    <w:p w14:paraId="5DF3AF3E" w14:textId="77777777" w:rsidR="00181888" w:rsidRPr="00750F50" w:rsidRDefault="00181888" w:rsidP="00181888">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6.同一優先順位之文件，其內容有不一致之處，屬機關文件者，以對廠商有利者為</w:t>
      </w:r>
      <w:proofErr w:type="gramStart"/>
      <w:r w:rsidRPr="00750F50">
        <w:rPr>
          <w:rFonts w:ascii="標楷體" w:eastAsia="標楷體" w:hAnsi="標楷體" w:hint="eastAsia"/>
          <w:sz w:val="28"/>
        </w:rPr>
        <w:t>準</w:t>
      </w:r>
      <w:proofErr w:type="gramEnd"/>
      <w:r w:rsidRPr="00750F50">
        <w:rPr>
          <w:rFonts w:ascii="標楷體" w:eastAsia="標楷體" w:hAnsi="標楷體" w:hint="eastAsia"/>
          <w:sz w:val="28"/>
        </w:rPr>
        <w:t>；屬廠商文件者，以對機關有利者為</w:t>
      </w:r>
      <w:proofErr w:type="gramStart"/>
      <w:r w:rsidRPr="00750F50">
        <w:rPr>
          <w:rFonts w:ascii="標楷體" w:eastAsia="標楷體" w:hAnsi="標楷體" w:hint="eastAsia"/>
          <w:sz w:val="28"/>
        </w:rPr>
        <w:t>準</w:t>
      </w:r>
      <w:proofErr w:type="gramEnd"/>
      <w:r w:rsidRPr="00750F50">
        <w:rPr>
          <w:rFonts w:ascii="標楷體" w:eastAsia="標楷體" w:hAnsi="標楷體" w:hint="eastAsia"/>
          <w:sz w:val="28"/>
        </w:rPr>
        <w:t>。</w:t>
      </w:r>
    </w:p>
    <w:p w14:paraId="6896C6A5" w14:textId="77777777" w:rsidR="00181888" w:rsidRPr="00750F50" w:rsidRDefault="005104BE" w:rsidP="00181888">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7</w:t>
      </w:r>
      <w:r w:rsidR="00181888" w:rsidRPr="00750F50">
        <w:rPr>
          <w:rFonts w:ascii="標楷體" w:eastAsia="標楷體" w:hAnsi="標楷體" w:hint="eastAsia"/>
          <w:sz w:val="28"/>
        </w:rPr>
        <w:t>.招標文件內之標價清單，其品項名稱、規格、數量，優於招標文件內其他文件之內容。</w:t>
      </w:r>
    </w:p>
    <w:p w14:paraId="7B4FA212"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(四)</w:t>
      </w:r>
      <w:r w:rsidR="005856FF" w:rsidRPr="00750F50">
        <w:rPr>
          <w:rFonts w:ascii="標楷體" w:eastAsia="標楷體" w:hAnsi="標楷體" w:hint="eastAsia"/>
          <w:sz w:val="28"/>
        </w:rPr>
        <w:t>契約文件之一切</w:t>
      </w:r>
      <w:proofErr w:type="gramStart"/>
      <w:r w:rsidR="005856FF" w:rsidRPr="00750F50">
        <w:rPr>
          <w:rFonts w:ascii="標楷體" w:eastAsia="標楷體" w:hAnsi="標楷體" w:hint="eastAsia"/>
          <w:sz w:val="28"/>
        </w:rPr>
        <w:t>規定得互為</w:t>
      </w:r>
      <w:proofErr w:type="gramEnd"/>
      <w:r w:rsidR="005856FF" w:rsidRPr="00750F50">
        <w:rPr>
          <w:rFonts w:ascii="標楷體" w:eastAsia="標楷體" w:hAnsi="標楷體" w:hint="eastAsia"/>
          <w:sz w:val="28"/>
        </w:rPr>
        <w:t>補充，如仍有不明確之處，應依公平合理原則解釋之。如有爭議，依採購法之規定處理。</w:t>
      </w:r>
    </w:p>
    <w:p w14:paraId="39098F97"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(五)契約文字：</w:t>
      </w:r>
    </w:p>
    <w:p w14:paraId="3ED661DB" w14:textId="77777777" w:rsidR="002C190D" w:rsidRPr="00750F50" w:rsidRDefault="002C190D">
      <w:pPr>
        <w:spacing w:line="400" w:lineRule="exact"/>
        <w:ind w:left="1134" w:right="57" w:hanging="284"/>
        <w:jc w:val="both"/>
        <w:rPr>
          <w:rFonts w:ascii="標楷體" w:eastAsia="標楷體" w:hAnsi="標楷體"/>
          <w:sz w:val="28"/>
        </w:rPr>
      </w:pPr>
      <w:r w:rsidRPr="00750F50">
        <w:rPr>
          <w:rFonts w:ascii="標楷體" w:eastAsia="標楷體" w:hAnsi="標楷體" w:hint="eastAsia"/>
          <w:sz w:val="28"/>
        </w:rPr>
        <w:t>1.契約文字以中文為</w:t>
      </w:r>
      <w:proofErr w:type="gramStart"/>
      <w:r w:rsidRPr="00750F50">
        <w:rPr>
          <w:rFonts w:ascii="標楷體" w:eastAsia="標楷體" w:hAnsi="標楷體" w:hint="eastAsia"/>
          <w:sz w:val="28"/>
        </w:rPr>
        <w:t>準</w:t>
      </w:r>
      <w:proofErr w:type="gramEnd"/>
      <w:r w:rsidRPr="00750F50">
        <w:rPr>
          <w:rFonts w:ascii="標楷體" w:eastAsia="標楷體" w:hAnsi="標楷體" w:hint="eastAsia"/>
          <w:sz w:val="28"/>
        </w:rPr>
        <w:t>。但下列情形得以外文為</w:t>
      </w:r>
      <w:proofErr w:type="gramStart"/>
      <w:r w:rsidRPr="00750F50">
        <w:rPr>
          <w:rFonts w:ascii="標楷體" w:eastAsia="標楷體" w:hAnsi="標楷體" w:hint="eastAsia"/>
          <w:sz w:val="28"/>
        </w:rPr>
        <w:t>準</w:t>
      </w:r>
      <w:proofErr w:type="gramEnd"/>
      <w:r w:rsidRPr="00750F50">
        <w:rPr>
          <w:rFonts w:ascii="標楷體" w:eastAsia="標楷體" w:hAnsi="標楷體" w:hint="eastAsia"/>
          <w:sz w:val="28"/>
        </w:rPr>
        <w:t>：</w:t>
      </w:r>
    </w:p>
    <w:p w14:paraId="4174EBC5" w14:textId="77777777" w:rsidR="002C190D" w:rsidRPr="00750F50" w:rsidRDefault="002C190D">
      <w:pPr>
        <w:spacing w:line="400" w:lineRule="exact"/>
        <w:ind w:left="1418" w:hanging="284"/>
        <w:jc w:val="both"/>
        <w:rPr>
          <w:rFonts w:ascii="標楷體" w:eastAsia="標楷體" w:hAnsi="標楷體"/>
          <w:sz w:val="28"/>
        </w:rPr>
      </w:pPr>
      <w:r w:rsidRPr="00750F50">
        <w:rPr>
          <w:rFonts w:ascii="標楷體" w:eastAsia="標楷體" w:hAnsi="標楷體" w:hint="eastAsia"/>
          <w:sz w:val="28"/>
        </w:rPr>
        <w:lastRenderedPageBreak/>
        <w:t>(1)特殊技術或材料之圖文資料。</w:t>
      </w:r>
    </w:p>
    <w:p w14:paraId="3D85BCE8" w14:textId="77777777" w:rsidR="002C190D" w:rsidRPr="00750F50" w:rsidRDefault="002C190D">
      <w:pPr>
        <w:spacing w:line="400" w:lineRule="exact"/>
        <w:ind w:left="1418" w:hanging="284"/>
        <w:jc w:val="both"/>
        <w:rPr>
          <w:rFonts w:ascii="標楷體" w:eastAsia="標楷體" w:hAnsi="標楷體"/>
          <w:sz w:val="28"/>
        </w:rPr>
      </w:pPr>
      <w:r w:rsidRPr="00750F50">
        <w:rPr>
          <w:rFonts w:ascii="標楷體" w:eastAsia="標楷體" w:hAnsi="標楷體" w:hint="eastAsia"/>
          <w:sz w:val="28"/>
        </w:rPr>
        <w:t>(2)國際組織、外國政府或其授權機構、公會或商會所出具之文件。</w:t>
      </w:r>
    </w:p>
    <w:p w14:paraId="4EACF00A" w14:textId="77777777" w:rsidR="002C190D" w:rsidRPr="00750F50" w:rsidRDefault="002C190D">
      <w:pPr>
        <w:spacing w:line="400" w:lineRule="exact"/>
        <w:ind w:left="1418" w:hanging="284"/>
        <w:jc w:val="both"/>
        <w:rPr>
          <w:rFonts w:ascii="標楷體" w:eastAsia="標楷體" w:hAnsi="標楷體"/>
          <w:sz w:val="28"/>
        </w:rPr>
      </w:pPr>
      <w:r w:rsidRPr="00750F50">
        <w:rPr>
          <w:rFonts w:ascii="標楷體" w:eastAsia="標楷體" w:hAnsi="標楷體" w:hint="eastAsia"/>
          <w:sz w:val="28"/>
        </w:rPr>
        <w:t>(3)其他經機關認定確有必要者。</w:t>
      </w:r>
    </w:p>
    <w:p w14:paraId="5B818EB7" w14:textId="77777777" w:rsidR="002C190D" w:rsidRPr="00750F50" w:rsidRDefault="002C190D">
      <w:pPr>
        <w:spacing w:line="400" w:lineRule="exact"/>
        <w:ind w:left="1134" w:right="57" w:hanging="284"/>
        <w:jc w:val="both"/>
        <w:textDirection w:val="lrTbV"/>
        <w:rPr>
          <w:rFonts w:ascii="標楷體" w:eastAsia="標楷體" w:hAnsi="標楷體"/>
          <w:sz w:val="28"/>
        </w:rPr>
      </w:pPr>
      <w:r w:rsidRPr="00750F50">
        <w:rPr>
          <w:rFonts w:ascii="標楷體" w:eastAsia="標楷體" w:hAnsi="標楷體" w:hint="eastAsia"/>
          <w:sz w:val="28"/>
        </w:rPr>
        <w:t>2.契約文字有中文譯文，其與外文</w:t>
      </w:r>
      <w:proofErr w:type="gramStart"/>
      <w:r w:rsidRPr="00750F50">
        <w:rPr>
          <w:rFonts w:ascii="標楷體" w:eastAsia="標楷體" w:hAnsi="標楷體" w:hint="eastAsia"/>
          <w:sz w:val="28"/>
        </w:rPr>
        <w:t>文</w:t>
      </w:r>
      <w:proofErr w:type="gramEnd"/>
      <w:r w:rsidRPr="00750F50">
        <w:rPr>
          <w:rFonts w:ascii="標楷體" w:eastAsia="標楷體" w:hAnsi="標楷體" w:hint="eastAsia"/>
          <w:sz w:val="28"/>
        </w:rPr>
        <w:t>意不符者，除資格文件外，以中文為</w:t>
      </w:r>
      <w:proofErr w:type="gramStart"/>
      <w:r w:rsidRPr="00750F50">
        <w:rPr>
          <w:rFonts w:ascii="標楷體" w:eastAsia="標楷體" w:hAnsi="標楷體" w:hint="eastAsia"/>
          <w:sz w:val="28"/>
        </w:rPr>
        <w:t>準</w:t>
      </w:r>
      <w:proofErr w:type="gramEnd"/>
      <w:r w:rsidRPr="00750F50">
        <w:rPr>
          <w:rFonts w:ascii="標楷體" w:eastAsia="標楷體" w:hAnsi="標楷體" w:hint="eastAsia"/>
          <w:sz w:val="28"/>
        </w:rPr>
        <w:t>。其因譯文</w:t>
      </w:r>
      <w:proofErr w:type="gramStart"/>
      <w:r w:rsidRPr="00750F50">
        <w:rPr>
          <w:rFonts w:ascii="標楷體" w:eastAsia="標楷體" w:hAnsi="標楷體" w:hint="eastAsia"/>
          <w:sz w:val="28"/>
        </w:rPr>
        <w:t>有誤致生</w:t>
      </w:r>
      <w:proofErr w:type="gramEnd"/>
      <w:r w:rsidRPr="00750F50">
        <w:rPr>
          <w:rFonts w:ascii="標楷體" w:eastAsia="標楷體" w:hAnsi="標楷體" w:hint="eastAsia"/>
          <w:sz w:val="28"/>
        </w:rPr>
        <w:t>損害者，由提供譯文之一方負責賠償。</w:t>
      </w:r>
    </w:p>
    <w:p w14:paraId="144CEF94" w14:textId="77777777" w:rsidR="002C190D" w:rsidRPr="00750F50" w:rsidRDefault="002C190D">
      <w:pPr>
        <w:spacing w:line="400" w:lineRule="exact"/>
        <w:ind w:left="1134" w:right="57" w:hanging="284"/>
        <w:jc w:val="both"/>
        <w:textDirection w:val="lrTbV"/>
        <w:rPr>
          <w:rFonts w:ascii="標楷體" w:eastAsia="標楷體" w:hAnsi="標楷體"/>
          <w:sz w:val="28"/>
        </w:rPr>
      </w:pPr>
      <w:r w:rsidRPr="00750F50">
        <w:rPr>
          <w:rFonts w:ascii="標楷體" w:eastAsia="標楷體" w:hAnsi="標楷體" w:hint="eastAsia"/>
          <w:sz w:val="28"/>
        </w:rPr>
        <w:t>3.</w:t>
      </w:r>
      <w:r w:rsidR="005856FF" w:rsidRPr="00750F50">
        <w:rPr>
          <w:rFonts w:ascii="標楷體" w:eastAsia="標楷體" w:hAnsi="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750F50" w:rsidRDefault="002C190D">
      <w:pPr>
        <w:spacing w:line="400" w:lineRule="exact"/>
        <w:ind w:left="568" w:hanging="284"/>
        <w:jc w:val="both"/>
        <w:textDirection w:val="lrTbV"/>
        <w:rPr>
          <w:rFonts w:ascii="標楷體" w:eastAsia="標楷體" w:hAnsi="標楷體"/>
          <w:sz w:val="28"/>
          <w:bdr w:val="single" w:sz="4" w:space="0" w:color="auto"/>
        </w:rPr>
      </w:pPr>
      <w:r w:rsidRPr="00750F50">
        <w:rPr>
          <w:rFonts w:ascii="標楷體" w:eastAsia="標楷體" w:hAnsi="標楷體" w:hint="eastAsia"/>
          <w:sz w:val="28"/>
        </w:rPr>
        <w:t>(六)</w:t>
      </w:r>
      <w:r w:rsidR="005856FF" w:rsidRPr="00750F50">
        <w:rPr>
          <w:rFonts w:ascii="標楷體" w:eastAsia="標楷體" w:hAnsi="標楷體" w:hint="eastAsia"/>
          <w:sz w:val="28"/>
        </w:rPr>
        <w:t>契約所使用之度量衡單位，除另有規定者外，以法定度量衡單位為之。</w:t>
      </w:r>
    </w:p>
    <w:p w14:paraId="34B46128" w14:textId="77777777" w:rsidR="002C190D" w:rsidRPr="00750F50" w:rsidRDefault="002C190D" w:rsidP="00AC53CF">
      <w:pPr>
        <w:spacing w:line="400" w:lineRule="exact"/>
        <w:ind w:left="851" w:hanging="567"/>
        <w:jc w:val="both"/>
        <w:textDirection w:val="lrTbV"/>
        <w:rPr>
          <w:rFonts w:ascii="標楷體" w:eastAsia="標楷體" w:hAnsi="標楷體"/>
        </w:rPr>
      </w:pPr>
      <w:r w:rsidRPr="00750F50">
        <w:rPr>
          <w:rFonts w:ascii="標楷體" w:eastAsia="標楷體" w:hAnsi="標楷體" w:hint="eastAsia"/>
          <w:sz w:val="28"/>
        </w:rPr>
        <w:t>(七)契約所定事項如有違反法</w:t>
      </w:r>
      <w:r w:rsidR="0044478F" w:rsidRPr="00750F50">
        <w:rPr>
          <w:rFonts w:ascii="標楷體" w:eastAsia="標楷體" w:hAnsi="標楷體" w:hint="eastAsia"/>
          <w:sz w:val="28"/>
        </w:rPr>
        <w:t>律強制或禁止規定</w:t>
      </w:r>
      <w:r w:rsidRPr="00750F50">
        <w:rPr>
          <w:rFonts w:ascii="標楷體" w:eastAsia="標楷體" w:hAnsi="標楷體" w:hint="eastAsia"/>
          <w:sz w:val="28"/>
        </w:rPr>
        <w:t>或無法執行之部分，該部分無效。但除去該部分，契約亦可成立者，不影響其他部分之有效性。該無效之部分，機關及廠商必要時得依契約原定目的變更之。</w:t>
      </w:r>
      <w:r w:rsidRPr="00750F50">
        <w:rPr>
          <w:rFonts w:ascii="標楷體" w:eastAsia="標楷體" w:hAnsi="標楷體" w:hint="eastAsia"/>
        </w:rPr>
        <w:t xml:space="preserve">   </w:t>
      </w:r>
    </w:p>
    <w:p w14:paraId="07001D51" w14:textId="77777777" w:rsidR="002C190D" w:rsidRPr="00750F50" w:rsidRDefault="002C190D">
      <w:pPr>
        <w:pStyle w:val="af1"/>
        <w:spacing w:line="400" w:lineRule="exact"/>
        <w:ind w:left="851" w:hanging="567"/>
        <w:rPr>
          <w:rFonts w:ascii="標楷體" w:eastAsia="標楷體" w:hAnsi="標楷體"/>
        </w:rPr>
      </w:pPr>
      <w:r w:rsidRPr="00750F50">
        <w:rPr>
          <w:rFonts w:ascii="標楷體" w:eastAsia="標楷體" w:hAnsi="標楷體" w:hint="eastAsia"/>
        </w:rPr>
        <w:t>(</w:t>
      </w:r>
      <w:r w:rsidR="00AC53CF" w:rsidRPr="00750F50">
        <w:rPr>
          <w:rFonts w:ascii="標楷體" w:eastAsia="標楷體" w:hAnsi="標楷體" w:hint="eastAsia"/>
        </w:rPr>
        <w:t>八</w:t>
      </w:r>
      <w:r w:rsidRPr="00750F50">
        <w:rPr>
          <w:rFonts w:ascii="標楷體" w:eastAsia="標楷體" w:hAnsi="標楷體" w:hint="eastAsia"/>
        </w:rPr>
        <w:t>)</w:t>
      </w:r>
      <w:r w:rsidR="00B53753" w:rsidRPr="00750F50">
        <w:rPr>
          <w:rFonts w:ascii="標楷體" w:eastAsia="標楷體" w:hAnsi="標楷體" w:hint="eastAsia"/>
        </w:rPr>
        <w:t>經雙方代表人或其代理人簽署契約正本2份，機關及廠商各執1份，並由雙方各依印花稅法之規定繳納印花稅。副本_____份(</w:t>
      </w:r>
      <w:proofErr w:type="gramStart"/>
      <w:r w:rsidR="00B53753" w:rsidRPr="00750F50">
        <w:rPr>
          <w:rFonts w:ascii="標楷體" w:eastAsia="標楷體" w:hAnsi="標楷體" w:hint="eastAsia"/>
        </w:rPr>
        <w:t>請載明</w:t>
      </w:r>
      <w:proofErr w:type="gramEnd"/>
      <w:r w:rsidR="00B53753" w:rsidRPr="00750F50">
        <w:rPr>
          <w:rFonts w:ascii="標楷體" w:eastAsia="標楷體" w:hAnsi="標楷體" w:hint="eastAsia"/>
        </w:rPr>
        <w:t>)，由機關、廠商及相關機關、單位</w:t>
      </w:r>
      <w:proofErr w:type="gramStart"/>
      <w:r w:rsidR="00B53753" w:rsidRPr="00750F50">
        <w:rPr>
          <w:rFonts w:ascii="標楷體" w:eastAsia="標楷體" w:hAnsi="標楷體" w:hint="eastAsia"/>
        </w:rPr>
        <w:t>分別執用</w:t>
      </w:r>
      <w:proofErr w:type="gramEnd"/>
      <w:r w:rsidR="00B53753" w:rsidRPr="00750F50">
        <w:rPr>
          <w:rFonts w:ascii="標楷體" w:eastAsia="標楷體" w:hAnsi="標楷體" w:hint="eastAsia"/>
        </w:rPr>
        <w:t>。副本如有誤</w:t>
      </w:r>
      <w:proofErr w:type="gramStart"/>
      <w:r w:rsidR="00B53753" w:rsidRPr="00750F50">
        <w:rPr>
          <w:rFonts w:ascii="標楷體" w:eastAsia="標楷體" w:hAnsi="標楷體" w:hint="eastAsia"/>
        </w:rPr>
        <w:t>繕</w:t>
      </w:r>
      <w:proofErr w:type="gramEnd"/>
      <w:r w:rsidR="00B53753" w:rsidRPr="00750F50">
        <w:rPr>
          <w:rFonts w:ascii="標楷體" w:eastAsia="標楷體" w:hAnsi="標楷體" w:hint="eastAsia"/>
        </w:rPr>
        <w:t>，以正本為</w:t>
      </w:r>
      <w:proofErr w:type="gramStart"/>
      <w:r w:rsidR="00B53753" w:rsidRPr="00750F50">
        <w:rPr>
          <w:rFonts w:ascii="標楷體" w:eastAsia="標楷體" w:hAnsi="標楷體" w:hint="eastAsia"/>
        </w:rPr>
        <w:t>準</w:t>
      </w:r>
      <w:proofErr w:type="gramEnd"/>
      <w:r w:rsidR="00B53753" w:rsidRPr="00750F50">
        <w:rPr>
          <w:rFonts w:ascii="標楷體" w:eastAsia="標楷體" w:hAnsi="標楷體" w:hint="eastAsia"/>
        </w:rPr>
        <w:t>。</w:t>
      </w:r>
    </w:p>
    <w:p w14:paraId="2A71617A" w14:textId="77777777" w:rsidR="002C190D" w:rsidRPr="00750F50" w:rsidRDefault="002C190D">
      <w:pPr>
        <w:spacing w:beforeLines="25" w:before="60" w:afterLines="25" w:after="60" w:line="400" w:lineRule="exact"/>
        <w:ind w:left="284" w:hanging="284"/>
        <w:jc w:val="both"/>
        <w:rPr>
          <w:rFonts w:ascii="標楷體" w:eastAsia="標楷體" w:hAnsi="標楷體"/>
          <w:sz w:val="28"/>
          <w:bdr w:val="single" w:sz="4" w:space="0" w:color="auto"/>
        </w:rPr>
      </w:pPr>
    </w:p>
    <w:p w14:paraId="5AB54FDF"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第二條  履約標的</w:t>
      </w:r>
    </w:p>
    <w:p w14:paraId="78C613F2" w14:textId="7C774730" w:rsidR="002C190D" w:rsidRPr="00750F50" w:rsidRDefault="002C190D" w:rsidP="001638F1">
      <w:pPr>
        <w:spacing w:line="400" w:lineRule="exact"/>
        <w:ind w:left="568" w:hanging="284"/>
        <w:jc w:val="both"/>
        <w:textDirection w:val="lrTbV"/>
        <w:rPr>
          <w:rFonts w:ascii="標楷體" w:eastAsia="標楷體" w:hAnsi="標楷體"/>
          <w:sz w:val="28"/>
        </w:rPr>
      </w:pPr>
      <w:r w:rsidRPr="00750F50">
        <w:rPr>
          <w:rFonts w:ascii="標楷體" w:eastAsia="標楷體" w:hAnsi="標楷體" w:hint="eastAsia"/>
          <w:sz w:val="28"/>
        </w:rPr>
        <w:t>(</w:t>
      </w:r>
      <w:proofErr w:type="gramStart"/>
      <w:r w:rsidRPr="00750F50">
        <w:rPr>
          <w:rFonts w:ascii="標楷體" w:eastAsia="標楷體" w:hAnsi="標楷體" w:hint="eastAsia"/>
          <w:sz w:val="28"/>
        </w:rPr>
        <w:t>一</w:t>
      </w:r>
      <w:proofErr w:type="gramEnd"/>
      <w:r w:rsidRPr="00750F50">
        <w:rPr>
          <w:rFonts w:ascii="標楷體" w:eastAsia="標楷體" w:hAnsi="標楷體" w:hint="eastAsia"/>
          <w:sz w:val="28"/>
        </w:rPr>
        <w:t>)廠商應給付之標的及工作事項(由機關於招標時載明)：</w:t>
      </w:r>
      <w:r w:rsidRPr="00750F50">
        <w:rPr>
          <w:rFonts w:ascii="標楷體" w:eastAsia="標楷體" w:hAnsi="標楷體" w:hint="eastAsia"/>
          <w:sz w:val="28"/>
          <w:u w:val="single"/>
        </w:rPr>
        <w:t xml:space="preserve">　　　　　　　　</w:t>
      </w:r>
    </w:p>
    <w:p w14:paraId="61F8275E" w14:textId="3E28A4A2" w:rsidR="002C190D" w:rsidRPr="00750F50" w:rsidRDefault="002C190D">
      <w:pPr>
        <w:spacing w:line="400" w:lineRule="exact"/>
        <w:ind w:left="568" w:hanging="284"/>
        <w:jc w:val="both"/>
        <w:textDirection w:val="lrTbV"/>
        <w:rPr>
          <w:rFonts w:ascii="標楷體" w:eastAsia="標楷體" w:hAnsi="標楷體"/>
          <w:sz w:val="28"/>
        </w:rPr>
      </w:pPr>
      <w:r w:rsidRPr="00750F50">
        <w:rPr>
          <w:rFonts w:ascii="標楷體" w:eastAsia="標楷體" w:hAnsi="標楷體" w:hint="eastAsia"/>
          <w:sz w:val="28"/>
        </w:rPr>
        <w:t>(二)機關辦理事項(由機關於招標時載明，</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w:t>
      </w:r>
      <w:r w:rsidRPr="00750F50">
        <w:rPr>
          <w:rFonts w:ascii="標楷體" w:eastAsia="標楷體" w:hAnsi="標楷體" w:hint="eastAsia"/>
          <w:sz w:val="28"/>
          <w:u w:val="single"/>
        </w:rPr>
        <w:t xml:space="preserve">　　　　　　　　    </w:t>
      </w:r>
    </w:p>
    <w:p w14:paraId="080B361E" w14:textId="77777777" w:rsidR="002C190D" w:rsidRPr="00750F50" w:rsidRDefault="002C190D">
      <w:pPr>
        <w:spacing w:line="400" w:lineRule="exact"/>
        <w:jc w:val="both"/>
        <w:rPr>
          <w:rFonts w:ascii="標楷體" w:eastAsia="標楷體" w:hAnsi="標楷體"/>
          <w:b/>
          <w:sz w:val="28"/>
        </w:rPr>
      </w:pPr>
    </w:p>
    <w:p w14:paraId="3127BEC4" w14:textId="77777777" w:rsidR="002C190D" w:rsidRPr="00750F50" w:rsidRDefault="002C190D">
      <w:pPr>
        <w:spacing w:line="400" w:lineRule="exact"/>
        <w:jc w:val="both"/>
        <w:rPr>
          <w:rFonts w:ascii="標楷體" w:eastAsia="標楷體" w:hAnsi="標楷體"/>
          <w:b/>
          <w:sz w:val="28"/>
          <w:szCs w:val="28"/>
        </w:rPr>
      </w:pPr>
      <w:r w:rsidRPr="00750F50">
        <w:rPr>
          <w:rFonts w:ascii="標楷體" w:eastAsia="標楷體" w:hAnsi="標楷體" w:hint="eastAsia"/>
          <w:b/>
          <w:sz w:val="28"/>
          <w:szCs w:val="28"/>
        </w:rPr>
        <w:t>第三條  契約價金之給付</w:t>
      </w:r>
    </w:p>
    <w:p w14:paraId="5CCE42F0" w14:textId="5ECB5F78" w:rsidR="002C190D" w:rsidRPr="00750F50" w:rsidRDefault="002C190D">
      <w:pPr>
        <w:spacing w:line="400" w:lineRule="exact"/>
        <w:ind w:left="568" w:hanging="284"/>
        <w:jc w:val="both"/>
        <w:textDirection w:val="lrTbV"/>
        <w:rPr>
          <w:rFonts w:ascii="標楷體" w:eastAsia="標楷體" w:hAnsi="標楷體"/>
          <w:sz w:val="28"/>
          <w:szCs w:val="28"/>
        </w:rPr>
      </w:pPr>
      <w:r w:rsidRPr="00750F50">
        <w:rPr>
          <w:rFonts w:ascii="標楷體" w:eastAsia="標楷體" w:hAnsi="標楷體" w:hint="eastAsia"/>
          <w:sz w:val="28"/>
          <w:szCs w:val="28"/>
        </w:rPr>
        <w:t>契約價金結算方式(由機關</w:t>
      </w:r>
      <w:r w:rsidR="0042508F" w:rsidRPr="00750F50">
        <w:rPr>
          <w:rFonts w:ascii="標楷體" w:eastAsia="標楷體" w:hAnsi="標楷體" w:hint="eastAsia"/>
          <w:sz w:val="28"/>
          <w:szCs w:val="28"/>
        </w:rPr>
        <w:t>衡酌個案情形</w:t>
      </w:r>
      <w:r w:rsidRPr="00750F50">
        <w:rPr>
          <w:rFonts w:ascii="標楷體" w:eastAsia="標楷體" w:hAnsi="標楷體" w:hint="eastAsia"/>
          <w:sz w:val="28"/>
          <w:szCs w:val="28"/>
        </w:rPr>
        <w:t>於</w:t>
      </w:r>
      <w:proofErr w:type="gramStart"/>
      <w:r w:rsidRPr="00750F50">
        <w:rPr>
          <w:rFonts w:ascii="標楷體" w:eastAsia="標楷體" w:hAnsi="標楷體" w:hint="eastAsia"/>
          <w:sz w:val="28"/>
          <w:szCs w:val="28"/>
        </w:rPr>
        <w:t>招標時</w:t>
      </w:r>
      <w:r w:rsidR="0042508F" w:rsidRPr="00750F50">
        <w:rPr>
          <w:rFonts w:ascii="標楷體" w:eastAsia="標楷體" w:hAnsi="標楷體" w:hint="eastAsia"/>
          <w:sz w:val="28"/>
          <w:szCs w:val="28"/>
        </w:rPr>
        <w:t>勾選</w:t>
      </w:r>
      <w:proofErr w:type="gramEnd"/>
      <w:r w:rsidRPr="00750F50">
        <w:rPr>
          <w:rFonts w:ascii="標楷體" w:eastAsia="標楷體" w:hAnsi="標楷體" w:hint="eastAsia"/>
          <w:sz w:val="28"/>
          <w:szCs w:val="28"/>
        </w:rPr>
        <w:t>)：</w:t>
      </w:r>
    </w:p>
    <w:p w14:paraId="6FEAD3F1" w14:textId="278A9D75" w:rsidR="002C190D" w:rsidRPr="00750F50" w:rsidRDefault="001042D1" w:rsidP="00E30120">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color w:val="FF0000"/>
          <w:sz w:val="28"/>
        </w:rPr>
        <w:sym w:font="Wingdings 2" w:char="F052"/>
      </w:r>
      <w:proofErr w:type="gramStart"/>
      <w:r w:rsidR="002C190D" w:rsidRPr="00750F50">
        <w:rPr>
          <w:rFonts w:ascii="標楷體" w:eastAsia="標楷體" w:hAnsi="標楷體" w:hint="eastAsia"/>
          <w:sz w:val="28"/>
          <w:szCs w:val="28"/>
        </w:rPr>
        <w:t>總包價</w:t>
      </w:r>
      <w:proofErr w:type="gramEnd"/>
      <w:r w:rsidR="002C190D" w:rsidRPr="00750F50">
        <w:rPr>
          <w:rFonts w:ascii="標楷體" w:eastAsia="標楷體" w:hAnsi="標楷體" w:hint="eastAsia"/>
          <w:sz w:val="28"/>
          <w:szCs w:val="28"/>
        </w:rPr>
        <w:t>法。</w:t>
      </w:r>
      <w:r w:rsidR="00720658" w:rsidRPr="00750F50">
        <w:rPr>
          <w:rFonts w:ascii="標楷體" w:eastAsia="標楷體" w:hAnsi="標楷體" w:hint="eastAsia"/>
          <w:sz w:val="28"/>
          <w:szCs w:val="28"/>
        </w:rPr>
        <w:t>契約價金：</w:t>
      </w:r>
      <w:r w:rsidR="00DA61DE" w:rsidRPr="00750F50">
        <w:rPr>
          <w:rFonts w:ascii="標楷體" w:eastAsia="標楷體" w:hAnsi="標楷體" w:hint="eastAsia"/>
          <w:sz w:val="28"/>
          <w:szCs w:val="28"/>
          <w:u w:val="single"/>
        </w:rPr>
        <w:t xml:space="preserve"> </w:t>
      </w:r>
      <w:r w:rsidR="009A289C" w:rsidRPr="00750F50">
        <w:rPr>
          <w:rFonts w:ascii="標楷體" w:eastAsia="標楷體" w:hAnsi="標楷體" w:hint="eastAsia"/>
          <w:sz w:val="28"/>
          <w:szCs w:val="28"/>
          <w:highlight w:val="yellow"/>
          <w:u w:val="single"/>
        </w:rPr>
        <w:t>新台幣柒拾</w:t>
      </w:r>
      <w:r w:rsidR="00DA61DE" w:rsidRPr="00750F50">
        <w:rPr>
          <w:rFonts w:ascii="標楷體" w:eastAsia="標楷體" w:hAnsi="標楷體" w:hint="eastAsia"/>
          <w:sz w:val="28"/>
          <w:szCs w:val="28"/>
          <w:highlight w:val="yellow"/>
          <w:u w:val="single"/>
        </w:rPr>
        <w:t>萬</w:t>
      </w:r>
      <w:r w:rsidR="00DA61DE" w:rsidRPr="00750F50">
        <w:rPr>
          <w:rFonts w:ascii="標楷體" w:eastAsia="標楷體" w:hAnsi="標楷體" w:hint="eastAsia"/>
          <w:sz w:val="28"/>
          <w:szCs w:val="28"/>
          <w:u w:val="single"/>
        </w:rPr>
        <w:t xml:space="preserve"> </w:t>
      </w:r>
      <w:r w:rsidR="00720658" w:rsidRPr="00750F50">
        <w:rPr>
          <w:rFonts w:ascii="標楷體" w:eastAsia="標楷體" w:hAnsi="標楷體" w:hint="eastAsia"/>
          <w:sz w:val="28"/>
          <w:szCs w:val="28"/>
        </w:rPr>
        <w:t>元(由機關填寫)。</w:t>
      </w:r>
    </w:p>
    <w:p w14:paraId="1ED1ADD4" w14:textId="77777777" w:rsidR="002C190D" w:rsidRPr="00750F50" w:rsidRDefault="002C190D">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sz w:val="28"/>
          <w:szCs w:val="28"/>
        </w:rPr>
        <w:t>□單價計算法。</w:t>
      </w:r>
    </w:p>
    <w:p w14:paraId="6D06596E" w14:textId="77777777" w:rsidR="002C190D" w:rsidRPr="00750F50" w:rsidRDefault="002C190D">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sz w:val="28"/>
          <w:szCs w:val="28"/>
        </w:rPr>
        <w:t>□服務成本加公費法。</w:t>
      </w:r>
    </w:p>
    <w:p w14:paraId="27A1D2BD" w14:textId="77777777" w:rsidR="002C190D" w:rsidRPr="00750F50" w:rsidRDefault="002C190D">
      <w:pPr>
        <w:spacing w:line="400" w:lineRule="exact"/>
        <w:ind w:left="1135" w:right="57" w:hanging="284"/>
        <w:jc w:val="both"/>
        <w:textDirection w:val="lrTbV"/>
        <w:rPr>
          <w:rFonts w:ascii="標楷體" w:eastAsia="標楷體" w:hAnsi="標楷體"/>
          <w:sz w:val="28"/>
          <w:szCs w:val="28"/>
        </w:rPr>
      </w:pPr>
      <w:r w:rsidRPr="00750F50">
        <w:rPr>
          <w:rFonts w:ascii="標楷體" w:eastAsia="標楷體" w:hAnsi="標楷體" w:hint="eastAsia"/>
          <w:sz w:val="28"/>
          <w:szCs w:val="28"/>
        </w:rPr>
        <w:t>1.服務成本加公費法之服務費用</w:t>
      </w:r>
      <w:r w:rsidRPr="00750F50">
        <w:rPr>
          <w:rFonts w:ascii="標楷體" w:eastAsia="標楷體" w:hAnsi="標楷體" w:hint="eastAsia"/>
          <w:sz w:val="28"/>
          <w:szCs w:val="28"/>
          <w:u w:val="single"/>
        </w:rPr>
        <w:t xml:space="preserve">        </w:t>
      </w:r>
      <w:r w:rsidRPr="00750F50">
        <w:rPr>
          <w:rFonts w:ascii="標楷體" w:eastAsia="標楷體" w:hAnsi="標楷體" w:hint="eastAsia"/>
          <w:sz w:val="28"/>
          <w:szCs w:val="28"/>
        </w:rPr>
        <w:t>元(由機關於決標後填寫)，包括直接費用(直接薪資、管理費用及其他直接費用，其項目由機關於招標時載明)、</w:t>
      </w:r>
      <w:r w:rsidRPr="00750F50">
        <w:rPr>
          <w:rFonts w:ascii="標楷體" w:eastAsia="標楷體" w:hAnsi="標楷體" w:hint="eastAsia"/>
          <w:sz w:val="28"/>
          <w:rPrChange w:id="5" w:author="企劃處三科-曾安慈(att)" w:date="2025-12-12T16:00:00Z">
            <w:rPr>
              <w:rFonts w:ascii="標楷體" w:hint="eastAsia"/>
              <w:color w:val="000000"/>
              <w:sz w:val="28"/>
            </w:rPr>
          </w:rPrChange>
        </w:rPr>
        <w:t>公費及</w:t>
      </w:r>
      <w:r w:rsidRPr="00750F50">
        <w:rPr>
          <w:rFonts w:ascii="標楷體" w:eastAsia="標楷體" w:hAnsi="標楷體" w:hint="eastAsia"/>
          <w:sz w:val="28"/>
          <w:szCs w:val="28"/>
        </w:rPr>
        <w:t>營業稅。</w:t>
      </w:r>
    </w:p>
    <w:p w14:paraId="061E6738" w14:textId="77777777" w:rsidR="002C190D" w:rsidRPr="00750F50" w:rsidRDefault="002C190D">
      <w:pPr>
        <w:spacing w:line="400" w:lineRule="exact"/>
        <w:ind w:left="1135" w:right="57" w:hanging="284"/>
        <w:jc w:val="both"/>
        <w:textDirection w:val="lrTbV"/>
        <w:rPr>
          <w:rFonts w:ascii="標楷體" w:eastAsia="標楷體" w:hAnsi="標楷體"/>
          <w:sz w:val="28"/>
          <w:szCs w:val="28"/>
        </w:rPr>
      </w:pPr>
      <w:r w:rsidRPr="00750F50">
        <w:rPr>
          <w:rFonts w:ascii="標楷體" w:eastAsia="標楷體" w:hAnsi="標楷體" w:hint="eastAsia"/>
          <w:sz w:val="28"/>
          <w:szCs w:val="28"/>
        </w:rPr>
        <w:t>2.</w:t>
      </w:r>
      <w:r w:rsidRPr="00750F50">
        <w:rPr>
          <w:rFonts w:ascii="標楷體" w:eastAsia="標楷體" w:hAnsi="標楷體" w:hint="eastAsia"/>
          <w:sz w:val="28"/>
          <w:rPrChange w:id="6" w:author="企劃處三科-曾安慈(att)" w:date="2025-12-12T16:00:00Z">
            <w:rPr>
              <w:rFonts w:ascii="標楷體" w:hint="eastAsia"/>
              <w:color w:val="000000"/>
              <w:sz w:val="28"/>
            </w:rPr>
          </w:rPrChange>
        </w:rPr>
        <w:t>公費，為定額</w:t>
      </w:r>
      <w:r w:rsidRPr="00750F50">
        <w:rPr>
          <w:rFonts w:ascii="標楷體" w:eastAsia="標楷體" w:hAnsi="標楷體" w:hint="eastAsia"/>
          <w:sz w:val="28"/>
          <w:szCs w:val="28"/>
          <w:u w:val="single"/>
        </w:rPr>
        <w:t xml:space="preserve">     　   </w:t>
      </w:r>
      <w:r w:rsidRPr="00750F50">
        <w:rPr>
          <w:rFonts w:ascii="標楷體" w:eastAsia="標楷體" w:hAnsi="標楷體" w:hint="eastAsia"/>
          <w:sz w:val="28"/>
          <w:szCs w:val="28"/>
        </w:rPr>
        <w:t>元(由機關於決標後填寫)</w:t>
      </w:r>
      <w:r w:rsidRPr="00750F50">
        <w:rPr>
          <w:rFonts w:ascii="標楷體" w:eastAsia="標楷體" w:hAnsi="標楷體" w:hint="eastAsia"/>
          <w:sz w:val="28"/>
          <w:rPrChange w:id="7" w:author="企劃處三科-曾安慈(att)" w:date="2025-12-12T16:00:00Z">
            <w:rPr>
              <w:rFonts w:ascii="標楷體" w:hint="eastAsia"/>
              <w:color w:val="000000"/>
              <w:sz w:val="28"/>
            </w:rPr>
          </w:rPrChange>
        </w:rPr>
        <w:t>，不得按直接薪資及管理費之金額依一定比率增加，且全部公費不得超過直接薪資</w:t>
      </w:r>
      <w:r w:rsidR="00D55130" w:rsidRPr="00750F50">
        <w:rPr>
          <w:rFonts w:ascii="標楷體" w:eastAsia="標楷體" w:hAnsi="標楷體" w:hint="eastAsia"/>
          <w:sz w:val="28"/>
          <w:rPrChange w:id="8" w:author="企劃處三科-曾安慈(att)" w:date="2025-12-12T16:00:00Z">
            <w:rPr>
              <w:rFonts w:ascii="標楷體" w:hint="eastAsia"/>
              <w:color w:val="000000"/>
              <w:sz w:val="28"/>
            </w:rPr>
          </w:rPrChange>
        </w:rPr>
        <w:t>扣除非經常性給與之獎金後與</w:t>
      </w:r>
      <w:r w:rsidRPr="00750F50">
        <w:rPr>
          <w:rFonts w:ascii="標楷體" w:eastAsia="標楷體" w:hAnsi="標楷體" w:hint="eastAsia"/>
          <w:sz w:val="28"/>
          <w:rPrChange w:id="9" w:author="企劃處三科-曾安慈(att)" w:date="2025-12-12T16:00:00Z">
            <w:rPr>
              <w:rFonts w:ascii="標楷體" w:hint="eastAsia"/>
              <w:color w:val="000000"/>
              <w:sz w:val="28"/>
            </w:rPr>
          </w:rPrChange>
        </w:rPr>
        <w:t>管理費用合計金額之</w:t>
      </w:r>
      <w:r w:rsidR="00D55130" w:rsidRPr="00750F50">
        <w:rPr>
          <w:rFonts w:ascii="標楷體" w:eastAsia="標楷體" w:hAnsi="標楷體"/>
          <w:sz w:val="28"/>
          <w:rPrChange w:id="10" w:author="企劃處三科-曾安慈(att)" w:date="2025-12-12T16:00:00Z">
            <w:rPr>
              <w:rFonts w:ascii="標楷體"/>
              <w:color w:val="000000"/>
              <w:sz w:val="28"/>
            </w:rPr>
          </w:rPrChange>
        </w:rPr>
        <w:t>25</w:t>
      </w:r>
      <w:r w:rsidRPr="00750F50">
        <w:rPr>
          <w:rFonts w:ascii="標楷體" w:eastAsia="標楷體" w:hAnsi="標楷體"/>
          <w:sz w:val="28"/>
          <w:rPrChange w:id="11" w:author="企劃處三科-曾安慈(att)" w:date="2025-12-12T16:00:00Z">
            <w:rPr>
              <w:rFonts w:ascii="標楷體"/>
              <w:color w:val="000000"/>
              <w:sz w:val="28"/>
            </w:rPr>
          </w:rPrChange>
        </w:rPr>
        <w:t>%</w:t>
      </w:r>
      <w:r w:rsidRPr="00750F50">
        <w:rPr>
          <w:rFonts w:ascii="標楷體" w:eastAsia="標楷體" w:hAnsi="標楷體" w:hint="eastAsia"/>
          <w:sz w:val="28"/>
          <w:szCs w:val="28"/>
        </w:rPr>
        <w:t>。</w:t>
      </w:r>
    </w:p>
    <w:p w14:paraId="576A788E" w14:textId="77777777" w:rsidR="002C190D" w:rsidRPr="00750F50" w:rsidRDefault="002C190D">
      <w:pPr>
        <w:pStyle w:val="ae"/>
        <w:wordWrap/>
        <w:spacing w:line="400" w:lineRule="exact"/>
        <w:ind w:left="1135" w:right="57" w:hanging="284"/>
        <w:jc w:val="both"/>
        <w:rPr>
          <w:rFonts w:ascii="標楷體" w:eastAsia="標楷體" w:hAnsi="標楷體"/>
          <w:szCs w:val="28"/>
        </w:rPr>
      </w:pPr>
      <w:r w:rsidRPr="00750F50">
        <w:rPr>
          <w:rFonts w:ascii="標楷體" w:eastAsia="標楷體" w:hAnsi="標楷體" w:hint="eastAsia"/>
          <w:szCs w:val="28"/>
        </w:rPr>
        <w:t>3.廠商應記錄各項費用並提出憑證，機關並得至廠商處所辦理查核。</w:t>
      </w:r>
    </w:p>
    <w:p w14:paraId="2A9FB5AE" w14:textId="77777777" w:rsidR="002C190D" w:rsidRPr="00750F50" w:rsidRDefault="002C190D">
      <w:pPr>
        <w:spacing w:line="400" w:lineRule="exact"/>
        <w:ind w:left="1135" w:right="57" w:hanging="284"/>
        <w:jc w:val="both"/>
        <w:rPr>
          <w:rFonts w:ascii="標楷體" w:eastAsia="標楷體" w:hAnsi="標楷體"/>
          <w:sz w:val="28"/>
          <w:szCs w:val="28"/>
        </w:rPr>
      </w:pPr>
      <w:r w:rsidRPr="00750F50">
        <w:rPr>
          <w:rFonts w:ascii="標楷體" w:eastAsia="標楷體" w:hAnsi="標楷體" w:hint="eastAsia"/>
          <w:sz w:val="28"/>
          <w:szCs w:val="28"/>
        </w:rPr>
        <w:t>4.實際履約費用達</w:t>
      </w:r>
      <w:r w:rsidRPr="00750F50">
        <w:rPr>
          <w:rFonts w:ascii="標楷體" w:eastAsia="標楷體" w:hAnsi="標楷體" w:hint="eastAsia"/>
          <w:sz w:val="28"/>
          <w:szCs w:val="28"/>
          <w:u w:val="single"/>
        </w:rPr>
        <w:t xml:space="preserve">    　   </w:t>
      </w:r>
      <w:r w:rsidRPr="00750F50">
        <w:rPr>
          <w:rFonts w:ascii="標楷體" w:eastAsia="標楷體" w:hAnsi="標楷體" w:hint="eastAsia"/>
          <w:sz w:val="28"/>
          <w:szCs w:val="28"/>
        </w:rPr>
        <w:t>元(上限，由機關於決標後填寫)時，非經</w:t>
      </w:r>
      <w:r w:rsidRPr="00750F50">
        <w:rPr>
          <w:rFonts w:ascii="標楷體" w:eastAsia="標楷體" w:hAnsi="標楷體" w:hint="eastAsia"/>
          <w:sz w:val="28"/>
          <w:szCs w:val="28"/>
        </w:rPr>
        <w:lastRenderedPageBreak/>
        <w:t>機關同意，廠商不得繼續履約。</w:t>
      </w:r>
    </w:p>
    <w:p w14:paraId="4C09A2BC" w14:textId="77777777" w:rsidR="002C190D" w:rsidRPr="00750F50" w:rsidRDefault="002C190D">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sz w:val="28"/>
          <w:szCs w:val="28"/>
        </w:rPr>
        <w:t>□</w:t>
      </w:r>
      <w:r w:rsidRPr="00750F50">
        <w:rPr>
          <w:rFonts w:ascii="標楷體" w:eastAsia="標楷體" w:hAnsi="標楷體" w:hint="eastAsia"/>
          <w:sz w:val="28"/>
          <w:rPrChange w:id="12" w:author="企劃處三科-曾安慈(att)" w:date="2025-12-12T16:00:00Z">
            <w:rPr>
              <w:rFonts w:ascii="標楷體" w:hint="eastAsia"/>
              <w:color w:val="000000"/>
              <w:sz w:val="28"/>
            </w:rPr>
          </w:rPrChange>
        </w:rPr>
        <w:t>按月計酬法</w:t>
      </w:r>
      <w:r w:rsidRPr="00750F50">
        <w:rPr>
          <w:rFonts w:ascii="標楷體" w:eastAsia="標楷體" w:hAnsi="標楷體" w:hint="eastAsia"/>
          <w:sz w:val="28"/>
          <w:szCs w:val="28"/>
        </w:rPr>
        <w:t>。</w:t>
      </w:r>
      <w:r w:rsidRPr="00750F50">
        <w:rPr>
          <w:rFonts w:ascii="標楷體" w:eastAsia="標楷體" w:hAnsi="標楷體" w:hint="eastAsia"/>
          <w:sz w:val="28"/>
          <w:rPrChange w:id="13" w:author="企劃處三科-曾安慈(att)" w:date="2025-12-12T16:00:00Z">
            <w:rPr>
              <w:rFonts w:ascii="標楷體" w:hint="eastAsia"/>
              <w:color w:val="000000"/>
              <w:sz w:val="28"/>
            </w:rPr>
          </w:rPrChange>
        </w:rPr>
        <w:t>每月薪資按契約所載工作人員月薪計算。</w:t>
      </w:r>
      <w:r w:rsidRPr="00750F50">
        <w:rPr>
          <w:rFonts w:ascii="標楷體" w:eastAsia="標楷體" w:hAnsi="標楷體" w:hint="eastAsia"/>
          <w:sz w:val="28"/>
          <w:szCs w:val="28"/>
        </w:rPr>
        <w:t>實際履約費用達</w:t>
      </w:r>
    </w:p>
    <w:p w14:paraId="28B4EDED" w14:textId="77777777" w:rsidR="002C190D" w:rsidRPr="00750F50" w:rsidRDefault="002C190D">
      <w:pPr>
        <w:spacing w:line="400" w:lineRule="exact"/>
        <w:ind w:left="851"/>
        <w:jc w:val="both"/>
        <w:textDirection w:val="lrTbV"/>
        <w:rPr>
          <w:rFonts w:ascii="標楷體" w:eastAsia="標楷體" w:hAnsi="標楷體"/>
          <w:sz w:val="28"/>
          <w:szCs w:val="28"/>
        </w:rPr>
      </w:pPr>
      <w:r w:rsidRPr="00750F50">
        <w:rPr>
          <w:rFonts w:ascii="標楷體" w:eastAsia="標楷體" w:hAnsi="標楷體" w:hint="eastAsia"/>
          <w:sz w:val="28"/>
          <w:szCs w:val="28"/>
          <w:u w:val="single"/>
        </w:rPr>
        <w:t xml:space="preserve">    　    </w:t>
      </w:r>
      <w:r w:rsidRPr="00750F50">
        <w:rPr>
          <w:rFonts w:ascii="標楷體" w:eastAsia="標楷體" w:hAnsi="標楷體" w:hint="eastAsia"/>
          <w:sz w:val="28"/>
          <w:szCs w:val="28"/>
        </w:rPr>
        <w:t>元(上限，由機關於決標後填寫)時，非經機關同意，廠商不得繼續履約。</w:t>
      </w:r>
    </w:p>
    <w:p w14:paraId="40185897" w14:textId="77777777" w:rsidR="002C190D" w:rsidRPr="00750F50" w:rsidRDefault="002C190D">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sz w:val="28"/>
          <w:szCs w:val="28"/>
        </w:rPr>
        <w:t>□</w:t>
      </w:r>
      <w:r w:rsidRPr="00750F50">
        <w:rPr>
          <w:rFonts w:ascii="標楷體" w:eastAsia="標楷體" w:hAnsi="標楷體" w:hint="eastAsia"/>
          <w:sz w:val="28"/>
          <w:rPrChange w:id="14" w:author="企劃處三科-曾安慈(att)" w:date="2025-12-12T16:00:00Z">
            <w:rPr>
              <w:rFonts w:ascii="標楷體" w:hint="eastAsia"/>
              <w:color w:val="000000"/>
              <w:sz w:val="28"/>
            </w:rPr>
          </w:rPrChange>
        </w:rPr>
        <w:t>按日計酬法</w:t>
      </w:r>
      <w:r w:rsidRPr="00750F50">
        <w:rPr>
          <w:rFonts w:ascii="標楷體" w:eastAsia="標楷體" w:hAnsi="標楷體" w:hint="eastAsia"/>
          <w:sz w:val="28"/>
          <w:szCs w:val="28"/>
        </w:rPr>
        <w:t>。</w:t>
      </w:r>
      <w:r w:rsidRPr="00750F50">
        <w:rPr>
          <w:rFonts w:ascii="標楷體" w:eastAsia="標楷體" w:hAnsi="標楷體" w:hint="eastAsia"/>
          <w:sz w:val="28"/>
          <w:rPrChange w:id="15" w:author="企劃處三科-曾安慈(att)" w:date="2025-12-12T16:00:00Z">
            <w:rPr>
              <w:rFonts w:ascii="標楷體" w:hint="eastAsia"/>
              <w:color w:val="000000"/>
              <w:sz w:val="28"/>
            </w:rPr>
          </w:rPrChange>
        </w:rPr>
        <w:t>每日薪資按契約所載工作人員日薪計算。</w:t>
      </w:r>
      <w:r w:rsidRPr="00750F50">
        <w:rPr>
          <w:rFonts w:ascii="標楷體" w:eastAsia="標楷體" w:hAnsi="標楷體" w:hint="eastAsia"/>
          <w:sz w:val="28"/>
          <w:szCs w:val="28"/>
        </w:rPr>
        <w:t>實際履約費用達</w:t>
      </w:r>
    </w:p>
    <w:p w14:paraId="010B7B3E" w14:textId="77777777" w:rsidR="002C190D" w:rsidRPr="00750F50" w:rsidRDefault="002C190D">
      <w:pPr>
        <w:spacing w:line="400" w:lineRule="exact"/>
        <w:ind w:left="851"/>
        <w:jc w:val="both"/>
        <w:textDirection w:val="lrTbV"/>
        <w:rPr>
          <w:rFonts w:ascii="標楷體" w:eastAsia="標楷體" w:hAnsi="標楷體"/>
          <w:sz w:val="28"/>
          <w:szCs w:val="28"/>
        </w:rPr>
      </w:pPr>
      <w:r w:rsidRPr="00750F50">
        <w:rPr>
          <w:rFonts w:ascii="標楷體" w:eastAsia="標楷體" w:hAnsi="標楷體" w:hint="eastAsia"/>
          <w:sz w:val="28"/>
          <w:szCs w:val="28"/>
          <w:u w:val="single"/>
        </w:rPr>
        <w:t xml:space="preserve">    　    </w:t>
      </w:r>
      <w:r w:rsidRPr="00750F50">
        <w:rPr>
          <w:rFonts w:ascii="標楷體" w:eastAsia="標楷體" w:hAnsi="標楷體" w:hint="eastAsia"/>
          <w:sz w:val="28"/>
          <w:szCs w:val="28"/>
        </w:rPr>
        <w:t>元(上限，由機關於決標後填寫)時，非經機關同意，廠商不得繼續履約。</w:t>
      </w:r>
    </w:p>
    <w:p w14:paraId="30839998" w14:textId="77777777" w:rsidR="002C190D" w:rsidRPr="00750F50" w:rsidRDefault="002C190D">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sz w:val="28"/>
          <w:szCs w:val="28"/>
        </w:rPr>
        <w:t>□</w:t>
      </w:r>
      <w:r w:rsidRPr="00750F50">
        <w:rPr>
          <w:rFonts w:ascii="標楷體" w:eastAsia="標楷體" w:hAnsi="標楷體" w:hint="eastAsia"/>
          <w:sz w:val="28"/>
          <w:rPrChange w:id="16" w:author="企劃處三科-曾安慈(att)" w:date="2025-12-12T16:00:00Z">
            <w:rPr>
              <w:rFonts w:ascii="標楷體" w:hint="eastAsia"/>
              <w:color w:val="000000"/>
              <w:sz w:val="28"/>
            </w:rPr>
          </w:rPrChange>
        </w:rPr>
        <w:t>按時計酬法</w:t>
      </w:r>
      <w:r w:rsidRPr="00750F50">
        <w:rPr>
          <w:rFonts w:ascii="標楷體" w:eastAsia="標楷體" w:hAnsi="標楷體" w:hint="eastAsia"/>
          <w:sz w:val="28"/>
          <w:szCs w:val="28"/>
        </w:rPr>
        <w:t>。</w:t>
      </w:r>
      <w:r w:rsidRPr="00750F50">
        <w:rPr>
          <w:rFonts w:ascii="標楷體" w:eastAsia="標楷體" w:hAnsi="標楷體" w:hint="eastAsia"/>
          <w:sz w:val="28"/>
          <w:rPrChange w:id="17" w:author="企劃處三科-曾安慈(att)" w:date="2025-12-12T16:00:00Z">
            <w:rPr>
              <w:rFonts w:ascii="標楷體" w:hint="eastAsia"/>
              <w:color w:val="000000"/>
              <w:sz w:val="28"/>
            </w:rPr>
          </w:rPrChange>
        </w:rPr>
        <w:t>每時薪資按契約所載工作人員時薪計算。</w:t>
      </w:r>
      <w:r w:rsidRPr="00750F50">
        <w:rPr>
          <w:rFonts w:ascii="標楷體" w:eastAsia="標楷體" w:hAnsi="標楷體" w:hint="eastAsia"/>
          <w:sz w:val="28"/>
          <w:szCs w:val="28"/>
        </w:rPr>
        <w:t>實際履約費用達</w:t>
      </w:r>
    </w:p>
    <w:p w14:paraId="43A82C2B" w14:textId="77777777" w:rsidR="002C190D" w:rsidRPr="00750F50" w:rsidRDefault="002C190D" w:rsidP="008A728D">
      <w:pPr>
        <w:spacing w:line="400" w:lineRule="exact"/>
        <w:ind w:left="851"/>
        <w:jc w:val="both"/>
        <w:textDirection w:val="lrTbV"/>
        <w:rPr>
          <w:rFonts w:ascii="標楷體" w:eastAsia="標楷體" w:hAnsi="標楷體"/>
          <w:sz w:val="28"/>
          <w:szCs w:val="28"/>
        </w:rPr>
      </w:pPr>
      <w:r w:rsidRPr="00750F50">
        <w:rPr>
          <w:rFonts w:ascii="標楷體" w:eastAsia="標楷體" w:hAnsi="標楷體" w:hint="eastAsia"/>
          <w:sz w:val="28"/>
          <w:szCs w:val="28"/>
          <w:u w:val="single"/>
        </w:rPr>
        <w:t xml:space="preserve">     　   </w:t>
      </w:r>
      <w:r w:rsidRPr="00750F50">
        <w:rPr>
          <w:rFonts w:ascii="標楷體" w:eastAsia="標楷體" w:hAnsi="標楷體" w:hint="eastAsia"/>
          <w:sz w:val="28"/>
          <w:szCs w:val="28"/>
        </w:rPr>
        <w:t>元(上限，由機關於決標後填寫)時，非經機關同意，廠商不得繼續履約。</w:t>
      </w:r>
    </w:p>
    <w:p w14:paraId="25B34BB2" w14:textId="77777777" w:rsidR="00535F73" w:rsidRPr="00750F50" w:rsidRDefault="00535F73" w:rsidP="00535F73">
      <w:pPr>
        <w:spacing w:line="400" w:lineRule="exact"/>
        <w:ind w:left="851" w:hanging="284"/>
        <w:jc w:val="both"/>
        <w:textDirection w:val="lrTbV"/>
        <w:rPr>
          <w:rFonts w:ascii="標楷體" w:eastAsia="標楷體" w:hAnsi="標楷體"/>
          <w:sz w:val="28"/>
          <w:szCs w:val="28"/>
        </w:rPr>
      </w:pPr>
      <w:r w:rsidRPr="00750F50">
        <w:rPr>
          <w:rFonts w:ascii="標楷體" w:eastAsia="標楷體" w:hAnsi="標楷體" w:hint="eastAsia"/>
          <w:sz w:val="28"/>
          <w:szCs w:val="28"/>
        </w:rPr>
        <w:t>□</w:t>
      </w:r>
      <w:r w:rsidR="003B4130" w:rsidRPr="00750F50">
        <w:rPr>
          <w:rFonts w:ascii="標楷體" w:eastAsia="標楷體" w:hAnsi="標楷體" w:hint="eastAsia"/>
          <w:sz w:val="28"/>
          <w:rPrChange w:id="18" w:author="企劃處三科-曾安慈(att)" w:date="2025-12-12T16:00:00Z">
            <w:rPr>
              <w:rFonts w:ascii="標楷體" w:hint="eastAsia"/>
              <w:color w:val="000000"/>
              <w:sz w:val="28"/>
            </w:rPr>
          </w:rPrChange>
        </w:rPr>
        <w:t>年終獎金</w:t>
      </w:r>
      <w:r w:rsidR="003B4130" w:rsidRPr="00750F50">
        <w:rPr>
          <w:rFonts w:ascii="標楷體" w:eastAsia="標楷體" w:hAnsi="標楷體" w:hint="eastAsia"/>
          <w:sz w:val="28"/>
          <w:szCs w:val="28"/>
        </w:rPr>
        <w:t>。廠商應給付派駐勞工年終獎金及廠商應負擔之補充保費，該費用由機關另支給廠商，但已明列年終獎金及補充保費項目且含於契約價金者，不在此限。年終獎金應如實核付予派駐勞工，年終獎金為__</w:t>
      </w:r>
      <w:proofErr w:type="gramStart"/>
      <w:r w:rsidR="003B4130" w:rsidRPr="00750F50">
        <w:rPr>
          <w:rFonts w:ascii="標楷體" w:eastAsia="標楷體" w:hAnsi="標楷體" w:hint="eastAsia"/>
          <w:sz w:val="28"/>
          <w:szCs w:val="28"/>
        </w:rPr>
        <w:t>個</w:t>
      </w:r>
      <w:proofErr w:type="gramEnd"/>
      <w:r w:rsidR="003B4130" w:rsidRPr="00750F50">
        <w:rPr>
          <w:rFonts w:ascii="標楷體" w:eastAsia="標楷體" w:hAnsi="標楷體" w:hint="eastAsia"/>
          <w:sz w:val="28"/>
          <w:szCs w:val="28"/>
        </w:rPr>
        <w:t>月薪資（由機關於招標時載明），未滿1年</w:t>
      </w:r>
      <w:proofErr w:type="gramStart"/>
      <w:r w:rsidR="003B4130" w:rsidRPr="00750F50">
        <w:rPr>
          <w:rFonts w:ascii="標楷體" w:eastAsia="標楷體" w:hAnsi="標楷體" w:hint="eastAsia"/>
          <w:sz w:val="28"/>
          <w:szCs w:val="28"/>
        </w:rPr>
        <w:t>者依為機關</w:t>
      </w:r>
      <w:proofErr w:type="gramEnd"/>
      <w:r w:rsidR="003B4130" w:rsidRPr="00750F50">
        <w:rPr>
          <w:rFonts w:ascii="標楷體" w:eastAsia="標楷體" w:hAnsi="標楷體" w:hint="eastAsia"/>
          <w:sz w:val="28"/>
          <w:szCs w:val="28"/>
        </w:rPr>
        <w:t>服務月份比例發給，且須於__年__月__日</w:t>
      </w:r>
      <w:proofErr w:type="gramStart"/>
      <w:r w:rsidR="003B4130" w:rsidRPr="00750F50">
        <w:rPr>
          <w:rFonts w:ascii="標楷體" w:eastAsia="標楷體" w:hAnsi="標楷體" w:hint="eastAsia"/>
          <w:sz w:val="28"/>
          <w:szCs w:val="28"/>
        </w:rPr>
        <w:t>（</w:t>
      </w:r>
      <w:proofErr w:type="gramEnd"/>
      <w:r w:rsidR="003B4130" w:rsidRPr="00750F50">
        <w:rPr>
          <w:rFonts w:ascii="標楷體" w:eastAsia="標楷體" w:hAnsi="標楷體" w:hint="eastAsia"/>
          <w:sz w:val="28"/>
          <w:szCs w:val="28"/>
        </w:rPr>
        <w:t>由機關於招標時載明；未</w:t>
      </w:r>
      <w:proofErr w:type="gramStart"/>
      <w:r w:rsidR="003B4130" w:rsidRPr="00750F50">
        <w:rPr>
          <w:rFonts w:ascii="標楷體" w:eastAsia="標楷體" w:hAnsi="標楷體" w:hint="eastAsia"/>
          <w:sz w:val="28"/>
          <w:szCs w:val="28"/>
        </w:rPr>
        <w:t>載明者</w:t>
      </w:r>
      <w:proofErr w:type="gramEnd"/>
      <w:r w:rsidR="003B4130" w:rsidRPr="00750F50">
        <w:rPr>
          <w:rFonts w:ascii="標楷體" w:eastAsia="標楷體" w:hAnsi="標楷體" w:hint="eastAsia"/>
          <w:sz w:val="28"/>
          <w:szCs w:val="28"/>
        </w:rPr>
        <w:t>，為履約期限最後一日</w:t>
      </w:r>
      <w:proofErr w:type="gramStart"/>
      <w:r w:rsidR="003B4130" w:rsidRPr="00750F50">
        <w:rPr>
          <w:rFonts w:ascii="標楷體" w:eastAsia="標楷體" w:hAnsi="標楷體" w:hint="eastAsia"/>
          <w:sz w:val="28"/>
          <w:szCs w:val="28"/>
        </w:rPr>
        <w:t>）</w:t>
      </w:r>
      <w:proofErr w:type="gramEnd"/>
      <w:r w:rsidR="003B4130" w:rsidRPr="00750F50">
        <w:rPr>
          <w:rFonts w:ascii="標楷體" w:eastAsia="標楷體" w:hAnsi="標楷體" w:hint="eastAsia"/>
          <w:sz w:val="28"/>
          <w:szCs w:val="28"/>
        </w:rPr>
        <w:t>仍為機關服務者。</w:t>
      </w:r>
      <w:proofErr w:type="gramStart"/>
      <w:r w:rsidR="003B4130" w:rsidRPr="00750F50">
        <w:rPr>
          <w:rFonts w:ascii="標楷體" w:eastAsia="標楷體" w:hAnsi="標楷體" w:hint="eastAsia"/>
          <w:sz w:val="28"/>
          <w:szCs w:val="28"/>
        </w:rPr>
        <w:t>（</w:t>
      </w:r>
      <w:proofErr w:type="gramEnd"/>
      <w:r w:rsidR="003B4130" w:rsidRPr="00750F50">
        <w:rPr>
          <w:rFonts w:ascii="標楷體" w:eastAsia="標楷體" w:hAnsi="標楷體" w:hint="eastAsia"/>
          <w:sz w:val="28"/>
          <w:szCs w:val="28"/>
        </w:rPr>
        <w:t>例：機關契約載明年終獎金為1個月薪資，未滿1年</w:t>
      </w:r>
      <w:proofErr w:type="gramStart"/>
      <w:r w:rsidR="003B4130" w:rsidRPr="00750F50">
        <w:rPr>
          <w:rFonts w:ascii="標楷體" w:eastAsia="標楷體" w:hAnsi="標楷體" w:hint="eastAsia"/>
          <w:sz w:val="28"/>
          <w:szCs w:val="28"/>
        </w:rPr>
        <w:t>者依為機關</w:t>
      </w:r>
      <w:proofErr w:type="gramEnd"/>
      <w:r w:rsidR="003B4130" w:rsidRPr="00750F50">
        <w:rPr>
          <w:rFonts w:ascii="標楷體" w:eastAsia="標楷體" w:hAnsi="標楷體" w:hint="eastAsia"/>
          <w:sz w:val="28"/>
          <w:szCs w:val="28"/>
        </w:rPr>
        <w:t>服務月份比例發給，且須於10</w:t>
      </w:r>
      <w:bookmarkStart w:id="19" w:name="OLE_LINK1"/>
      <w:r w:rsidR="003B4130" w:rsidRPr="00750F50">
        <w:rPr>
          <w:rFonts w:ascii="標楷體" w:eastAsia="標楷體" w:hAnsi="標楷體" w:hint="eastAsia"/>
          <w:sz w:val="28"/>
          <w:szCs w:val="28"/>
        </w:rPr>
        <w:t>7</w:t>
      </w:r>
      <w:bookmarkEnd w:id="19"/>
      <w:r w:rsidR="003B4130" w:rsidRPr="00750F50">
        <w:rPr>
          <w:rFonts w:ascii="標楷體" w:eastAsia="標楷體" w:hAnsi="標楷體" w:hint="eastAsia"/>
          <w:sz w:val="28"/>
          <w:szCs w:val="28"/>
        </w:rPr>
        <w:t>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750F50"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第四條  契約價金之調整</w:t>
      </w:r>
    </w:p>
    <w:p w14:paraId="53F84F6A"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w:t>
      </w:r>
      <w:proofErr w:type="gramStart"/>
      <w:r w:rsidRPr="00750F50">
        <w:rPr>
          <w:rFonts w:ascii="標楷體" w:eastAsia="標楷體" w:hAnsi="標楷體" w:hint="eastAsia"/>
          <w:sz w:val="28"/>
        </w:rPr>
        <w:t>一</w:t>
      </w:r>
      <w:proofErr w:type="gramEnd"/>
      <w:r w:rsidRPr="00750F50">
        <w:rPr>
          <w:rFonts w:ascii="標楷體" w:eastAsia="標楷體" w:hAnsi="標楷體" w:hint="eastAsia"/>
          <w:sz w:val="28"/>
        </w:rPr>
        <w:t>)驗收結果與規定不符，而不妨礙安全及使用需求，亦無減少通常效用或契約預定效用，經機關檢討不必拆換、更換或拆換、更換確有困難，或不必補交者，得於必要時減價收受。</w:t>
      </w:r>
    </w:p>
    <w:p w14:paraId="780B8047" w14:textId="77777777" w:rsidR="002C190D" w:rsidRPr="00750F50" w:rsidRDefault="00FF64FC">
      <w:pPr>
        <w:numPr>
          <w:ilvl w:val="0"/>
          <w:numId w:val="8"/>
        </w:numPr>
        <w:spacing w:line="400" w:lineRule="exact"/>
        <w:jc w:val="both"/>
        <w:textDirection w:val="lrTbV"/>
        <w:rPr>
          <w:rFonts w:ascii="標楷體" w:eastAsia="標楷體" w:hAnsi="標楷體"/>
          <w:sz w:val="28"/>
        </w:rPr>
      </w:pPr>
      <w:proofErr w:type="gramStart"/>
      <w:r w:rsidRPr="00750F50">
        <w:rPr>
          <w:rFonts w:ascii="標楷體" w:eastAsia="標楷體" w:hAnsi="標楷體" w:hint="eastAsia"/>
          <w:sz w:val="28"/>
        </w:rPr>
        <w:t>採</w:t>
      </w:r>
      <w:proofErr w:type="gramEnd"/>
      <w:r w:rsidRPr="00750F50">
        <w:rPr>
          <w:rFonts w:ascii="標楷體" w:eastAsia="標楷體" w:hAnsi="標楷體" w:hint="eastAsia"/>
          <w:sz w:val="28"/>
        </w:rPr>
        <w:t>減價收受者，按不符項目標的之契約價金____% (由機關視需要於招標時載明)減價，並處以減價金額___%(由機關視需要於招標時載明)之違約金。減價及違約金之總額，以該項目之契約價金為限。</w:t>
      </w:r>
    </w:p>
    <w:p w14:paraId="6C451DC6"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(二)契約價金</w:t>
      </w:r>
      <w:proofErr w:type="gramStart"/>
      <w:r w:rsidRPr="00750F50">
        <w:rPr>
          <w:rFonts w:ascii="標楷體" w:eastAsia="標楷體" w:hAnsi="標楷體" w:hint="eastAsia"/>
          <w:sz w:val="28"/>
        </w:rPr>
        <w:t>採</w:t>
      </w:r>
      <w:proofErr w:type="gramEnd"/>
      <w:r w:rsidRPr="00750F50">
        <w:rPr>
          <w:rFonts w:ascii="標楷體" w:eastAsia="標楷體" w:hAnsi="標楷體" w:hint="eastAsia"/>
          <w:sz w:val="28"/>
        </w:rPr>
        <w:t>總價給付者，未列入標價清單之項目或數量，其已於契約載明應由廠商施作或供應或為廠商完成履約所必須者，仍應由廠商負責供應或施作，不得據以請求加價。</w:t>
      </w:r>
    </w:p>
    <w:p w14:paraId="32942A0B"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(三)契約價金，除另有規定外，含廠商及其人員依中華民國法令應繳納之稅捐、規費及強制性保險之保險費。</w:t>
      </w:r>
    </w:p>
    <w:p w14:paraId="791DBE3C"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(四)中華民國以外其他國家或地區之稅捐、規費或關稅，由廠商負擔。</w:t>
      </w:r>
    </w:p>
    <w:p w14:paraId="051806A0"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(五)廠商履約遇有下列政府行為之一，致履約費用增加或減少者，契約價金得予調整：</w:t>
      </w:r>
    </w:p>
    <w:p w14:paraId="05C2E14D" w14:textId="77777777" w:rsidR="002C190D" w:rsidRPr="00750F50" w:rsidRDefault="002C190D">
      <w:pPr>
        <w:spacing w:line="400" w:lineRule="exact"/>
        <w:ind w:left="1531" w:right="57" w:hanging="567"/>
        <w:jc w:val="both"/>
        <w:textDirection w:val="lrTbV"/>
        <w:rPr>
          <w:rFonts w:ascii="標楷體" w:eastAsia="標楷體" w:hAnsi="標楷體"/>
          <w:sz w:val="28"/>
        </w:rPr>
      </w:pPr>
      <w:r w:rsidRPr="00750F50">
        <w:rPr>
          <w:rFonts w:ascii="標楷體" w:eastAsia="標楷體" w:hAnsi="標楷體" w:hint="eastAsia"/>
          <w:sz w:val="28"/>
        </w:rPr>
        <w:t>1.政府法令之新增或變更。</w:t>
      </w:r>
    </w:p>
    <w:p w14:paraId="2049EACA" w14:textId="77777777" w:rsidR="002C190D" w:rsidRPr="00750F50" w:rsidRDefault="002C190D">
      <w:pPr>
        <w:spacing w:line="400" w:lineRule="exact"/>
        <w:ind w:left="1531" w:right="57" w:hanging="567"/>
        <w:jc w:val="both"/>
        <w:textDirection w:val="lrTbV"/>
        <w:rPr>
          <w:rFonts w:ascii="標楷體" w:eastAsia="標楷體" w:hAnsi="標楷體"/>
          <w:sz w:val="28"/>
        </w:rPr>
      </w:pPr>
      <w:r w:rsidRPr="00750F50">
        <w:rPr>
          <w:rFonts w:ascii="標楷體" w:eastAsia="標楷體" w:hAnsi="標楷體" w:hint="eastAsia"/>
          <w:sz w:val="28"/>
        </w:rPr>
        <w:t>2.稅捐或規費之新增或變更。</w:t>
      </w:r>
    </w:p>
    <w:p w14:paraId="4EC11A7A" w14:textId="77777777" w:rsidR="002C190D" w:rsidRPr="00750F50" w:rsidRDefault="002C190D">
      <w:pPr>
        <w:spacing w:line="400" w:lineRule="exact"/>
        <w:ind w:left="1531" w:right="57" w:hanging="567"/>
        <w:jc w:val="both"/>
        <w:textDirection w:val="lrTbV"/>
        <w:rPr>
          <w:rFonts w:ascii="標楷體" w:eastAsia="標楷體" w:hAnsi="標楷體"/>
          <w:sz w:val="28"/>
        </w:rPr>
      </w:pPr>
      <w:r w:rsidRPr="00750F50">
        <w:rPr>
          <w:rFonts w:ascii="標楷體" w:eastAsia="標楷體" w:hAnsi="標楷體" w:hint="eastAsia"/>
          <w:sz w:val="28"/>
        </w:rPr>
        <w:t>3.政府公告、公定或管制價格或費率之變更。</w:t>
      </w:r>
    </w:p>
    <w:p w14:paraId="6121A504" w14:textId="2CC9E961" w:rsidR="002C190D" w:rsidRPr="00750F50" w:rsidRDefault="002C190D">
      <w:pPr>
        <w:spacing w:line="400" w:lineRule="exact"/>
        <w:ind w:leftChars="100" w:left="807" w:right="57" w:hanging="567"/>
        <w:jc w:val="both"/>
        <w:textDirection w:val="lrTbV"/>
        <w:rPr>
          <w:rFonts w:ascii="標楷體" w:eastAsia="標楷體" w:hAnsi="標楷體"/>
          <w:sz w:val="28"/>
          <w:rPrChange w:id="20" w:author="企劃處三科-曾安慈(att)" w:date="2025-12-12T16:00:00Z">
            <w:rPr>
              <w:rFonts w:ascii="標楷體"/>
              <w:sz w:val="28"/>
              <w:u w:val="single"/>
            </w:rPr>
          </w:rPrChange>
        </w:rPr>
      </w:pPr>
      <w:r w:rsidRPr="00750F50">
        <w:rPr>
          <w:rFonts w:ascii="標楷體" w:eastAsia="標楷體" w:hAnsi="標楷體" w:hint="eastAsia"/>
          <w:sz w:val="28"/>
        </w:rPr>
        <w:t>(六)前款情形，屬中華民國政府所為，致履約成本增加者，其所增加之必要費用，由機關負擔；致履約成本減少者，其所減少之部分，得自契約價金中扣除。屬其他國家政府所為，致履約成本增加或減少者，契約價金不予調整。</w:t>
      </w:r>
    </w:p>
    <w:p w14:paraId="15E8C876" w14:textId="77777777" w:rsidR="00533AA5" w:rsidRPr="00750F50" w:rsidRDefault="00533AA5" w:rsidP="00533AA5">
      <w:pPr>
        <w:spacing w:line="400" w:lineRule="exact"/>
        <w:ind w:leftChars="100" w:left="807" w:right="57" w:hanging="567"/>
        <w:jc w:val="both"/>
        <w:textDirection w:val="lrTbV"/>
        <w:rPr>
          <w:ins w:id="21" w:author="企劃處三科-曾安慈(att)" w:date="2025-12-12T16:00:00Z"/>
          <w:rFonts w:ascii="標楷體" w:eastAsia="標楷體" w:hAnsi="標楷體"/>
          <w:sz w:val="28"/>
        </w:rPr>
      </w:pPr>
      <w:ins w:id="22" w:author="企劃處三科-曾安慈(att)" w:date="2025-12-12T16:00:00Z">
        <w:r w:rsidRPr="00750F50">
          <w:rPr>
            <w:rFonts w:ascii="標楷體" w:eastAsia="標楷體" w:hAnsi="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ins>
    </w:p>
    <w:p w14:paraId="590AFF16" w14:textId="77777777" w:rsidR="00533AA5" w:rsidRPr="00750F50" w:rsidRDefault="00533AA5">
      <w:pPr>
        <w:spacing w:line="400" w:lineRule="exact"/>
        <w:ind w:leftChars="100" w:left="807" w:right="57" w:hanging="567"/>
        <w:jc w:val="both"/>
        <w:textDirection w:val="lrTbV"/>
        <w:rPr>
          <w:ins w:id="23" w:author="企劃處三科-曾安慈(att)" w:date="2025-12-12T16:00:00Z"/>
          <w:rFonts w:ascii="標楷體" w:eastAsia="標楷體" w:hAnsi="標楷體"/>
          <w:sz w:val="28"/>
          <w:u w:val="single"/>
        </w:rPr>
      </w:pPr>
    </w:p>
    <w:p w14:paraId="62C47D77" w14:textId="77777777" w:rsidR="002C190D" w:rsidRPr="00750F50" w:rsidRDefault="002C190D">
      <w:pPr>
        <w:spacing w:line="400" w:lineRule="exact"/>
        <w:jc w:val="both"/>
        <w:rPr>
          <w:rFonts w:ascii="標楷體" w:eastAsia="標楷體" w:hAnsi="標楷體"/>
          <w:b/>
          <w:sz w:val="28"/>
        </w:rPr>
      </w:pPr>
    </w:p>
    <w:p w14:paraId="270E3777"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第五條  契約價金之給付條件</w:t>
      </w:r>
    </w:p>
    <w:p w14:paraId="6772A605" w14:textId="77777777" w:rsidR="002C190D" w:rsidRPr="00750F50" w:rsidRDefault="002C190D">
      <w:pPr>
        <w:spacing w:line="400" w:lineRule="exact"/>
        <w:ind w:left="568" w:hanging="284"/>
        <w:jc w:val="both"/>
        <w:textDirection w:val="lrTbV"/>
        <w:rPr>
          <w:rFonts w:ascii="標楷體" w:eastAsia="標楷體" w:hAnsi="標楷體"/>
          <w:sz w:val="28"/>
        </w:rPr>
      </w:pPr>
      <w:r w:rsidRPr="00750F50">
        <w:rPr>
          <w:rFonts w:ascii="標楷體" w:eastAsia="標楷體" w:hAnsi="標楷體" w:hint="eastAsia"/>
          <w:sz w:val="28"/>
        </w:rPr>
        <w:t>(</w:t>
      </w:r>
      <w:proofErr w:type="gramStart"/>
      <w:r w:rsidRPr="00750F50">
        <w:rPr>
          <w:rFonts w:ascii="標楷體" w:eastAsia="標楷體" w:hAnsi="標楷體" w:hint="eastAsia"/>
          <w:sz w:val="28"/>
        </w:rPr>
        <w:t>一</w:t>
      </w:r>
      <w:proofErr w:type="gramEnd"/>
      <w:r w:rsidRPr="00750F50">
        <w:rPr>
          <w:rFonts w:ascii="標楷體" w:eastAsia="標楷體" w:hAnsi="標楷體" w:hint="eastAsia"/>
          <w:sz w:val="28"/>
        </w:rPr>
        <w:t>)</w:t>
      </w:r>
      <w:r w:rsidR="004D3EF6" w:rsidRPr="00750F50">
        <w:rPr>
          <w:rFonts w:ascii="標楷體" w:eastAsia="標楷體" w:hAnsi="標楷體" w:hint="eastAsia"/>
          <w:sz w:val="28"/>
        </w:rPr>
        <w:t>除契約另有約定外，依下列條件辦理付款：</w:t>
      </w:r>
    </w:p>
    <w:p w14:paraId="34580D32"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1.預付款(</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w:t>
      </w:r>
    </w:p>
    <w:p w14:paraId="30FF08E9" w14:textId="77777777" w:rsidR="002C190D" w:rsidRPr="00750F50" w:rsidRDefault="002C190D">
      <w:pPr>
        <w:spacing w:line="400" w:lineRule="exact"/>
        <w:ind w:left="1588" w:hanging="454"/>
        <w:jc w:val="both"/>
        <w:textDirection w:val="lrTbV"/>
        <w:rPr>
          <w:rFonts w:ascii="標楷體" w:eastAsia="標楷體" w:hAnsi="標楷體"/>
          <w:sz w:val="28"/>
          <w:u w:val="single"/>
        </w:rPr>
      </w:pPr>
      <w:r w:rsidRPr="00750F50">
        <w:rPr>
          <w:rFonts w:ascii="標楷體" w:eastAsia="標楷體" w:hAnsi="標楷體" w:hint="eastAsia"/>
          <w:sz w:val="28"/>
        </w:rPr>
        <w:t>(1)契約預付款為契約價金總額</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 (由機關於招標時載明；其額度以</w:t>
      </w:r>
      <w:proofErr w:type="gramStart"/>
      <w:r w:rsidRPr="00750F50">
        <w:rPr>
          <w:rFonts w:ascii="標楷體" w:eastAsia="標楷體" w:hAnsi="標楷體" w:hint="eastAsia"/>
          <w:sz w:val="28"/>
        </w:rPr>
        <w:t>不</w:t>
      </w:r>
      <w:proofErr w:type="gramEnd"/>
      <w:r w:rsidRPr="00750F50">
        <w:rPr>
          <w:rFonts w:ascii="標楷體" w:eastAsia="標楷體" w:hAnsi="標楷體" w:hint="eastAsia"/>
          <w:sz w:val="28"/>
        </w:rPr>
        <w:t>逾契約價金總額或契約價金上限之30% 為原則)，付款條件如下：</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(由機關於招標時載明)。</w:t>
      </w:r>
    </w:p>
    <w:p w14:paraId="4305B301"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(2)預付款於雙方簽定契約，廠商辦妥履約各項保證，並提供預付款還款保證，經機關核可後在</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hint="eastAsia"/>
          <w:sz w:val="28"/>
        </w:rPr>
        <w:t>日(由機關於招標時載明)內撥付。</w:t>
      </w:r>
    </w:p>
    <w:p w14:paraId="4CB0F778"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(3)預付款應於銀行開立專戶，專用於本採購，機關得隨時查核其使用情形。</w:t>
      </w:r>
    </w:p>
    <w:p w14:paraId="3C1282B9"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(4)預付款</w:t>
      </w:r>
      <w:proofErr w:type="gramStart"/>
      <w:r w:rsidRPr="00750F50">
        <w:rPr>
          <w:rFonts w:ascii="標楷體" w:eastAsia="標楷體" w:hAnsi="標楷體" w:hint="eastAsia"/>
          <w:sz w:val="28"/>
        </w:rPr>
        <w:t>之扣回方式</w:t>
      </w:r>
      <w:proofErr w:type="gramEnd"/>
      <w:r w:rsidRPr="00750F50">
        <w:rPr>
          <w:rFonts w:ascii="標楷體" w:eastAsia="標楷體" w:hAnsi="標楷體" w:hint="eastAsia"/>
          <w:sz w:val="28"/>
        </w:rPr>
        <w:t>如下 (由機關於招標時載明；</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w:t>
      </w:r>
    </w:p>
    <w:p w14:paraId="2D2DBBAA" w14:textId="77777777" w:rsidR="002C190D" w:rsidRPr="00750F50" w:rsidRDefault="002C190D">
      <w:pPr>
        <w:spacing w:line="400" w:lineRule="exact"/>
        <w:ind w:left="2098" w:hanging="397"/>
        <w:jc w:val="both"/>
        <w:textDirection w:val="lrTbV"/>
        <w:rPr>
          <w:rFonts w:ascii="標楷體" w:eastAsia="標楷體" w:hAnsi="標楷體"/>
          <w:sz w:val="28"/>
        </w:rPr>
      </w:pPr>
      <w:r w:rsidRPr="00750F50">
        <w:rPr>
          <w:rFonts w:ascii="標楷體" w:eastAsia="標楷體" w:hAnsi="標楷體" w:hint="eastAsia"/>
          <w:sz w:val="28"/>
          <w:u w:val="single"/>
        </w:rPr>
        <w:t xml:space="preserve">　　　　　　　　　　　　　　　　　　　　　　　　　　　</w:t>
      </w:r>
    </w:p>
    <w:p w14:paraId="4E853509"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2.分期付款</w:t>
      </w:r>
      <w:ins w:id="24" w:author="企劃處三科-曾安慈(att)" w:date="2025-12-12T16:00:00Z">
        <w:r w:rsidRPr="00750F50">
          <w:rPr>
            <w:rFonts w:ascii="標楷體" w:eastAsia="標楷體" w:hAnsi="標楷體" w:hint="eastAsia"/>
            <w:sz w:val="28"/>
          </w:rPr>
          <w:t>(</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w:t>
        </w:r>
      </w:ins>
      <w:r w:rsidRPr="00750F50">
        <w:rPr>
          <w:rFonts w:ascii="標楷體" w:eastAsia="標楷體" w:hAnsi="標楷體" w:hint="eastAsia"/>
          <w:sz w:val="28"/>
        </w:rPr>
        <w:t>：</w:t>
      </w:r>
    </w:p>
    <w:p w14:paraId="675070A9" w14:textId="0CADE23D"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(1)契約分期付款為契約價金總額</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 (由機關於招標時載明)，其各期之付款條件：</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(由機關於招標時載明)</w:t>
      </w:r>
    </w:p>
    <w:p w14:paraId="13FEEDCC"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(2)</w:t>
      </w:r>
      <w:r w:rsidR="004D3EF6" w:rsidRPr="00750F50">
        <w:rPr>
          <w:rFonts w:ascii="標楷體" w:eastAsia="標楷體" w:hAnsi="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35F55BE3" w14:textId="77777777" w:rsidR="002C190D" w:rsidRPr="00750F50" w:rsidRDefault="0046229E">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3</w:t>
      </w:r>
      <w:r w:rsidR="002C190D" w:rsidRPr="00750F50">
        <w:rPr>
          <w:rFonts w:ascii="標楷體" w:eastAsia="標楷體" w:hAnsi="標楷體" w:hint="eastAsia"/>
          <w:sz w:val="28"/>
        </w:rPr>
        <w:t>.</w:t>
      </w:r>
      <w:r w:rsidR="004D3EF6" w:rsidRPr="00750F50">
        <w:rPr>
          <w:rFonts w:ascii="標楷體" w:eastAsia="標楷體" w:hAnsi="標楷體" w:hint="eastAsia"/>
          <w:sz w:val="28"/>
        </w:rPr>
        <w:t>驗收後付款：於驗收合格後，機關於接到廠商提出請款單據後15工作天內，一次無</w:t>
      </w:r>
      <w:proofErr w:type="gramStart"/>
      <w:r w:rsidR="004D3EF6" w:rsidRPr="00750F50">
        <w:rPr>
          <w:rFonts w:ascii="標楷體" w:eastAsia="標楷體" w:hAnsi="標楷體" w:hint="eastAsia"/>
          <w:sz w:val="28"/>
        </w:rPr>
        <w:t>息結付</w:t>
      </w:r>
      <w:proofErr w:type="gramEnd"/>
      <w:r w:rsidR="004D3EF6" w:rsidRPr="00750F50">
        <w:rPr>
          <w:rFonts w:ascii="標楷體" w:eastAsia="標楷體" w:hAnsi="標楷體" w:hint="eastAsia"/>
          <w:sz w:val="28"/>
        </w:rPr>
        <w:t>尾款。但涉及向補助機關申請核撥補助款者，付款期限為30工作天。</w:t>
      </w:r>
    </w:p>
    <w:p w14:paraId="20D2F6D2" w14:textId="77777777" w:rsidR="00FF64FC" w:rsidRPr="00750F50" w:rsidRDefault="0046229E">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4</w:t>
      </w:r>
      <w:r w:rsidR="00FF64FC" w:rsidRPr="00750F50">
        <w:rPr>
          <w:rFonts w:ascii="標楷體" w:eastAsia="標楷體" w:hAnsi="標楷體" w:hint="eastAsia"/>
          <w:sz w:val="28"/>
        </w:rPr>
        <w:t>.</w:t>
      </w:r>
      <w:r w:rsidR="004D3EF6" w:rsidRPr="00750F50">
        <w:rPr>
          <w:rFonts w:ascii="標楷體" w:eastAsia="標楷體" w:hAnsi="標楷體" w:hint="eastAsia"/>
          <w:sz w:val="28"/>
        </w:rPr>
        <w:t>機關辦理付款及審核程序，如發現廠商有文件不符、不足或有疑義而需補正或澄清者，機關應</w:t>
      </w:r>
      <w:proofErr w:type="gramStart"/>
      <w:r w:rsidR="004D3EF6" w:rsidRPr="00750F50">
        <w:rPr>
          <w:rFonts w:ascii="標楷體" w:eastAsia="標楷體" w:hAnsi="標楷體" w:hint="eastAsia"/>
          <w:sz w:val="28"/>
        </w:rPr>
        <w:t>ㄧ</w:t>
      </w:r>
      <w:proofErr w:type="gramEnd"/>
      <w:r w:rsidR="004D3EF6" w:rsidRPr="00750F50">
        <w:rPr>
          <w:rFonts w:ascii="標楷體" w:eastAsia="標楷體" w:hAnsi="標楷體" w:hint="eastAsia"/>
          <w:sz w:val="28"/>
        </w:rPr>
        <w:t>次通知澄清或補正，不得分次辦理。其審核及付款期限，自澄清或補正</w:t>
      </w:r>
      <w:r w:rsidR="00B3659E" w:rsidRPr="00750F50">
        <w:rPr>
          <w:rFonts w:ascii="標楷體" w:eastAsia="標楷體" w:hAnsi="標楷體" w:hint="eastAsia"/>
          <w:sz w:val="28"/>
        </w:rPr>
        <w:t>資料送達機關</w:t>
      </w:r>
      <w:r w:rsidR="004D3EF6" w:rsidRPr="00750F50">
        <w:rPr>
          <w:rFonts w:ascii="標楷體" w:eastAsia="標楷體" w:hAnsi="標楷體" w:hint="eastAsia"/>
          <w:sz w:val="28"/>
        </w:rPr>
        <w:t>之次日重新起算；機關並應先就無爭議且可單獨計價之部分辦理付款。</w:t>
      </w:r>
    </w:p>
    <w:p w14:paraId="5853AA95" w14:textId="77777777" w:rsidR="002C190D" w:rsidRPr="00750F50" w:rsidRDefault="0046229E">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5</w:t>
      </w:r>
      <w:r w:rsidR="002C190D" w:rsidRPr="00750F50">
        <w:rPr>
          <w:rFonts w:ascii="標楷體" w:eastAsia="標楷體" w:hAnsi="標楷體" w:hint="eastAsia"/>
          <w:sz w:val="28"/>
        </w:rPr>
        <w:t>.廠商履約有下列情形之</w:t>
      </w:r>
      <w:proofErr w:type="gramStart"/>
      <w:r w:rsidR="002C190D" w:rsidRPr="00750F50">
        <w:rPr>
          <w:rFonts w:ascii="標楷體" w:eastAsia="標楷體" w:hAnsi="標楷體" w:hint="eastAsia"/>
          <w:sz w:val="28"/>
        </w:rPr>
        <w:t>一</w:t>
      </w:r>
      <w:proofErr w:type="gramEnd"/>
      <w:r w:rsidR="002C190D" w:rsidRPr="00750F50">
        <w:rPr>
          <w:rFonts w:ascii="標楷體" w:eastAsia="標楷體" w:hAnsi="標楷體" w:hint="eastAsia"/>
          <w:sz w:val="28"/>
        </w:rPr>
        <w:t>者，機關得暫停給付契約</w:t>
      </w:r>
      <w:proofErr w:type="gramStart"/>
      <w:r w:rsidR="002C190D" w:rsidRPr="00750F50">
        <w:rPr>
          <w:rFonts w:ascii="標楷體" w:eastAsia="標楷體" w:hAnsi="標楷體" w:hint="eastAsia"/>
          <w:sz w:val="28"/>
        </w:rPr>
        <w:t>價金至情形</w:t>
      </w:r>
      <w:proofErr w:type="gramEnd"/>
      <w:r w:rsidR="002C190D" w:rsidRPr="00750F50">
        <w:rPr>
          <w:rFonts w:ascii="標楷體" w:eastAsia="標楷體" w:hAnsi="標楷體" w:hint="eastAsia"/>
          <w:sz w:val="28"/>
        </w:rPr>
        <w:t>消滅為止：</w:t>
      </w:r>
    </w:p>
    <w:p w14:paraId="1CC3FD3C"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(1)履約實際進度因可歸責於廠商之事由，落後預定進度達___%    (由機關於招標時載明)以上者。</w:t>
      </w:r>
    </w:p>
    <w:p w14:paraId="25D697E0"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(2)履約有瑕疵經書面通知</w:t>
      </w:r>
      <w:r w:rsidR="009F101A" w:rsidRPr="00750F50">
        <w:rPr>
          <w:rFonts w:ascii="標楷體" w:eastAsia="標楷體" w:hAnsi="標楷體" w:hint="eastAsia"/>
          <w:sz w:val="28"/>
        </w:rPr>
        <w:t>限期</w:t>
      </w:r>
      <w:r w:rsidRPr="00750F50">
        <w:rPr>
          <w:rFonts w:ascii="標楷體" w:eastAsia="標楷體" w:hAnsi="標楷體" w:hint="eastAsia"/>
          <w:sz w:val="28"/>
        </w:rPr>
        <w:t>改善而逾期未改善者。</w:t>
      </w:r>
    </w:p>
    <w:p w14:paraId="348D453E"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(3)未履行契約應辦事項，經通知</w:t>
      </w:r>
      <w:r w:rsidR="009F101A" w:rsidRPr="00750F50">
        <w:rPr>
          <w:rFonts w:ascii="標楷體" w:eastAsia="標楷體" w:hAnsi="標楷體" w:hint="eastAsia"/>
          <w:sz w:val="28"/>
        </w:rPr>
        <w:t>限期</w:t>
      </w:r>
      <w:r w:rsidR="004E1BE7" w:rsidRPr="00750F50">
        <w:rPr>
          <w:rFonts w:ascii="標楷體" w:eastAsia="標楷體" w:hAnsi="標楷體" w:hint="eastAsia"/>
          <w:sz w:val="28"/>
        </w:rPr>
        <w:t>履行</w:t>
      </w:r>
      <w:r w:rsidR="009F101A" w:rsidRPr="00750F50">
        <w:rPr>
          <w:rFonts w:ascii="標楷體" w:eastAsia="標楷體" w:hAnsi="標楷體" w:hint="eastAsia"/>
          <w:sz w:val="28"/>
        </w:rPr>
        <w:t>，屆期</w:t>
      </w:r>
      <w:r w:rsidRPr="00750F50">
        <w:rPr>
          <w:rFonts w:ascii="標楷體" w:eastAsia="標楷體" w:hAnsi="標楷體" w:hint="eastAsia"/>
          <w:sz w:val="28"/>
        </w:rPr>
        <w:t>仍不履行者。</w:t>
      </w:r>
    </w:p>
    <w:p w14:paraId="2AA61F56"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w:t>
      </w:r>
      <w:r w:rsidR="00651709" w:rsidRPr="00750F50">
        <w:rPr>
          <w:rFonts w:ascii="標楷體" w:eastAsia="標楷體" w:hAnsi="標楷體" w:hint="eastAsia"/>
          <w:sz w:val="28"/>
        </w:rPr>
        <w:t>4</w:t>
      </w:r>
      <w:r w:rsidRPr="00750F50">
        <w:rPr>
          <w:rFonts w:ascii="標楷體" w:eastAsia="標楷體" w:hAnsi="標楷體" w:hint="eastAsia"/>
          <w:sz w:val="28"/>
        </w:rPr>
        <w:t>)</w:t>
      </w:r>
      <w:r w:rsidR="004D13A1" w:rsidRPr="00750F50">
        <w:rPr>
          <w:rFonts w:ascii="標楷體" w:eastAsia="標楷體" w:hAnsi="標楷體"/>
          <w:sz w:val="28"/>
        </w:rPr>
        <w:t>廠商對其派至機關提供勞務之派駐勞工，未依法給付工資，未依規定繳納勞工保險費、就業保險費、勞工職業災害保險費、全民健康保險費或未提繳勞工退休金，且可歸責於廠商，經通知改正而逾期未改正者</w:t>
      </w:r>
      <w:r w:rsidRPr="00750F50">
        <w:rPr>
          <w:rFonts w:ascii="標楷體" w:eastAsia="標楷體" w:hAnsi="標楷體" w:hint="eastAsia"/>
          <w:sz w:val="28"/>
        </w:rPr>
        <w:t>。</w:t>
      </w:r>
    </w:p>
    <w:p w14:paraId="420CE87B"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w:t>
      </w:r>
      <w:r w:rsidR="00651709" w:rsidRPr="00750F50">
        <w:rPr>
          <w:rFonts w:ascii="標楷體" w:eastAsia="標楷體" w:hAnsi="標楷體" w:hint="eastAsia"/>
          <w:sz w:val="28"/>
        </w:rPr>
        <w:t>5</w:t>
      </w:r>
      <w:r w:rsidRPr="00750F50">
        <w:rPr>
          <w:rFonts w:ascii="標楷體" w:eastAsia="標楷體" w:hAnsi="標楷體" w:hint="eastAsia"/>
          <w:sz w:val="28"/>
        </w:rPr>
        <w:t>)其他違反法令或契約情形。</w:t>
      </w:r>
    </w:p>
    <w:p w14:paraId="043F800B" w14:textId="77777777" w:rsidR="002C190D" w:rsidRPr="00750F50" w:rsidRDefault="0046229E">
      <w:pPr>
        <w:spacing w:line="400" w:lineRule="exact"/>
        <w:ind w:left="1135" w:hanging="284"/>
        <w:jc w:val="both"/>
        <w:textDirection w:val="lrTbV"/>
        <w:rPr>
          <w:rFonts w:ascii="標楷體" w:eastAsia="標楷體" w:hAnsi="標楷體"/>
          <w:sz w:val="28"/>
          <w:bdr w:val="single" w:sz="4" w:space="0" w:color="auto"/>
        </w:rPr>
      </w:pPr>
      <w:r w:rsidRPr="00750F50">
        <w:rPr>
          <w:rFonts w:ascii="標楷體" w:eastAsia="標楷體" w:hAnsi="標楷體" w:hint="eastAsia"/>
          <w:sz w:val="28"/>
        </w:rPr>
        <w:t>6</w:t>
      </w:r>
      <w:r w:rsidR="002C190D" w:rsidRPr="00750F50">
        <w:rPr>
          <w:rFonts w:ascii="標楷體" w:eastAsia="標楷體" w:hAnsi="標楷體" w:hint="eastAsia"/>
          <w:sz w:val="28"/>
        </w:rPr>
        <w:t>.物價指數調整(</w:t>
      </w:r>
      <w:proofErr w:type="gramStart"/>
      <w:r w:rsidR="002C190D" w:rsidRPr="00750F50">
        <w:rPr>
          <w:rFonts w:ascii="標楷體" w:eastAsia="標楷體" w:hAnsi="標楷體" w:hint="eastAsia"/>
          <w:sz w:val="28"/>
        </w:rPr>
        <w:t>無者免填</w:t>
      </w:r>
      <w:proofErr w:type="gramEnd"/>
      <w:r w:rsidR="002C190D" w:rsidRPr="00750F50">
        <w:rPr>
          <w:rFonts w:ascii="標楷體" w:eastAsia="標楷體" w:hAnsi="標楷體" w:hint="eastAsia"/>
          <w:sz w:val="28"/>
        </w:rPr>
        <w:t>)：</w:t>
      </w:r>
    </w:p>
    <w:p w14:paraId="131FD2CE" w14:textId="77777777" w:rsidR="002C190D" w:rsidRPr="00750F50" w:rsidRDefault="002C190D">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(1)履約進行</w:t>
      </w:r>
      <w:proofErr w:type="gramStart"/>
      <w:r w:rsidRPr="00750F50">
        <w:rPr>
          <w:rFonts w:ascii="標楷體" w:eastAsia="標楷體" w:hAnsi="標楷體" w:hint="eastAsia"/>
          <w:sz w:val="28"/>
        </w:rPr>
        <w:t>期間，</w:t>
      </w:r>
      <w:proofErr w:type="gramEnd"/>
      <w:r w:rsidRPr="00750F50">
        <w:rPr>
          <w:rFonts w:ascii="標楷體" w:eastAsia="標楷體" w:hAnsi="標楷體" w:hint="eastAsia"/>
          <w:sz w:val="28"/>
        </w:rPr>
        <w:t>如遇物價波動時，得依行政院主</w:t>
      </w:r>
      <w:r w:rsidR="003B7207" w:rsidRPr="00750F50">
        <w:rPr>
          <w:rFonts w:ascii="標楷體" w:eastAsia="標楷體" w:hAnsi="標楷體" w:hint="eastAsia"/>
          <w:sz w:val="28"/>
        </w:rPr>
        <w:t>計</w:t>
      </w:r>
      <w:r w:rsidR="00FF64FC" w:rsidRPr="00750F50">
        <w:rPr>
          <w:rFonts w:ascii="標楷體" w:eastAsia="標楷體" w:hAnsi="標楷體" w:hint="eastAsia"/>
          <w:sz w:val="28"/>
        </w:rPr>
        <w:t>總</w:t>
      </w:r>
      <w:r w:rsidRPr="00750F50">
        <w:rPr>
          <w:rFonts w:ascii="標楷體" w:eastAsia="標楷體" w:hAnsi="標楷體" w:hint="eastAsia"/>
          <w:sz w:val="28"/>
        </w:rPr>
        <w:t>處公布之　　　　  物價指數</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hint="eastAsia"/>
          <w:sz w:val="28"/>
        </w:rPr>
        <w:t>(由機關載明指數名稱)，就漲跌幅超過5%之部分，調整契約價金(由機關於招標時載明得調整之標的項目)。</w:t>
      </w:r>
    </w:p>
    <w:p w14:paraId="46E6F424" w14:textId="77777777" w:rsidR="002C190D" w:rsidRPr="00750F50" w:rsidRDefault="002C190D">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(2)適用物價指數基期更換者，</w:t>
      </w:r>
      <w:proofErr w:type="gramStart"/>
      <w:r w:rsidRPr="00750F50">
        <w:rPr>
          <w:rFonts w:ascii="標楷體" w:eastAsia="標楷體" w:hAnsi="標楷體" w:hint="eastAsia"/>
          <w:sz w:val="28"/>
        </w:rPr>
        <w:t>其換基當月</w:t>
      </w:r>
      <w:proofErr w:type="gramEnd"/>
      <w:r w:rsidRPr="00750F50">
        <w:rPr>
          <w:rFonts w:ascii="標楷體" w:eastAsia="標楷體" w:hAnsi="標楷體" w:hint="eastAsia"/>
          <w:sz w:val="28"/>
        </w:rPr>
        <w:t>起完成之履約標的，自動適用新基期指數核算履約標的調整款，原依舊基期指數結清之履約標的款不予追溯核算。每月公布之物價指數修正時，處理原則亦同。</w:t>
      </w:r>
    </w:p>
    <w:p w14:paraId="2530D19C" w14:textId="77777777" w:rsidR="002C190D" w:rsidRPr="00750F50" w:rsidRDefault="002C190D">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 xml:space="preserve">(3)逾1年期之長期服務契約，廠商每年提供服務之費用，其調整上限為 </w:t>
      </w:r>
      <w:r w:rsidRPr="00750F50">
        <w:rPr>
          <w:rFonts w:ascii="標楷體" w:eastAsia="標楷體" w:hAnsi="標楷體" w:hint="eastAsia"/>
          <w:sz w:val="28"/>
          <w:u w:val="single"/>
        </w:rPr>
        <w:t xml:space="preserve">　　　　　　 　 </w:t>
      </w:r>
      <w:r w:rsidRPr="00750F50">
        <w:rPr>
          <w:rFonts w:ascii="標楷體" w:eastAsia="標楷體" w:hAnsi="標楷體" w:hint="eastAsia"/>
          <w:sz w:val="28"/>
        </w:rPr>
        <w:t>(由機關於招標時載明，</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w:t>
      </w:r>
    </w:p>
    <w:p w14:paraId="5CE620EA" w14:textId="77777777" w:rsidR="00FF64FC" w:rsidRPr="00750F50" w:rsidRDefault="0046229E" w:rsidP="00FF64FC">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7</w:t>
      </w:r>
      <w:r w:rsidR="00FF64FC" w:rsidRPr="00750F50">
        <w:rPr>
          <w:rFonts w:ascii="標楷體" w:eastAsia="標楷體" w:hAnsi="標楷體" w:hint="eastAsia"/>
          <w:sz w:val="28"/>
        </w:rPr>
        <w:t>.因非可歸責於廠商之事由，機關有延遲付款之情形，廠商投訴對象：</w:t>
      </w:r>
    </w:p>
    <w:p w14:paraId="561750E1" w14:textId="77777777" w:rsidR="00D7756E" w:rsidRPr="00750F50" w:rsidRDefault="00D7756E" w:rsidP="00D7756E">
      <w:pPr>
        <w:numPr>
          <w:ilvl w:val="0"/>
          <w:numId w:val="30"/>
        </w:numPr>
        <w:spacing w:line="400" w:lineRule="exact"/>
        <w:ind w:left="1701" w:right="57" w:hanging="426"/>
        <w:jc w:val="both"/>
        <w:rPr>
          <w:rFonts w:ascii="標楷體" w:eastAsia="標楷體" w:hAnsi="標楷體"/>
          <w:color w:val="FF0000"/>
          <w:sz w:val="28"/>
        </w:rPr>
      </w:pPr>
      <w:r w:rsidRPr="00750F50">
        <w:rPr>
          <w:rFonts w:ascii="標楷體" w:eastAsia="標楷體" w:hAnsi="標楷體" w:hint="eastAsia"/>
          <w:color w:val="FF0000"/>
          <w:sz w:val="28"/>
        </w:rPr>
        <w:t>採購機關之政風單位：財團法人犯罪被害人保護協會人力資源組</w:t>
      </w:r>
      <w:proofErr w:type="gramStart"/>
      <w:r w:rsidRPr="00750F50">
        <w:rPr>
          <w:rFonts w:ascii="標楷體" w:eastAsia="標楷體" w:hAnsi="標楷體" w:hint="eastAsia"/>
          <w:color w:val="FF0000"/>
          <w:sz w:val="28"/>
        </w:rPr>
        <w:t>（</w:t>
      </w:r>
      <w:proofErr w:type="gramEnd"/>
      <w:r w:rsidRPr="00750F50">
        <w:rPr>
          <w:rFonts w:ascii="標楷體" w:eastAsia="標楷體" w:hAnsi="標楷體" w:hint="eastAsia"/>
          <w:color w:val="FF0000"/>
          <w:sz w:val="28"/>
        </w:rPr>
        <w:t>地址：1</w:t>
      </w:r>
      <w:r w:rsidRPr="00750F50">
        <w:rPr>
          <w:rFonts w:ascii="標楷體" w:eastAsia="標楷體" w:hAnsi="標楷體"/>
          <w:color w:val="FF0000"/>
          <w:sz w:val="28"/>
        </w:rPr>
        <w:t>10</w:t>
      </w:r>
      <w:r w:rsidRPr="00750F50">
        <w:rPr>
          <w:rFonts w:ascii="標楷體" w:eastAsia="標楷體" w:hAnsi="標楷體" w:hint="eastAsia"/>
          <w:color w:val="FF0000"/>
          <w:sz w:val="28"/>
        </w:rPr>
        <w:t>台北市中正區博愛路1</w:t>
      </w:r>
      <w:r w:rsidRPr="00750F50">
        <w:rPr>
          <w:rFonts w:ascii="標楷體" w:eastAsia="標楷體" w:hAnsi="標楷體"/>
          <w:color w:val="FF0000"/>
          <w:sz w:val="28"/>
        </w:rPr>
        <w:t>64</w:t>
      </w:r>
      <w:r w:rsidRPr="00750F50">
        <w:rPr>
          <w:rFonts w:ascii="標楷體" w:eastAsia="標楷體" w:hAnsi="標楷體" w:hint="eastAsia"/>
          <w:color w:val="FF0000"/>
          <w:sz w:val="28"/>
        </w:rPr>
        <w:t>號5樓、電話：(0</w:t>
      </w:r>
      <w:r w:rsidRPr="00750F50">
        <w:rPr>
          <w:rFonts w:ascii="標楷體" w:eastAsia="標楷體" w:hAnsi="標楷體"/>
          <w:color w:val="FF0000"/>
          <w:sz w:val="28"/>
        </w:rPr>
        <w:t>2)2736-5850</w:t>
      </w:r>
      <w:r w:rsidRPr="00750F50">
        <w:rPr>
          <w:rFonts w:ascii="標楷體" w:eastAsia="標楷體" w:hAnsi="標楷體" w:hint="eastAsia"/>
          <w:color w:val="FF0000"/>
          <w:sz w:val="28"/>
        </w:rPr>
        <w:t>轉分機</w:t>
      </w:r>
      <w:r w:rsidRPr="00750F50">
        <w:rPr>
          <w:rFonts w:ascii="標楷體" w:eastAsia="標楷體" w:hAnsi="標楷體"/>
          <w:color w:val="FF0000"/>
          <w:sz w:val="28"/>
        </w:rPr>
        <w:t>77</w:t>
      </w:r>
      <w:r w:rsidRPr="00750F50">
        <w:rPr>
          <w:rFonts w:ascii="標楷體" w:eastAsia="標楷體" w:hAnsi="標楷體" w:hint="eastAsia"/>
          <w:color w:val="FF0000"/>
          <w:sz w:val="28"/>
        </w:rPr>
        <w:t>、傳真：(</w:t>
      </w:r>
      <w:r w:rsidRPr="00750F50">
        <w:rPr>
          <w:rFonts w:ascii="標楷體" w:eastAsia="標楷體" w:hAnsi="標楷體"/>
          <w:color w:val="FF0000"/>
          <w:sz w:val="28"/>
        </w:rPr>
        <w:t>02)2736-5865</w:t>
      </w:r>
      <w:r w:rsidRPr="00750F50">
        <w:rPr>
          <w:rFonts w:ascii="標楷體" w:eastAsia="標楷體" w:hAnsi="標楷體" w:hint="eastAsia"/>
          <w:color w:val="FF0000"/>
          <w:sz w:val="28"/>
        </w:rPr>
        <w:t>。</w:t>
      </w:r>
    </w:p>
    <w:p w14:paraId="57869E81" w14:textId="77777777" w:rsidR="00D7756E" w:rsidRPr="00750F50" w:rsidRDefault="00D7756E" w:rsidP="00D7756E">
      <w:pPr>
        <w:numPr>
          <w:ilvl w:val="0"/>
          <w:numId w:val="30"/>
        </w:numPr>
        <w:spacing w:line="400" w:lineRule="exact"/>
        <w:ind w:left="1701" w:right="57" w:hanging="426"/>
        <w:jc w:val="both"/>
        <w:rPr>
          <w:rFonts w:ascii="標楷體" w:eastAsia="標楷體" w:hAnsi="標楷體"/>
          <w:color w:val="FF0000"/>
          <w:sz w:val="28"/>
        </w:rPr>
      </w:pPr>
      <w:r w:rsidRPr="00750F50">
        <w:rPr>
          <w:rFonts w:ascii="標楷體" w:eastAsia="標楷體" w:hAnsi="標楷體" w:hint="eastAsia"/>
          <w:color w:val="FF0000"/>
          <w:sz w:val="28"/>
        </w:rPr>
        <w:t>採購機關之上級機關；法務部，地址：100臺北市重慶南路1段130號、電話：(0</w:t>
      </w:r>
      <w:r w:rsidRPr="00750F50">
        <w:rPr>
          <w:rFonts w:ascii="標楷體" w:eastAsia="標楷體" w:hAnsi="標楷體"/>
          <w:color w:val="FF0000"/>
          <w:sz w:val="28"/>
        </w:rPr>
        <w:t>2)2</w:t>
      </w:r>
      <w:r w:rsidRPr="00750F50">
        <w:rPr>
          <w:rFonts w:ascii="標楷體" w:eastAsia="標楷體" w:hAnsi="標楷體" w:hint="eastAsia"/>
          <w:color w:val="FF0000"/>
          <w:sz w:val="28"/>
        </w:rPr>
        <w:t>191</w:t>
      </w:r>
      <w:r w:rsidRPr="00750F50">
        <w:rPr>
          <w:rFonts w:ascii="標楷體" w:eastAsia="標楷體" w:hAnsi="標楷體"/>
          <w:color w:val="FF0000"/>
          <w:sz w:val="28"/>
        </w:rPr>
        <w:t>-</w:t>
      </w:r>
      <w:r w:rsidRPr="00750F50">
        <w:rPr>
          <w:rFonts w:ascii="標楷體" w:eastAsia="標楷體" w:hAnsi="標楷體" w:hint="eastAsia"/>
          <w:color w:val="FF0000"/>
          <w:sz w:val="28"/>
        </w:rPr>
        <w:t>0189轉分機7351、傳真：(</w:t>
      </w:r>
      <w:r w:rsidRPr="00750F50">
        <w:rPr>
          <w:rFonts w:ascii="標楷體" w:eastAsia="標楷體" w:hAnsi="標楷體"/>
          <w:color w:val="FF0000"/>
          <w:sz w:val="28"/>
        </w:rPr>
        <w:t>02)2</w:t>
      </w:r>
      <w:r w:rsidRPr="00750F50">
        <w:rPr>
          <w:rFonts w:ascii="標楷體" w:eastAsia="標楷體" w:hAnsi="標楷體" w:hint="eastAsia"/>
          <w:color w:val="FF0000"/>
          <w:sz w:val="28"/>
        </w:rPr>
        <w:t>388</w:t>
      </w:r>
      <w:r w:rsidRPr="00750F50">
        <w:rPr>
          <w:rFonts w:ascii="標楷體" w:eastAsia="標楷體" w:hAnsi="標楷體"/>
          <w:color w:val="FF0000"/>
          <w:sz w:val="28"/>
        </w:rPr>
        <w:t>-</w:t>
      </w:r>
      <w:r w:rsidRPr="00750F50">
        <w:rPr>
          <w:rFonts w:ascii="標楷體" w:eastAsia="標楷體" w:hAnsi="標楷體" w:hint="eastAsia"/>
          <w:color w:val="FF0000"/>
          <w:sz w:val="28"/>
        </w:rPr>
        <w:t>1901。</w:t>
      </w:r>
    </w:p>
    <w:p w14:paraId="627BA1BD" w14:textId="77777777" w:rsidR="00D7756E" w:rsidRPr="00750F50" w:rsidRDefault="00D7756E" w:rsidP="00D7756E">
      <w:pPr>
        <w:numPr>
          <w:ilvl w:val="0"/>
          <w:numId w:val="30"/>
        </w:numPr>
        <w:spacing w:line="400" w:lineRule="exact"/>
        <w:ind w:left="1701" w:right="57" w:hanging="426"/>
        <w:jc w:val="both"/>
        <w:rPr>
          <w:rFonts w:ascii="標楷體" w:eastAsia="標楷體" w:hAnsi="標楷體"/>
          <w:color w:val="FF0000"/>
          <w:sz w:val="28"/>
        </w:rPr>
      </w:pPr>
      <w:r w:rsidRPr="00750F50">
        <w:rPr>
          <w:rFonts w:ascii="標楷體" w:eastAsia="標楷體" w:hAnsi="標楷體" w:hint="eastAsia"/>
          <w:color w:val="FF0000"/>
          <w:sz w:val="28"/>
        </w:rPr>
        <w:t>法務部廉政署：地址：100臺北市中正區博愛路166號;10099國史館郵局第153號信箱、電話：0800286586、傳真：02-23811234。</w:t>
      </w:r>
    </w:p>
    <w:p w14:paraId="3BF8B88F" w14:textId="77777777" w:rsidR="00D7756E" w:rsidRPr="00750F50" w:rsidRDefault="00D7756E" w:rsidP="00D7756E">
      <w:pPr>
        <w:numPr>
          <w:ilvl w:val="0"/>
          <w:numId w:val="30"/>
        </w:numPr>
        <w:spacing w:line="400" w:lineRule="exact"/>
        <w:ind w:left="1701" w:right="57" w:hanging="426"/>
        <w:jc w:val="both"/>
        <w:rPr>
          <w:rFonts w:ascii="標楷體" w:eastAsia="標楷體" w:hAnsi="標楷體"/>
          <w:color w:val="FF0000"/>
          <w:sz w:val="28"/>
        </w:rPr>
      </w:pPr>
      <w:r w:rsidRPr="00750F50">
        <w:rPr>
          <w:rFonts w:ascii="標楷體" w:eastAsia="標楷體" w:hAnsi="標楷體" w:hint="eastAsia"/>
          <w:color w:val="FF0000"/>
          <w:sz w:val="28"/>
        </w:rPr>
        <w:t>採購稽核小組：法務部採購稽核小組</w:t>
      </w:r>
      <w:proofErr w:type="gramStart"/>
      <w:r w:rsidRPr="00750F50">
        <w:rPr>
          <w:rFonts w:ascii="標楷體" w:eastAsia="標楷體" w:hAnsi="標楷體" w:hint="eastAsia"/>
          <w:color w:val="FF0000"/>
          <w:sz w:val="28"/>
        </w:rPr>
        <w:t>（</w:t>
      </w:r>
      <w:proofErr w:type="gramEnd"/>
      <w:r w:rsidRPr="00750F50">
        <w:rPr>
          <w:rFonts w:ascii="標楷體" w:eastAsia="標楷體" w:hAnsi="標楷體" w:hint="eastAsia"/>
          <w:color w:val="FF0000"/>
          <w:sz w:val="28"/>
        </w:rPr>
        <w:t>地址：100台北市中正區重慶南路1段130號、電話：02-23705840、傳真：02-23896249</w:t>
      </w:r>
      <w:proofErr w:type="gramStart"/>
      <w:r w:rsidRPr="00750F50">
        <w:rPr>
          <w:rFonts w:ascii="標楷體" w:eastAsia="標楷體" w:hAnsi="標楷體" w:hint="eastAsia"/>
          <w:color w:val="FF0000"/>
          <w:sz w:val="28"/>
        </w:rPr>
        <w:t>）</w:t>
      </w:r>
      <w:proofErr w:type="gramEnd"/>
    </w:p>
    <w:p w14:paraId="1E55BD84" w14:textId="48AB13E3" w:rsidR="00FF64FC" w:rsidRPr="00750F50" w:rsidRDefault="00FF64FC" w:rsidP="001638F1">
      <w:pPr>
        <w:numPr>
          <w:ilvl w:val="0"/>
          <w:numId w:val="30"/>
        </w:numPr>
        <w:spacing w:line="400" w:lineRule="exact"/>
        <w:ind w:left="1701" w:right="57" w:hanging="426"/>
        <w:jc w:val="both"/>
        <w:rPr>
          <w:rFonts w:ascii="標楷體" w:eastAsia="標楷體" w:hAnsi="標楷體"/>
          <w:sz w:val="28"/>
          <w:rPrChange w:id="25" w:author="企劃處三科-曾安慈(att)" w:date="2025-12-12T16:00:00Z">
            <w:rPr>
              <w:rFonts w:ascii="標楷體" w:hAnsi="標楷體"/>
              <w:color w:val="FF0000"/>
              <w:sz w:val="28"/>
            </w:rPr>
          </w:rPrChange>
        </w:rPr>
      </w:pPr>
      <w:r w:rsidRPr="00750F50">
        <w:rPr>
          <w:rFonts w:ascii="標楷體" w:eastAsia="標楷體" w:hAnsi="標楷體" w:hint="eastAsia"/>
          <w:color w:val="FF0000"/>
          <w:sz w:val="28"/>
        </w:rPr>
        <w:t>採購法主管機關</w:t>
      </w:r>
      <w:r w:rsidR="001638F1" w:rsidRPr="00750F50">
        <w:rPr>
          <w:rFonts w:ascii="標楷體" w:eastAsia="標楷體" w:hAnsi="標楷體" w:hint="eastAsia"/>
          <w:sz w:val="28"/>
        </w:rPr>
        <w:t>：</w:t>
      </w:r>
      <w:r w:rsidR="00D7756E" w:rsidRPr="00750F50">
        <w:rPr>
          <w:rFonts w:ascii="標楷體" w:eastAsia="標楷體" w:hAnsi="標楷體" w:hint="eastAsia"/>
          <w:color w:val="FF0000"/>
          <w:sz w:val="28"/>
        </w:rPr>
        <w:t>地址：110臺北市信義區松仁路3號9樓、電話：02-87897548、傳真：02-87897554。</w:t>
      </w:r>
    </w:p>
    <w:p w14:paraId="5A544672" w14:textId="7E1F74D2" w:rsidR="00FF64FC" w:rsidRPr="00750F50" w:rsidRDefault="00FF64FC" w:rsidP="001638F1">
      <w:pPr>
        <w:numPr>
          <w:ilvl w:val="0"/>
          <w:numId w:val="30"/>
        </w:numPr>
        <w:spacing w:line="400" w:lineRule="exact"/>
        <w:ind w:left="1701" w:right="57" w:hanging="426"/>
        <w:jc w:val="both"/>
        <w:rPr>
          <w:rFonts w:ascii="標楷體" w:eastAsia="標楷體" w:hAnsi="標楷體"/>
          <w:sz w:val="28"/>
          <w:rPrChange w:id="26" w:author="企劃處三科-曾安慈(att)" w:date="2025-12-12T16:00:00Z">
            <w:rPr>
              <w:rFonts w:ascii="標楷體" w:hAnsi="標楷體"/>
              <w:color w:val="FF0000"/>
              <w:sz w:val="28"/>
            </w:rPr>
          </w:rPrChange>
        </w:rPr>
      </w:pPr>
      <w:r w:rsidRPr="00750F50">
        <w:rPr>
          <w:rFonts w:ascii="標楷體" w:eastAsia="標楷體" w:hAnsi="標楷體" w:hint="eastAsia"/>
          <w:sz w:val="28"/>
          <w:rPrChange w:id="27" w:author="企劃處三科-曾安慈(att)" w:date="2025-12-12T16:00:00Z">
            <w:rPr>
              <w:rFonts w:ascii="標楷體" w:hAnsi="標楷體" w:hint="eastAsia"/>
              <w:color w:val="FF0000"/>
              <w:sz w:val="28"/>
            </w:rPr>
          </w:rPrChange>
        </w:rPr>
        <w:t>行政院主計總處</w:t>
      </w:r>
      <w:r w:rsidR="00CB512F" w:rsidRPr="00750F50">
        <w:rPr>
          <w:rFonts w:ascii="標楷體" w:eastAsia="標楷體" w:hAnsi="標楷體" w:hint="eastAsia"/>
          <w:sz w:val="28"/>
          <w:rPrChange w:id="28" w:author="企劃處三科-曾安慈(att)" w:date="2025-12-12T16:00:00Z">
            <w:rPr>
              <w:rFonts w:ascii="標楷體" w:hAnsi="標楷體" w:hint="eastAsia"/>
              <w:color w:val="FF0000"/>
              <w:sz w:val="28"/>
            </w:rPr>
          </w:rPrChange>
        </w:rPr>
        <w:t>（延遲付款之原因與主計人員有關者）</w:t>
      </w:r>
      <w:r w:rsidRPr="00750F50">
        <w:rPr>
          <w:rFonts w:ascii="標楷體" w:eastAsia="標楷體" w:hAnsi="標楷體" w:hint="eastAsia"/>
          <w:sz w:val="28"/>
          <w:rPrChange w:id="29" w:author="企劃處三科-曾安慈(att)" w:date="2025-12-12T16:00:00Z">
            <w:rPr>
              <w:rFonts w:ascii="標楷體" w:hAnsi="標楷體" w:hint="eastAsia"/>
              <w:color w:val="FF0000"/>
              <w:sz w:val="28"/>
            </w:rPr>
          </w:rPrChange>
        </w:rPr>
        <w:t>。</w:t>
      </w:r>
    </w:p>
    <w:p w14:paraId="6E1F66EB" w14:textId="77777777" w:rsidR="002C190D" w:rsidRPr="00750F50" w:rsidRDefault="002C190D">
      <w:pPr>
        <w:spacing w:line="400" w:lineRule="exact"/>
        <w:ind w:left="851" w:hanging="567"/>
        <w:jc w:val="both"/>
        <w:rPr>
          <w:rFonts w:ascii="標楷體" w:eastAsia="標楷體" w:hAnsi="標楷體"/>
          <w:sz w:val="28"/>
          <w:u w:val="single"/>
        </w:rPr>
      </w:pPr>
      <w:r w:rsidRPr="00750F50">
        <w:rPr>
          <w:rFonts w:ascii="標楷體" w:eastAsia="標楷體" w:hAnsi="標楷體" w:hint="eastAsia"/>
          <w:sz w:val="28"/>
        </w:rPr>
        <w:t>(二)契約價金得依物價指數(如指定指數，由機關於招標時載明，</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)調整者，應註明下列事項：</w:t>
      </w:r>
    </w:p>
    <w:p w14:paraId="45BC279A"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1.得調整之成本項目及金額。</w:t>
      </w:r>
    </w:p>
    <w:p w14:paraId="5E481DE1"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2.調整所依據之一定物價指數及基期。</w:t>
      </w:r>
    </w:p>
    <w:p w14:paraId="0FAF1FE7"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3.得調整及不予調整之情形。</w:t>
      </w:r>
    </w:p>
    <w:p w14:paraId="4C678841"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4.調整公式。</w:t>
      </w:r>
    </w:p>
    <w:p w14:paraId="3AE30D51"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5.廠商應提出之調整數據及佐證資料。</w:t>
      </w:r>
    </w:p>
    <w:p w14:paraId="33829EE3"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6.管理費及利潤不予調整。</w:t>
      </w:r>
    </w:p>
    <w:p w14:paraId="351648BA"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7.逾履約期限之部分，以契約規定之履約期限當時之物價指數(如指定指數，由機關於招標時載明，</w:t>
      </w:r>
      <w:proofErr w:type="gramStart"/>
      <w:r w:rsidRPr="00750F50">
        <w:rPr>
          <w:rFonts w:ascii="標楷體" w:eastAsia="標楷體" w:hAnsi="標楷體" w:hint="eastAsia"/>
          <w:sz w:val="28"/>
        </w:rPr>
        <w:t>無者免填</w:t>
      </w:r>
      <w:proofErr w:type="gramEnd"/>
      <w:r w:rsidRPr="00750F50">
        <w:rPr>
          <w:rFonts w:ascii="標楷體" w:eastAsia="標楷體" w:hAnsi="標楷體" w:hint="eastAsia"/>
          <w:sz w:val="28"/>
        </w:rPr>
        <w:t>)為當期資料。但逾期履約係可歸責於機關者，不在此限。</w:t>
      </w:r>
    </w:p>
    <w:p w14:paraId="32F0CE61" w14:textId="77777777" w:rsidR="002C190D" w:rsidRPr="00750F50" w:rsidRDefault="002C190D">
      <w:pPr>
        <w:pStyle w:val="3"/>
        <w:spacing w:before="0" w:line="400" w:lineRule="exact"/>
        <w:ind w:hanging="567"/>
        <w:textDirection w:val="lrTb"/>
        <w:rPr>
          <w:rFonts w:ascii="標楷體" w:eastAsia="標楷體" w:hAnsi="標楷體"/>
        </w:rPr>
      </w:pPr>
      <w:r w:rsidRPr="00750F50">
        <w:rPr>
          <w:rFonts w:ascii="標楷體" w:eastAsia="標楷體" w:hAnsi="標楷體" w:hint="eastAsia"/>
        </w:rPr>
        <w:t>(三)契約價金總額曾經減價而確定，其所組成之各單項價格得依約定</w:t>
      </w:r>
      <w:r w:rsidR="008C2780" w:rsidRPr="00750F50">
        <w:rPr>
          <w:rFonts w:ascii="標楷體" w:eastAsia="標楷體" w:hAnsi="標楷體" w:hint="eastAsia"/>
        </w:rPr>
        <w:t>或合意</w:t>
      </w:r>
      <w:r w:rsidRPr="00750F50">
        <w:rPr>
          <w:rFonts w:ascii="標楷體" w:eastAsia="標楷體" w:hAnsi="標楷體" w:hint="eastAsia"/>
        </w:rPr>
        <w:t>方式調整</w:t>
      </w:r>
      <w:r w:rsidR="008C2780" w:rsidRPr="00750F50">
        <w:rPr>
          <w:rFonts w:ascii="標楷體" w:eastAsia="標楷體" w:hAnsi="標楷體" w:hint="eastAsia"/>
        </w:rPr>
        <w:t>（例如減價之金額僅自部分項目扣減）</w:t>
      </w:r>
      <w:r w:rsidRPr="00750F50">
        <w:rPr>
          <w:rFonts w:ascii="標楷體" w:eastAsia="標楷體" w:hAnsi="標楷體" w:hint="eastAsia"/>
        </w:rPr>
        <w:t>；未約定</w:t>
      </w:r>
      <w:r w:rsidR="008C2780" w:rsidRPr="00750F50">
        <w:rPr>
          <w:rFonts w:ascii="標楷體" w:eastAsia="標楷體" w:hAnsi="標楷體" w:hint="eastAsia"/>
        </w:rPr>
        <w:t>或</w:t>
      </w:r>
      <w:r w:rsidR="00696E64" w:rsidRPr="00750F50">
        <w:rPr>
          <w:rFonts w:ascii="標楷體" w:eastAsia="標楷體" w:hAnsi="標楷體" w:hint="eastAsia"/>
        </w:rPr>
        <w:t>未能</w:t>
      </w:r>
      <w:r w:rsidR="008C2780" w:rsidRPr="00750F50">
        <w:rPr>
          <w:rFonts w:ascii="標楷體" w:eastAsia="標楷體" w:hAnsi="標楷體" w:hint="eastAsia"/>
        </w:rPr>
        <w:t>合意</w:t>
      </w:r>
      <w:r w:rsidRPr="00750F50">
        <w:rPr>
          <w:rFonts w:ascii="標楷體" w:eastAsia="標楷體" w:hAnsi="標楷體" w:hint="eastAsia"/>
        </w:rPr>
        <w:t>調整方式者，</w:t>
      </w:r>
      <w:r w:rsidR="008C2780" w:rsidRPr="00750F50">
        <w:rPr>
          <w:rFonts w:ascii="標楷體" w:eastAsia="標楷體" w:hAnsi="標楷體" w:hint="eastAsia"/>
        </w:rPr>
        <w:t>如廠商所報各單項價格未有不合理之處，</w:t>
      </w:r>
      <w:r w:rsidRPr="00750F50">
        <w:rPr>
          <w:rFonts w:ascii="標楷體" w:eastAsia="標楷體" w:hAnsi="標楷體" w:hint="eastAsia"/>
        </w:rPr>
        <w:t>視同就</w:t>
      </w:r>
      <w:r w:rsidR="008C2780" w:rsidRPr="00750F50">
        <w:rPr>
          <w:rFonts w:ascii="標楷體" w:eastAsia="標楷體" w:hAnsi="標楷體" w:hint="eastAsia"/>
        </w:rPr>
        <w:t>廠商所報</w:t>
      </w:r>
      <w:r w:rsidRPr="00750F50">
        <w:rPr>
          <w:rFonts w:ascii="標楷體" w:eastAsia="標楷體" w:hAnsi="標楷體" w:hint="eastAsia"/>
        </w:rPr>
        <w:t>各單項價格依同一減價比率</w:t>
      </w:r>
      <w:r w:rsidR="008C2780" w:rsidRPr="00750F50">
        <w:rPr>
          <w:rFonts w:ascii="標楷體" w:eastAsia="標楷體" w:hAnsi="標楷體" w:hint="eastAsia"/>
        </w:rPr>
        <w:t>（決標金額/投標金額）</w:t>
      </w:r>
      <w:r w:rsidRPr="00750F50">
        <w:rPr>
          <w:rFonts w:ascii="標楷體" w:eastAsia="標楷體" w:hAnsi="標楷體" w:hint="eastAsia"/>
        </w:rPr>
        <w:t>調整。投標文件中報價之分項價格合計數額與</w:t>
      </w:r>
      <w:r w:rsidR="008C2780" w:rsidRPr="00750F50">
        <w:rPr>
          <w:rFonts w:ascii="標楷體" w:eastAsia="標楷體" w:hAnsi="標楷體" w:hint="eastAsia"/>
        </w:rPr>
        <w:t>決標金額</w:t>
      </w:r>
      <w:r w:rsidRPr="00750F50">
        <w:rPr>
          <w:rFonts w:ascii="標楷體" w:eastAsia="標楷體" w:hAnsi="標楷體" w:hint="eastAsia"/>
        </w:rPr>
        <w:t>不同者，</w:t>
      </w:r>
      <w:r w:rsidR="008C2780" w:rsidRPr="00750F50">
        <w:rPr>
          <w:rFonts w:ascii="標楷體" w:eastAsia="標楷體" w:hAnsi="標楷體" w:hint="eastAsia"/>
        </w:rPr>
        <w:t>依決標金額與該合計數額之比率調整之</w:t>
      </w:r>
      <w:r w:rsidR="007C4401" w:rsidRPr="00750F50">
        <w:rPr>
          <w:rFonts w:ascii="標楷體" w:eastAsia="標楷體" w:hAnsi="標楷體" w:hint="eastAsia"/>
        </w:rPr>
        <w:t>，</w:t>
      </w:r>
      <w:r w:rsidR="00D177C9" w:rsidRPr="00750F50">
        <w:rPr>
          <w:rFonts w:ascii="標楷體" w:eastAsia="標楷體" w:hAnsi="標楷體" w:hint="eastAsia"/>
        </w:rPr>
        <w:t>但人力項目之報價不隨之調低。</w:t>
      </w:r>
    </w:p>
    <w:p w14:paraId="5B2A2BAA" w14:textId="77777777" w:rsidR="002C190D" w:rsidRPr="00750F50" w:rsidRDefault="002C190D">
      <w:pPr>
        <w:spacing w:line="400" w:lineRule="exact"/>
        <w:ind w:left="851" w:hanging="567"/>
        <w:jc w:val="both"/>
        <w:rPr>
          <w:rFonts w:ascii="標楷體" w:eastAsia="標楷體" w:hAnsi="標楷體"/>
          <w:spacing w:val="4"/>
          <w:sz w:val="28"/>
        </w:rPr>
      </w:pPr>
      <w:r w:rsidRPr="00750F50">
        <w:rPr>
          <w:rFonts w:ascii="標楷體" w:eastAsia="標楷體" w:hAnsi="標楷體" w:hint="eastAsia"/>
          <w:sz w:val="28"/>
        </w:rPr>
        <w:t>(四)</w:t>
      </w:r>
      <w:r w:rsidR="00FF64FC" w:rsidRPr="00750F50">
        <w:rPr>
          <w:rFonts w:ascii="標楷體" w:eastAsia="標楷體" w:hAnsi="標楷體" w:hint="eastAsia"/>
          <w:spacing w:val="4"/>
          <w:sz w:val="28"/>
        </w:rPr>
        <w:t>廠商計價領款之印章，除另有約定外，以廠商於投標文件所</w:t>
      </w:r>
      <w:proofErr w:type="gramStart"/>
      <w:r w:rsidR="00FF64FC" w:rsidRPr="00750F50">
        <w:rPr>
          <w:rFonts w:ascii="標楷體" w:eastAsia="標楷體" w:hAnsi="標楷體" w:hint="eastAsia"/>
          <w:spacing w:val="4"/>
          <w:sz w:val="28"/>
        </w:rPr>
        <w:t>蓋之章為</w:t>
      </w:r>
      <w:proofErr w:type="gramEnd"/>
      <w:r w:rsidR="00FF64FC" w:rsidRPr="00750F50">
        <w:rPr>
          <w:rFonts w:ascii="標楷體" w:eastAsia="標楷體" w:hAnsi="標楷體" w:hint="eastAsia"/>
          <w:spacing w:val="4"/>
          <w:sz w:val="28"/>
        </w:rPr>
        <w:t>之。</w:t>
      </w:r>
    </w:p>
    <w:p w14:paraId="7BD9FD15" w14:textId="77777777" w:rsidR="002C190D" w:rsidRPr="00750F50" w:rsidRDefault="00FF64FC">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Pr="00750F50">
        <w:rPr>
          <w:rFonts w:ascii="標楷體" w:eastAsia="標楷體" w:hAnsi="標楷體" w:hint="eastAsia"/>
          <w:sz w:val="28"/>
        </w:rPr>
        <w:t>不</w:t>
      </w:r>
      <w:proofErr w:type="gramEnd"/>
      <w:r w:rsidRPr="00750F50">
        <w:rPr>
          <w:rFonts w:ascii="標楷體" w:eastAsia="標楷體" w:hAnsi="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Pr="00750F50">
        <w:rPr>
          <w:rFonts w:ascii="標楷體" w:eastAsia="標楷體" w:hAnsi="標楷體" w:hint="eastAsia"/>
          <w:sz w:val="28"/>
        </w:rPr>
        <w:t>不</w:t>
      </w:r>
      <w:proofErr w:type="gramEnd"/>
      <w:r w:rsidRPr="00750F50">
        <w:rPr>
          <w:rFonts w:ascii="標楷體" w:eastAsia="標楷體" w:hAnsi="標楷體" w:hint="eastAsia"/>
          <w:sz w:val="28"/>
        </w:rPr>
        <w:t>另辦理查核。</w:t>
      </w:r>
    </w:p>
    <w:p w14:paraId="74CF1725"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(六)契約價金總額，除另有規定外，為完成契約所需全部材料、人工</w:t>
      </w:r>
      <w:r w:rsidRPr="00750F50">
        <w:rPr>
          <w:rFonts w:ascii="標楷體" w:eastAsia="標楷體" w:hAnsi="標楷體"/>
          <w:sz w:val="28"/>
        </w:rPr>
        <w:t>、</w:t>
      </w:r>
      <w:r w:rsidRPr="00750F50">
        <w:rPr>
          <w:rFonts w:ascii="標楷體" w:eastAsia="標楷體" w:hAnsi="標楷體" w:hint="eastAsia"/>
          <w:sz w:val="28"/>
        </w:rPr>
        <w:t>機具、設備及履約所必須之費用。</w:t>
      </w:r>
    </w:p>
    <w:p w14:paraId="47B7E4D8" w14:textId="77777777" w:rsidR="002C190D" w:rsidRPr="00750F50" w:rsidRDefault="00FF64FC">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(七)廠商請領契約價金時應提出電子或紙本統一發票，</w:t>
      </w:r>
      <w:r w:rsidR="000D6390" w:rsidRPr="00750F50">
        <w:rPr>
          <w:rFonts w:ascii="標楷體" w:eastAsia="標楷體" w:hAnsi="標楷體" w:hint="eastAsia"/>
          <w:sz w:val="28"/>
        </w:rPr>
        <w:t>依法免用</w:t>
      </w:r>
      <w:r w:rsidRPr="00750F50">
        <w:rPr>
          <w:rFonts w:ascii="標楷體" w:eastAsia="標楷體" w:hAnsi="標楷體" w:hint="eastAsia"/>
          <w:sz w:val="28"/>
        </w:rPr>
        <w:t>統一發票者應提出收據。</w:t>
      </w:r>
    </w:p>
    <w:p w14:paraId="74D31CCA" w14:textId="77777777" w:rsidR="002C190D" w:rsidRPr="00750F50" w:rsidRDefault="002C190D">
      <w:pPr>
        <w:spacing w:line="400" w:lineRule="exact"/>
        <w:ind w:left="568" w:hanging="284"/>
        <w:jc w:val="both"/>
        <w:rPr>
          <w:rFonts w:ascii="標楷體" w:eastAsia="標楷體" w:hAnsi="標楷體"/>
          <w:sz w:val="28"/>
        </w:rPr>
      </w:pPr>
      <w:r w:rsidRPr="00750F50">
        <w:rPr>
          <w:rFonts w:ascii="標楷體" w:eastAsia="標楷體" w:hAnsi="標楷體" w:hint="eastAsia"/>
          <w:sz w:val="28"/>
        </w:rPr>
        <w:t>(</w:t>
      </w:r>
      <w:r w:rsidR="00FF64FC" w:rsidRPr="00750F50">
        <w:rPr>
          <w:rFonts w:ascii="標楷體" w:eastAsia="標楷體" w:hAnsi="標楷體" w:hint="eastAsia"/>
          <w:sz w:val="28"/>
        </w:rPr>
        <w:t>八</w:t>
      </w:r>
      <w:r w:rsidRPr="00750F50">
        <w:rPr>
          <w:rFonts w:ascii="標楷體" w:eastAsia="標楷體" w:hAnsi="標楷體" w:hint="eastAsia"/>
          <w:sz w:val="28"/>
        </w:rPr>
        <w:t>)廠商請領契約價金時應提出之其他文件為(由機關於招標時載明)：</w:t>
      </w:r>
    </w:p>
    <w:p w14:paraId="620467EB" w14:textId="0CFE4667" w:rsidR="002C190D" w:rsidRPr="00750F50" w:rsidRDefault="002C190D">
      <w:pPr>
        <w:spacing w:line="400" w:lineRule="exact"/>
        <w:ind w:left="1418" w:right="57" w:hanging="567"/>
        <w:jc w:val="both"/>
        <w:rPr>
          <w:rFonts w:ascii="標楷體" w:eastAsia="標楷體" w:hAnsi="標楷體"/>
          <w:sz w:val="28"/>
        </w:rPr>
      </w:pPr>
      <w:r w:rsidRPr="00750F50">
        <w:rPr>
          <w:rFonts w:ascii="標楷體" w:eastAsia="標楷體" w:hAnsi="標楷體" w:hint="eastAsia"/>
          <w:sz w:val="28"/>
        </w:rPr>
        <w:t>□</w:t>
      </w:r>
      <w:ins w:id="30" w:author="企劃處三科-曾安慈(att)" w:date="2025-12-12T16:00:00Z">
        <w:r w:rsidR="00C85A03" w:rsidRPr="00750F50">
          <w:rPr>
            <w:rFonts w:ascii="標楷體" w:eastAsia="標楷體" w:hAnsi="標楷體"/>
            <w:sz w:val="28"/>
          </w:rPr>
          <w:t>1.</w:t>
        </w:r>
      </w:ins>
      <w:r w:rsidRPr="00750F50">
        <w:rPr>
          <w:rFonts w:ascii="標楷體" w:eastAsia="標楷體" w:hAnsi="標楷體" w:hint="eastAsia"/>
          <w:sz w:val="28"/>
        </w:rPr>
        <w:t>成本或費用證明。</w:t>
      </w:r>
      <w:del w:id="31" w:author="企劃處三科-曾安慈(att)" w:date="2025-12-12T16:00:00Z">
        <w:r w:rsidRPr="00750F50">
          <w:rPr>
            <w:rFonts w:ascii="標楷體" w:eastAsia="標楷體" w:hAnsi="標楷體" w:hint="eastAsia"/>
            <w:sz w:val="28"/>
          </w:rPr>
          <w:delText xml:space="preserve">                </w:delText>
        </w:r>
      </w:del>
    </w:p>
    <w:p w14:paraId="5E1389FF" w14:textId="77777777" w:rsidR="002C190D" w:rsidRPr="00750F50" w:rsidRDefault="002C190D">
      <w:pPr>
        <w:spacing w:line="400" w:lineRule="exact"/>
        <w:ind w:left="1418" w:right="57" w:hanging="567"/>
        <w:jc w:val="both"/>
        <w:rPr>
          <w:rFonts w:ascii="標楷體" w:eastAsia="標楷體" w:hAnsi="標楷體"/>
          <w:sz w:val="28"/>
        </w:rPr>
      </w:pPr>
      <w:r w:rsidRPr="00750F50">
        <w:rPr>
          <w:rFonts w:ascii="標楷體" w:eastAsia="標楷體" w:hAnsi="標楷體" w:hint="eastAsia"/>
          <w:sz w:val="28"/>
        </w:rPr>
        <w:t>□</w:t>
      </w:r>
      <w:ins w:id="32" w:author="企劃處三科-曾安慈(att)" w:date="2025-12-12T16:00:00Z">
        <w:r w:rsidR="00C85A03" w:rsidRPr="00750F50">
          <w:rPr>
            <w:rFonts w:ascii="標楷體" w:eastAsia="標楷體" w:hAnsi="標楷體"/>
            <w:sz w:val="28"/>
          </w:rPr>
          <w:t>2</w:t>
        </w:r>
        <w:r w:rsidR="00C85A03" w:rsidRPr="00750F50">
          <w:rPr>
            <w:rFonts w:ascii="標楷體" w:eastAsia="標楷體" w:hAnsi="標楷體" w:hint="eastAsia"/>
            <w:sz w:val="28"/>
          </w:rPr>
          <w:t>.</w:t>
        </w:r>
      </w:ins>
      <w:r w:rsidRPr="00750F50">
        <w:rPr>
          <w:rFonts w:ascii="標楷體" w:eastAsia="標楷體" w:hAnsi="標楷體" w:hint="eastAsia"/>
          <w:sz w:val="28"/>
        </w:rPr>
        <w:t>保險單或保險證明。</w:t>
      </w:r>
    </w:p>
    <w:p w14:paraId="2EA1DD7F" w14:textId="77777777" w:rsidR="002C190D" w:rsidRPr="00750F50" w:rsidRDefault="002C190D">
      <w:pPr>
        <w:spacing w:line="400" w:lineRule="exact"/>
        <w:ind w:left="1418" w:right="57" w:hanging="567"/>
        <w:jc w:val="both"/>
        <w:rPr>
          <w:rFonts w:ascii="標楷體" w:eastAsia="標楷體" w:hAnsi="標楷體"/>
          <w:sz w:val="28"/>
        </w:rPr>
      </w:pPr>
      <w:r w:rsidRPr="00750F50">
        <w:rPr>
          <w:rFonts w:ascii="標楷體" w:eastAsia="標楷體" w:hAnsi="標楷體" w:hint="eastAsia"/>
          <w:sz w:val="28"/>
        </w:rPr>
        <w:t>□</w:t>
      </w:r>
      <w:ins w:id="33" w:author="企劃處三科-曾安慈(att)" w:date="2025-12-12T16:00:00Z">
        <w:r w:rsidR="00C85A03" w:rsidRPr="00750F50">
          <w:rPr>
            <w:rFonts w:ascii="標楷體" w:eastAsia="標楷體" w:hAnsi="標楷體"/>
            <w:sz w:val="28"/>
          </w:rPr>
          <w:t>3</w:t>
        </w:r>
        <w:r w:rsidR="00C85A03" w:rsidRPr="00750F50">
          <w:rPr>
            <w:rFonts w:ascii="標楷體" w:eastAsia="標楷體" w:hAnsi="標楷體" w:hint="eastAsia"/>
            <w:sz w:val="28"/>
          </w:rPr>
          <w:t>.</w:t>
        </w:r>
      </w:ins>
      <w:r w:rsidRPr="00750F50">
        <w:rPr>
          <w:rFonts w:ascii="標楷體" w:eastAsia="標楷體" w:hAnsi="標楷體" w:hint="eastAsia"/>
          <w:sz w:val="28"/>
        </w:rPr>
        <w:t>外國廠商之商業發票。</w:t>
      </w:r>
    </w:p>
    <w:p w14:paraId="12BB0D28" w14:textId="77777777" w:rsidR="00CB512F" w:rsidRPr="00750F50" w:rsidRDefault="00CB512F" w:rsidP="00CB512F">
      <w:pPr>
        <w:spacing w:line="400" w:lineRule="exact"/>
        <w:ind w:left="1148" w:right="57" w:hanging="297"/>
        <w:jc w:val="both"/>
        <w:rPr>
          <w:rFonts w:ascii="標楷體" w:eastAsia="標楷體" w:hAnsi="標楷體"/>
          <w:sz w:val="28"/>
        </w:rPr>
      </w:pPr>
      <w:r w:rsidRPr="00750F50">
        <w:rPr>
          <w:rFonts w:ascii="標楷體" w:eastAsia="標楷體" w:hAnsi="標楷體" w:hint="eastAsia"/>
          <w:sz w:val="28"/>
        </w:rPr>
        <w:t>□</w:t>
      </w:r>
      <w:ins w:id="34" w:author="企劃處三科-曾安慈(att)" w:date="2025-12-12T16:00:00Z">
        <w:r w:rsidR="00C85A03" w:rsidRPr="00750F50">
          <w:rPr>
            <w:rFonts w:ascii="標楷體" w:eastAsia="標楷體" w:hAnsi="標楷體"/>
            <w:sz w:val="28"/>
          </w:rPr>
          <w:t>4</w:t>
        </w:r>
        <w:r w:rsidR="00C85A03" w:rsidRPr="00750F50">
          <w:rPr>
            <w:rFonts w:ascii="標楷體" w:eastAsia="標楷體" w:hAnsi="標楷體" w:hint="eastAsia"/>
            <w:sz w:val="28"/>
          </w:rPr>
          <w:t>.</w:t>
        </w:r>
      </w:ins>
      <w:r w:rsidRPr="00750F50">
        <w:rPr>
          <w:rFonts w:ascii="標楷體" w:eastAsia="標楷體" w:hAnsi="標楷體" w:hint="eastAsia"/>
          <w:sz w:val="28"/>
        </w:rPr>
        <w:t>履約勞工薪資支付證明（僅適用於契約價金結算方式</w:t>
      </w:r>
      <w:proofErr w:type="gramStart"/>
      <w:r w:rsidRPr="00750F50">
        <w:rPr>
          <w:rFonts w:ascii="標楷體" w:eastAsia="標楷體" w:hAnsi="標楷體" w:hint="eastAsia"/>
          <w:sz w:val="28"/>
        </w:rPr>
        <w:t>採</w:t>
      </w:r>
      <w:proofErr w:type="gramEnd"/>
      <w:r w:rsidRPr="00750F50">
        <w:rPr>
          <w:rFonts w:ascii="標楷體" w:eastAsia="標楷體" w:hAnsi="標楷體" w:hint="eastAsia"/>
          <w:sz w:val="28"/>
        </w:rPr>
        <w:t>服務成本加公費法或招標文件已載明廠商應給付履約勞工薪資基準者）。</w:t>
      </w:r>
    </w:p>
    <w:p w14:paraId="2CF47DF7" w14:textId="5A7CD8A3" w:rsidR="00980AB1" w:rsidRPr="00750F50" w:rsidRDefault="003A7605" w:rsidP="00980AB1">
      <w:pPr>
        <w:spacing w:line="400" w:lineRule="exact"/>
        <w:ind w:left="1148" w:right="57" w:hanging="297"/>
        <w:jc w:val="both"/>
        <w:rPr>
          <w:rFonts w:ascii="標楷體" w:eastAsia="標楷體" w:hAnsi="標楷體"/>
          <w:sz w:val="28"/>
        </w:rPr>
      </w:pPr>
      <w:r w:rsidRPr="00750F50">
        <w:rPr>
          <w:rFonts w:ascii="標楷體" w:eastAsia="標楷體" w:hAnsi="標楷體" w:hint="eastAsia"/>
          <w:sz w:val="28"/>
        </w:rPr>
        <w:t>■</w:t>
      </w:r>
      <w:r w:rsidR="00C85A03" w:rsidRPr="00750F50">
        <w:rPr>
          <w:rFonts w:ascii="標楷體" w:eastAsia="標楷體" w:hAnsi="標楷體" w:hint="eastAsia"/>
          <w:sz w:val="28"/>
        </w:rPr>
        <w:t>5</w:t>
      </w:r>
      <w:r w:rsidR="00C85A03" w:rsidRPr="00750F50">
        <w:rPr>
          <w:rFonts w:ascii="標楷體" w:eastAsia="標楷體" w:hAnsi="標楷體"/>
          <w:sz w:val="28"/>
        </w:rPr>
        <w:t>.</w:t>
      </w:r>
      <w:proofErr w:type="gramStart"/>
      <w:r w:rsidRPr="00750F50">
        <w:rPr>
          <w:rFonts w:ascii="標楷體" w:eastAsia="標楷體" w:hAnsi="標楷體" w:hint="eastAsia"/>
          <w:sz w:val="28"/>
        </w:rPr>
        <w:t>採總包</w:t>
      </w:r>
      <w:proofErr w:type="gramEnd"/>
      <w:r w:rsidRPr="00750F50">
        <w:rPr>
          <w:rFonts w:ascii="標楷體" w:eastAsia="標楷體" w:hAnsi="標楷體" w:hint="eastAsia"/>
          <w:sz w:val="28"/>
        </w:rPr>
        <w:t>價法計費之案件，</w:t>
      </w:r>
      <w:r w:rsidR="00C85A03" w:rsidRPr="00750F50">
        <w:rPr>
          <w:rFonts w:ascii="標楷體" w:eastAsia="標楷體" w:hAnsi="標楷體" w:hint="eastAsia"/>
          <w:sz w:val="28"/>
        </w:rPr>
        <w:t>且契約訂有廠商給付派駐勞工之薪資金額、年終獎金者，依下列資料檢核廠商實際給付予派駐勞工之金額是否合於採購契約之要求</w:t>
      </w:r>
      <w:r w:rsidR="00CA03BD" w:rsidRPr="00750F50">
        <w:rPr>
          <w:rFonts w:ascii="標楷體" w:eastAsia="標楷體" w:hAnsi="標楷體" w:hint="eastAsia"/>
          <w:sz w:val="28"/>
        </w:rPr>
        <w:t>：</w:t>
      </w:r>
    </w:p>
    <w:p w14:paraId="3A913CAE" w14:textId="0F37DF49" w:rsidR="00C85A03" w:rsidRPr="00750F50" w:rsidRDefault="00C85A03" w:rsidP="001638F1">
      <w:pPr>
        <w:spacing w:line="400" w:lineRule="exact"/>
        <w:ind w:left="1418" w:right="57" w:hanging="297"/>
        <w:jc w:val="both"/>
        <w:rPr>
          <w:rFonts w:ascii="標楷體" w:eastAsia="標楷體" w:hAnsi="標楷體"/>
          <w:sz w:val="28"/>
        </w:rPr>
      </w:pPr>
      <w:r w:rsidRPr="00750F50">
        <w:rPr>
          <w:rFonts w:ascii="標楷體" w:eastAsia="標楷體" w:hAnsi="標楷體" w:hint="eastAsia"/>
          <w:sz w:val="28"/>
        </w:rPr>
        <w:t>■</w:t>
      </w:r>
      <w:r w:rsidRPr="00750F50">
        <w:rPr>
          <w:rFonts w:ascii="標楷體" w:eastAsia="標楷體" w:hAnsi="標楷體"/>
          <w:sz w:val="28"/>
        </w:rPr>
        <w:t>(1)派駐勞工薪資支付證明(適用於個案有派駐勞工者</w:t>
      </w:r>
      <w:proofErr w:type="gramStart"/>
      <w:r w:rsidRPr="00750F50">
        <w:rPr>
          <w:rFonts w:ascii="標楷體" w:eastAsia="標楷體" w:hAnsi="標楷體"/>
          <w:sz w:val="28"/>
        </w:rPr>
        <w:t>）</w:t>
      </w:r>
      <w:proofErr w:type="gramEnd"/>
      <w:r w:rsidRPr="00750F50">
        <w:rPr>
          <w:rFonts w:ascii="標楷體" w:eastAsia="標楷體" w:hAnsi="標楷體"/>
          <w:sz w:val="28"/>
        </w:rPr>
        <w:t>。</w:t>
      </w:r>
    </w:p>
    <w:p w14:paraId="70D1B1C7" w14:textId="29C8AD34" w:rsidR="00C85A03" w:rsidRPr="00750F50" w:rsidRDefault="00C85A03" w:rsidP="00DE6F1F">
      <w:pPr>
        <w:spacing w:line="400" w:lineRule="exact"/>
        <w:ind w:left="1418" w:right="57" w:hanging="297"/>
        <w:jc w:val="both"/>
        <w:rPr>
          <w:rFonts w:ascii="標楷體" w:eastAsia="標楷體" w:hAnsi="標楷體"/>
          <w:sz w:val="28"/>
        </w:rPr>
      </w:pPr>
      <w:r w:rsidRPr="00750F50">
        <w:rPr>
          <w:rFonts w:ascii="標楷體" w:eastAsia="標楷體" w:hAnsi="標楷體" w:hint="eastAsia"/>
          <w:sz w:val="28"/>
        </w:rPr>
        <w:t>■</w:t>
      </w:r>
      <w:r w:rsidRPr="00750F50">
        <w:rPr>
          <w:rFonts w:ascii="標楷體" w:eastAsia="標楷體" w:hAnsi="標楷體"/>
          <w:sz w:val="28"/>
        </w:rPr>
        <w:t>(2)</w:t>
      </w:r>
      <w:r w:rsidR="00023FA6" w:rsidRPr="00750F50">
        <w:rPr>
          <w:rFonts w:ascii="標楷體" w:eastAsia="標楷體" w:hAnsi="標楷體" w:hint="eastAsia"/>
          <w:sz w:val="28"/>
        </w:rPr>
        <w:t>派駐勞工年終獎金支付證明（適用於個案有派駐勞工且於契約第3條年終獎金選項有選填者）。</w:t>
      </w:r>
    </w:p>
    <w:p w14:paraId="492251C3" w14:textId="244C3370" w:rsidR="002C190D" w:rsidRPr="00750F50" w:rsidRDefault="002C190D" w:rsidP="001638F1">
      <w:pPr>
        <w:spacing w:line="400" w:lineRule="exact"/>
        <w:ind w:left="851" w:right="57"/>
        <w:jc w:val="both"/>
        <w:rPr>
          <w:rFonts w:ascii="標楷體" w:eastAsia="標楷體" w:hAnsi="標楷體"/>
          <w:sz w:val="28"/>
        </w:rPr>
      </w:pPr>
      <w:r w:rsidRPr="00750F50">
        <w:rPr>
          <w:rFonts w:ascii="標楷體" w:eastAsia="標楷體" w:hAnsi="標楷體" w:hint="eastAsia"/>
          <w:sz w:val="28"/>
        </w:rPr>
        <w:t>□</w:t>
      </w:r>
      <w:r w:rsidR="00135724" w:rsidRPr="00750F50">
        <w:rPr>
          <w:rFonts w:ascii="標楷體" w:eastAsia="標楷體" w:hAnsi="標楷體"/>
          <w:sz w:val="28"/>
        </w:rPr>
        <w:t>6</w:t>
      </w:r>
      <w:r w:rsidR="00135724" w:rsidRPr="00750F50">
        <w:rPr>
          <w:rFonts w:ascii="標楷體" w:eastAsia="標楷體" w:hAnsi="標楷體" w:hint="eastAsia"/>
          <w:sz w:val="28"/>
        </w:rPr>
        <w:t>.</w:t>
      </w:r>
      <w:r w:rsidRPr="00750F50">
        <w:rPr>
          <w:rFonts w:ascii="標楷體" w:eastAsia="標楷體" w:hAnsi="標楷體" w:hint="eastAsia"/>
          <w:sz w:val="28"/>
        </w:rPr>
        <w:t>契約</w:t>
      </w:r>
      <w:r w:rsidR="00CB512F" w:rsidRPr="00750F50">
        <w:rPr>
          <w:rFonts w:ascii="標楷體" w:eastAsia="標楷體" w:hAnsi="標楷體" w:hint="eastAsia"/>
          <w:sz w:val="28"/>
        </w:rPr>
        <w:t>約</w:t>
      </w:r>
      <w:r w:rsidRPr="00750F50">
        <w:rPr>
          <w:rFonts w:ascii="標楷體" w:eastAsia="標楷體" w:hAnsi="標楷體" w:hint="eastAsia"/>
          <w:sz w:val="28"/>
        </w:rPr>
        <w:t>定之其他給付憑證文件。</w:t>
      </w:r>
    </w:p>
    <w:p w14:paraId="44A77D0E" w14:textId="28E1F7ED" w:rsidR="00CB512F" w:rsidRPr="00750F50" w:rsidRDefault="00CB512F">
      <w:pPr>
        <w:spacing w:line="400" w:lineRule="exact"/>
        <w:ind w:left="1418" w:right="57" w:hanging="567"/>
        <w:jc w:val="both"/>
        <w:rPr>
          <w:rFonts w:ascii="標楷體" w:eastAsia="標楷體" w:hAnsi="標楷體"/>
          <w:sz w:val="28"/>
        </w:rPr>
      </w:pPr>
      <w:r w:rsidRPr="00750F50">
        <w:rPr>
          <w:rFonts w:ascii="標楷體" w:eastAsia="標楷體" w:hAnsi="標楷體" w:hint="eastAsia"/>
          <w:sz w:val="28"/>
        </w:rPr>
        <w:t>□</w:t>
      </w:r>
      <w:r w:rsidR="00135724" w:rsidRPr="00750F50">
        <w:rPr>
          <w:rFonts w:ascii="標楷體" w:eastAsia="標楷體" w:hAnsi="標楷體"/>
          <w:sz w:val="28"/>
        </w:rPr>
        <w:t>7</w:t>
      </w:r>
      <w:r w:rsidR="00135724" w:rsidRPr="00750F50">
        <w:rPr>
          <w:rFonts w:ascii="標楷體" w:eastAsia="標楷體" w:hAnsi="標楷體" w:hint="eastAsia"/>
          <w:sz w:val="28"/>
        </w:rPr>
        <w:t>.</w:t>
      </w:r>
      <w:r w:rsidRPr="00750F50">
        <w:rPr>
          <w:rFonts w:ascii="標楷體" w:eastAsia="標楷體" w:hAnsi="標楷體" w:hint="eastAsia"/>
          <w:sz w:val="28"/>
        </w:rPr>
        <w:t xml:space="preserve">其他：               </w:t>
      </w:r>
    </w:p>
    <w:p w14:paraId="68756C68"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w:t>
      </w:r>
      <w:r w:rsidR="00FF64FC" w:rsidRPr="00750F50">
        <w:rPr>
          <w:rFonts w:ascii="標楷體" w:eastAsia="標楷體" w:hAnsi="標楷體" w:hint="eastAsia"/>
          <w:sz w:val="28"/>
        </w:rPr>
        <w:t>九</w:t>
      </w:r>
      <w:r w:rsidRPr="00750F50">
        <w:rPr>
          <w:rFonts w:ascii="標楷體" w:eastAsia="標楷體" w:hAnsi="標楷體" w:hint="eastAsia"/>
          <w:sz w:val="28"/>
        </w:rPr>
        <w:t>)前款文件，應有出具人之簽名或蓋章。但慣例無需簽名或蓋章者，不在此限。</w:t>
      </w:r>
    </w:p>
    <w:p w14:paraId="7BCCC851"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(十)廠商履約有逾期違約金、損害賠償、採購標的損壞或短缺、不實行為、未完全履約、不符契約規定、</w:t>
      </w:r>
      <w:proofErr w:type="gramStart"/>
      <w:r w:rsidRPr="00750F50">
        <w:rPr>
          <w:rFonts w:ascii="標楷體" w:eastAsia="標楷體" w:hAnsi="標楷體" w:hint="eastAsia"/>
          <w:sz w:val="28"/>
        </w:rPr>
        <w:t>溢領價金</w:t>
      </w:r>
      <w:proofErr w:type="gramEnd"/>
      <w:r w:rsidRPr="00750F50">
        <w:rPr>
          <w:rFonts w:ascii="標楷體" w:eastAsia="標楷體" w:hAnsi="標楷體" w:hint="eastAsia"/>
          <w:sz w:val="28"/>
        </w:rPr>
        <w:t>或減少履約事項等情形時，機關得自應付價金中扣抵；其有不足者，得通知廠商給付或自保證金扣抵。</w:t>
      </w:r>
    </w:p>
    <w:p w14:paraId="7A2DB2E6"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w:t>
      </w:r>
      <w:r w:rsidR="00FF64FC" w:rsidRPr="00750F50">
        <w:rPr>
          <w:rFonts w:ascii="標楷體" w:eastAsia="標楷體" w:hAnsi="標楷體" w:hint="eastAsia"/>
          <w:sz w:val="28"/>
        </w:rPr>
        <w:t>一</w:t>
      </w:r>
      <w:r w:rsidRPr="00750F50">
        <w:rPr>
          <w:rFonts w:ascii="標楷體" w:eastAsia="標楷體" w:hAnsi="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Pr="00750F50" w:rsidRDefault="002C190D">
      <w:pPr>
        <w:spacing w:line="400" w:lineRule="exact"/>
        <w:ind w:left="1135" w:right="57" w:hanging="851"/>
        <w:jc w:val="both"/>
        <w:rPr>
          <w:rFonts w:ascii="標楷體" w:eastAsia="標楷體" w:hAnsi="標楷體"/>
          <w:sz w:val="28"/>
        </w:rPr>
      </w:pPr>
      <w:r w:rsidRPr="00750F50">
        <w:rPr>
          <w:rFonts w:ascii="標楷體" w:eastAsia="標楷體" w:hAnsi="標楷體" w:hint="eastAsia"/>
          <w:sz w:val="28"/>
        </w:rPr>
        <w:t>(十</w:t>
      </w:r>
      <w:r w:rsidR="00FF64FC" w:rsidRPr="00750F50">
        <w:rPr>
          <w:rFonts w:ascii="標楷體" w:eastAsia="標楷體" w:hAnsi="標楷體" w:hint="eastAsia"/>
          <w:sz w:val="28"/>
        </w:rPr>
        <w:t>二</w:t>
      </w:r>
      <w:r w:rsidRPr="00750F50">
        <w:rPr>
          <w:rFonts w:ascii="標楷體" w:eastAsia="標楷體" w:hAnsi="標楷體" w:hint="eastAsia"/>
          <w:sz w:val="28"/>
        </w:rPr>
        <w:t>)分包契約依採購法第67條第2項報備於機關，並經廠商就分包部分設定權利質權</w:t>
      </w:r>
      <w:proofErr w:type="gramStart"/>
      <w:r w:rsidRPr="00750F50">
        <w:rPr>
          <w:rFonts w:ascii="標楷體" w:eastAsia="標楷體" w:hAnsi="標楷體" w:hint="eastAsia"/>
          <w:sz w:val="28"/>
        </w:rPr>
        <w:t>予分</w:t>
      </w:r>
      <w:proofErr w:type="gramEnd"/>
      <w:r w:rsidRPr="00750F50">
        <w:rPr>
          <w:rFonts w:ascii="標楷體" w:eastAsia="標楷體" w:hAnsi="標楷體" w:hint="eastAsia"/>
          <w:sz w:val="28"/>
        </w:rPr>
        <w:t>包廠商者，該分包契約所載付款條件應符合前列各款規定(採購法第98條之規定除外)或與機關另行議定。</w:t>
      </w:r>
    </w:p>
    <w:p w14:paraId="56153D0A" w14:textId="5E7CC36F" w:rsidR="00533AA5" w:rsidRPr="00750F50" w:rsidRDefault="00533AA5" w:rsidP="00533AA5">
      <w:pPr>
        <w:spacing w:line="240" w:lineRule="atLeast"/>
        <w:ind w:leftChars="118" w:left="1117" w:hangingChars="298" w:hanging="834"/>
        <w:jc w:val="both"/>
        <w:rPr>
          <w:rFonts w:ascii="標楷體" w:eastAsia="標楷體" w:hAnsi="標楷體" w:cs="標楷體"/>
          <w:sz w:val="28"/>
          <w:szCs w:val="28"/>
        </w:rPr>
      </w:pPr>
      <w:r w:rsidRPr="00750F50">
        <w:rPr>
          <w:rFonts w:ascii="標楷體" w:eastAsia="標楷體" w:hAnsi="標楷體" w:hint="eastAsia"/>
          <w:sz w:val="28"/>
        </w:rPr>
        <w:t>(十三)</w:t>
      </w:r>
      <w:r w:rsidRPr="00750F50">
        <w:rPr>
          <w:rFonts w:ascii="標楷體" w:eastAsia="標楷體" w:hAnsi="標楷體" w:cs="標楷體" w:hint="eastAsia"/>
          <w:sz w:val="28"/>
          <w:szCs w:val="28"/>
        </w:rPr>
        <w:t>廠商於履約期間給與全職從事本採購案之員工薪資</w:t>
      </w:r>
      <w:bookmarkStart w:id="35" w:name="_Hlk185684769"/>
      <w:r w:rsidRPr="00750F50">
        <w:rPr>
          <w:rFonts w:ascii="標楷體" w:eastAsia="標楷體" w:hAnsi="標楷體" w:cs="標楷體" w:hint="eastAsia"/>
          <w:sz w:val="28"/>
          <w:szCs w:val="28"/>
        </w:rPr>
        <w:t>（派駐勞工依第8條辦理），應高於最低工資1.1倍，每月至少為</w:t>
      </w:r>
      <w:proofErr w:type="gramStart"/>
      <w:r w:rsidRPr="00750F50">
        <w:rPr>
          <w:rFonts w:ascii="標楷體" w:eastAsia="標楷體" w:hAnsi="標楷體" w:hint="eastAsia"/>
        </w:rPr>
        <w:t>＿＿＿＿＿</w:t>
      </w:r>
      <w:proofErr w:type="gramEnd"/>
      <w:r w:rsidRPr="00750F50">
        <w:rPr>
          <w:rFonts w:ascii="標楷體" w:eastAsia="標楷體" w:hAnsi="標楷體" w:cs="標楷體" w:hint="eastAsia"/>
          <w:sz w:val="28"/>
          <w:szCs w:val="28"/>
        </w:rPr>
        <w:t>元</w:t>
      </w:r>
      <w:proofErr w:type="gramStart"/>
      <w:r w:rsidRPr="00750F50">
        <w:rPr>
          <w:rFonts w:ascii="標楷體" w:eastAsia="標楷體" w:hAnsi="標楷體" w:cs="標楷體" w:hint="eastAsia"/>
          <w:sz w:val="28"/>
          <w:szCs w:val="28"/>
        </w:rPr>
        <w:t>（</w:t>
      </w:r>
      <w:proofErr w:type="gramEnd"/>
      <w:r w:rsidRPr="00750F50">
        <w:rPr>
          <w:rFonts w:ascii="標楷體" w:eastAsia="標楷體" w:hAnsi="標楷體" w:cs="標楷體" w:hint="eastAsia"/>
          <w:sz w:val="28"/>
          <w:szCs w:val="28"/>
        </w:rPr>
        <w:t>由機關於招標時載明，</w:t>
      </w:r>
      <w:ins w:id="36" w:author="企劃處三科-曾安慈(att)" w:date="2025-12-12T16:00:00Z">
        <w:r w:rsidRPr="00750F50">
          <w:rPr>
            <w:rFonts w:ascii="標楷體" w:eastAsia="標楷體" w:hAnsi="標楷體" w:cs="標楷體" w:hint="eastAsia"/>
            <w:sz w:val="28"/>
            <w:szCs w:val="28"/>
          </w:rPr>
          <w:t>應高於最低工資1.1倍；如載明數額未高於1.1倍者，該約定無效，其數額為最低工資1.1倍，未</w:t>
        </w:r>
        <w:proofErr w:type="gramStart"/>
        <w:r w:rsidRPr="00750F50">
          <w:rPr>
            <w:rFonts w:ascii="標楷體" w:eastAsia="標楷體" w:hAnsi="標楷體" w:cs="標楷體" w:hint="eastAsia"/>
            <w:sz w:val="28"/>
            <w:szCs w:val="28"/>
          </w:rPr>
          <w:t>載明者亦</w:t>
        </w:r>
        <w:proofErr w:type="gramEnd"/>
        <w:r w:rsidRPr="00750F50">
          <w:rPr>
            <w:rFonts w:ascii="標楷體" w:eastAsia="標楷體" w:hAnsi="標楷體" w:cs="標楷體" w:hint="eastAsia"/>
            <w:sz w:val="28"/>
            <w:szCs w:val="28"/>
          </w:rPr>
          <w:t>同</w:t>
        </w:r>
        <w:proofErr w:type="gramStart"/>
        <w:r w:rsidRPr="00750F50">
          <w:rPr>
            <w:rFonts w:ascii="標楷體" w:eastAsia="標楷體" w:hAnsi="標楷體" w:cs="標楷體" w:hint="eastAsia"/>
            <w:sz w:val="28"/>
            <w:szCs w:val="28"/>
          </w:rPr>
          <w:t>）</w:t>
        </w:r>
        <w:proofErr w:type="gramEnd"/>
        <w:r w:rsidRPr="00750F50">
          <w:rPr>
            <w:rFonts w:ascii="標楷體" w:eastAsia="標楷體" w:hAnsi="標楷體" w:cs="標楷體" w:hint="eastAsia"/>
            <w:sz w:val="28"/>
            <w:szCs w:val="28"/>
          </w:rPr>
          <w:t>，履約期間如涉最低工資調整，致前開金額未高於最低工資1.1倍者，廠商應配合調整勞工薪資，機關並依第4條第7款辦理變更</w:t>
        </w:r>
      </w:ins>
      <w:r w:rsidRPr="00750F50">
        <w:rPr>
          <w:rFonts w:ascii="標楷體" w:eastAsia="標楷體" w:hAnsi="標楷體" w:cs="標楷體" w:hint="eastAsia"/>
          <w:sz w:val="28"/>
          <w:szCs w:val="28"/>
        </w:rPr>
        <w:t>。</w:t>
      </w:r>
      <w:bookmarkEnd w:id="35"/>
    </w:p>
    <w:p w14:paraId="0FC4E499" w14:textId="4FE3B029" w:rsidR="00480BD8" w:rsidRPr="00750F50" w:rsidRDefault="00480BD8" w:rsidP="00480BD8">
      <w:pPr>
        <w:spacing w:line="240" w:lineRule="atLeast"/>
        <w:ind w:leftChars="118" w:left="1117" w:hangingChars="298" w:hanging="834"/>
        <w:jc w:val="both"/>
        <w:rPr>
          <w:rFonts w:ascii="標楷體" w:eastAsia="標楷體" w:hAnsi="標楷體"/>
          <w:sz w:val="28"/>
        </w:rPr>
      </w:pPr>
      <w:r w:rsidRPr="00750F50">
        <w:rPr>
          <w:rFonts w:ascii="標楷體" w:eastAsia="標楷體" w:hAnsi="標楷體" w:hint="eastAsia"/>
          <w:sz w:val="28"/>
        </w:rPr>
        <w:t>(十四)</w:t>
      </w:r>
      <w:r w:rsidR="00760A57" w:rsidRPr="00750F50">
        <w:rPr>
          <w:rFonts w:ascii="標楷體" w:eastAsia="標楷體" w:hAnsi="標楷體"/>
          <w:sz w:val="28"/>
        </w:rPr>
        <w:t>廠商如未於契約第8條第16款第2目第1子目約定期限給付派駐勞工薪資，且可歸責於廠商者，經機關書面催告    日曆天(由機關於招標時載明；未</w:t>
      </w:r>
      <w:proofErr w:type="gramStart"/>
      <w:r w:rsidR="00760A57" w:rsidRPr="00750F50">
        <w:rPr>
          <w:rFonts w:ascii="標楷體" w:eastAsia="標楷體" w:hAnsi="標楷體"/>
          <w:sz w:val="28"/>
        </w:rPr>
        <w:t>載明者</w:t>
      </w:r>
      <w:proofErr w:type="gramEnd"/>
      <w:r w:rsidR="00760A57" w:rsidRPr="00750F50">
        <w:rPr>
          <w:rFonts w:ascii="標楷體" w:eastAsia="標楷體" w:hAnsi="標楷體"/>
          <w:sz w:val="28"/>
        </w:rPr>
        <w:t>，為10日曆天)仍未改正，廠商無條件同意機關得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且後續不得以任何理由，再就該部分向機關請求契約價金給付</w:t>
      </w:r>
      <w:r w:rsidRPr="00750F50">
        <w:rPr>
          <w:rFonts w:ascii="標楷體" w:eastAsia="標楷體" w:hAnsi="標楷體" w:hint="eastAsia"/>
          <w:sz w:val="28"/>
        </w:rPr>
        <w:t>。</w:t>
      </w:r>
    </w:p>
    <w:p w14:paraId="0F826E78" w14:textId="77777777" w:rsidR="00480BD8" w:rsidRPr="00750F50" w:rsidRDefault="00480BD8" w:rsidP="00480BD8">
      <w:pPr>
        <w:spacing w:line="240" w:lineRule="atLeast"/>
        <w:ind w:leftChars="118" w:left="1117" w:hangingChars="298" w:hanging="834"/>
        <w:jc w:val="both"/>
        <w:rPr>
          <w:rFonts w:ascii="標楷體" w:eastAsia="標楷體" w:hAnsi="標楷體" w:cs="標楷體"/>
          <w:sz w:val="28"/>
          <w:szCs w:val="28"/>
        </w:rPr>
      </w:pPr>
      <w:r w:rsidRPr="00750F50">
        <w:rPr>
          <w:rFonts w:ascii="標楷體" w:eastAsia="標楷體" w:hAnsi="標楷體" w:hint="eastAsia"/>
          <w:sz w:val="28"/>
        </w:rPr>
        <w:t>(十五)機關發現廠商未依契約約定給付派駐勞工薪資時，得依附錄「機關處置廠商積欠派駐勞工薪資作業程序」辦理。</w:t>
      </w:r>
    </w:p>
    <w:p w14:paraId="19D49D81" w14:textId="77777777" w:rsidR="00AD2197" w:rsidRPr="00750F50" w:rsidRDefault="00AD2197">
      <w:pPr>
        <w:spacing w:line="400" w:lineRule="exact"/>
        <w:ind w:left="482" w:hanging="482"/>
        <w:jc w:val="both"/>
        <w:textDirection w:val="lrTbV"/>
        <w:rPr>
          <w:rFonts w:ascii="標楷體" w:eastAsia="標楷體" w:hAnsi="標楷體"/>
          <w:sz w:val="28"/>
        </w:rPr>
      </w:pPr>
    </w:p>
    <w:p w14:paraId="0CAB2247" w14:textId="77777777" w:rsidR="002C190D" w:rsidRPr="00750F50" w:rsidRDefault="002C190D">
      <w:pPr>
        <w:spacing w:line="400" w:lineRule="exact"/>
        <w:ind w:left="482" w:hanging="482"/>
        <w:jc w:val="both"/>
        <w:textDirection w:val="lrTbV"/>
        <w:rPr>
          <w:rFonts w:ascii="標楷體" w:eastAsia="標楷體" w:hAnsi="標楷體"/>
          <w:b/>
          <w:sz w:val="28"/>
        </w:rPr>
      </w:pPr>
      <w:r w:rsidRPr="00750F50">
        <w:rPr>
          <w:rFonts w:ascii="標楷體" w:eastAsia="標楷體" w:hAnsi="標楷體" w:hint="eastAsia"/>
          <w:b/>
          <w:sz w:val="28"/>
        </w:rPr>
        <w:t>第六條  稅捐</w:t>
      </w:r>
    </w:p>
    <w:p w14:paraId="1C4EAB0D"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w:t>
      </w:r>
      <w:proofErr w:type="gramStart"/>
      <w:r w:rsidRPr="00750F50">
        <w:rPr>
          <w:rFonts w:ascii="標楷體" w:eastAsia="標楷體" w:hAnsi="標楷體" w:hint="eastAsia"/>
          <w:sz w:val="28"/>
        </w:rPr>
        <w:t>一</w:t>
      </w:r>
      <w:proofErr w:type="gramEnd"/>
      <w:r w:rsidRPr="00750F50">
        <w:rPr>
          <w:rFonts w:ascii="標楷體" w:eastAsia="標楷體" w:hAnsi="標楷體" w:hint="eastAsia"/>
          <w:sz w:val="28"/>
        </w:rPr>
        <w:t>)</w:t>
      </w:r>
      <w:r w:rsidR="00FF64FC" w:rsidRPr="00750F50">
        <w:rPr>
          <w:rFonts w:ascii="標楷體" w:eastAsia="標楷體" w:hAnsi="標楷體" w:hint="eastAsia"/>
          <w:sz w:val="28"/>
        </w:rPr>
        <w:t>以新臺幣報價之項目，除招標文件另有規定外，應含稅，包括營業稅。由自然人投標者，不含營業稅，但仍包括其必要之稅捐。</w:t>
      </w:r>
    </w:p>
    <w:p w14:paraId="1104E07A"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(二)以外幣報價之勞務費用或權利金，加計營業稅後與其他廠商之標價比較。</w:t>
      </w:r>
      <w:proofErr w:type="gramStart"/>
      <w:r w:rsidRPr="00750F50">
        <w:rPr>
          <w:rFonts w:ascii="標楷體" w:eastAsia="標楷體" w:hAnsi="標楷體" w:hint="eastAsia"/>
          <w:sz w:val="28"/>
        </w:rPr>
        <w:t>但決標</w:t>
      </w:r>
      <w:proofErr w:type="gramEnd"/>
      <w:r w:rsidRPr="00750F50">
        <w:rPr>
          <w:rFonts w:ascii="標楷體" w:eastAsia="標楷體" w:hAnsi="標楷體" w:hint="eastAsia"/>
          <w:sz w:val="28"/>
        </w:rPr>
        <w:t>時將營業稅扣除，付款時由機關代繳。</w:t>
      </w:r>
    </w:p>
    <w:p w14:paraId="03245821"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750F50" w:rsidRDefault="007975D9">
      <w:pPr>
        <w:spacing w:line="400" w:lineRule="exact"/>
        <w:ind w:left="851" w:hanging="567"/>
        <w:jc w:val="both"/>
        <w:rPr>
          <w:rFonts w:ascii="標楷體" w:eastAsia="標楷體" w:hAnsi="標楷體"/>
          <w:sz w:val="28"/>
        </w:rPr>
      </w:pPr>
    </w:p>
    <w:p w14:paraId="02DFF769" w14:textId="77777777" w:rsidR="002C190D" w:rsidRPr="00750F50" w:rsidRDefault="002C190D">
      <w:pPr>
        <w:spacing w:line="400" w:lineRule="exact"/>
        <w:ind w:left="482" w:hanging="482"/>
        <w:jc w:val="both"/>
        <w:textDirection w:val="lrTbV"/>
        <w:rPr>
          <w:rFonts w:ascii="標楷體" w:eastAsia="標楷體" w:hAnsi="標楷體"/>
          <w:b/>
          <w:sz w:val="28"/>
        </w:rPr>
      </w:pPr>
      <w:r w:rsidRPr="00750F50">
        <w:rPr>
          <w:rFonts w:ascii="標楷體" w:eastAsia="標楷體" w:hAnsi="標楷體" w:hint="eastAsia"/>
          <w:b/>
          <w:sz w:val="28"/>
        </w:rPr>
        <w:t>第七條  履約期限</w:t>
      </w:r>
    </w:p>
    <w:p w14:paraId="652323A6"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w:t>
      </w:r>
      <w:proofErr w:type="gramStart"/>
      <w:r w:rsidRPr="00750F50">
        <w:rPr>
          <w:rFonts w:ascii="標楷體" w:eastAsia="標楷體" w:hAnsi="標楷體" w:hint="eastAsia"/>
          <w:sz w:val="28"/>
        </w:rPr>
        <w:t>一</w:t>
      </w:r>
      <w:proofErr w:type="gramEnd"/>
      <w:r w:rsidRPr="00750F50">
        <w:rPr>
          <w:rFonts w:ascii="標楷體" w:eastAsia="標楷體" w:hAnsi="標楷體" w:hint="eastAsia"/>
          <w:sz w:val="28"/>
        </w:rPr>
        <w:t>)履約期限(由機關擇需要者於招標時載明)：</w:t>
      </w:r>
    </w:p>
    <w:p w14:paraId="101B9377" w14:textId="6C566356" w:rsidR="002C190D" w:rsidRPr="00750F50" w:rsidRDefault="001042D1">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color w:val="FF0000"/>
          <w:sz w:val="32"/>
        </w:rPr>
        <w:sym w:font="Wingdings 2" w:char="F052"/>
      </w:r>
      <w:r w:rsidR="002C190D" w:rsidRPr="00750F50">
        <w:rPr>
          <w:rFonts w:ascii="標楷體" w:eastAsia="標楷體" w:hAnsi="標楷體" w:hint="eastAsia"/>
          <w:sz w:val="28"/>
        </w:rPr>
        <w:t>廠商應於</w:t>
      </w:r>
      <w:r w:rsidR="002C190D" w:rsidRPr="00750F50">
        <w:rPr>
          <w:rFonts w:ascii="標楷體" w:eastAsia="標楷體" w:hAnsi="標楷體"/>
          <w:sz w:val="28"/>
          <w:u w:val="single"/>
        </w:rPr>
        <w:t xml:space="preserve"> </w:t>
      </w:r>
      <w:r w:rsidRPr="00750F50">
        <w:rPr>
          <w:rFonts w:ascii="標楷體" w:eastAsia="標楷體" w:hAnsi="標楷體" w:hint="eastAsia"/>
          <w:sz w:val="28"/>
          <w:highlight w:val="yellow"/>
          <w:u w:val="single"/>
        </w:rPr>
        <w:t>11</w:t>
      </w:r>
      <w:r w:rsidR="00784774" w:rsidRPr="00750F50">
        <w:rPr>
          <w:rFonts w:ascii="標楷體" w:eastAsia="標楷體" w:hAnsi="標楷體" w:hint="eastAsia"/>
          <w:sz w:val="28"/>
          <w:highlight w:val="yellow"/>
          <w:u w:val="single"/>
        </w:rPr>
        <w:t>5</w:t>
      </w:r>
      <w:r w:rsidR="002C190D" w:rsidRPr="00750F50">
        <w:rPr>
          <w:rFonts w:ascii="標楷體" w:eastAsia="標楷體" w:hAnsi="標楷體" w:hint="eastAsia"/>
          <w:sz w:val="28"/>
          <w:highlight w:val="yellow"/>
        </w:rPr>
        <w:t>年</w:t>
      </w:r>
      <w:r w:rsidRPr="00750F50">
        <w:rPr>
          <w:rFonts w:ascii="標楷體" w:eastAsia="標楷體" w:hAnsi="標楷體" w:hint="eastAsia"/>
          <w:sz w:val="28"/>
          <w:highlight w:val="yellow"/>
          <w:u w:val="single"/>
        </w:rPr>
        <w:t>12</w:t>
      </w:r>
      <w:r w:rsidR="002C190D" w:rsidRPr="00750F50">
        <w:rPr>
          <w:rFonts w:ascii="標楷體" w:eastAsia="標楷體" w:hAnsi="標楷體"/>
          <w:sz w:val="28"/>
          <w:highlight w:val="yellow"/>
          <w:u w:val="single"/>
        </w:rPr>
        <w:t xml:space="preserve"> </w:t>
      </w:r>
      <w:r w:rsidR="002C190D" w:rsidRPr="00750F50">
        <w:rPr>
          <w:rFonts w:ascii="標楷體" w:eastAsia="標楷體" w:hAnsi="標楷體" w:hint="eastAsia"/>
          <w:sz w:val="28"/>
          <w:highlight w:val="yellow"/>
        </w:rPr>
        <w:t>月</w:t>
      </w:r>
      <w:r w:rsidR="00BB5552" w:rsidRPr="00750F50">
        <w:rPr>
          <w:rFonts w:ascii="標楷體" w:eastAsia="標楷體" w:hAnsi="標楷體" w:hint="eastAsia"/>
          <w:sz w:val="28"/>
          <w:highlight w:val="yellow"/>
          <w:u w:val="single"/>
        </w:rPr>
        <w:t>31</w:t>
      </w:r>
      <w:r w:rsidR="002C190D" w:rsidRPr="00750F50">
        <w:rPr>
          <w:rFonts w:ascii="標楷體" w:eastAsia="標楷體" w:hAnsi="標楷體" w:hint="eastAsia"/>
          <w:sz w:val="28"/>
          <w:highlight w:val="yellow"/>
        </w:rPr>
        <w:t>日</w:t>
      </w:r>
      <w:r w:rsidR="002C190D" w:rsidRPr="00750F50">
        <w:rPr>
          <w:rFonts w:ascii="標楷體" w:eastAsia="標楷體" w:hAnsi="標楷體" w:hint="eastAsia"/>
          <w:sz w:val="28"/>
        </w:rPr>
        <w:t>以前(□決標日□機關簽約日□機關通知日□收到</w:t>
      </w:r>
      <w:proofErr w:type="gramStart"/>
      <w:r w:rsidR="002C190D" w:rsidRPr="00750F50">
        <w:rPr>
          <w:rFonts w:ascii="標楷體" w:eastAsia="標楷體" w:hAnsi="標楷體" w:hint="eastAsia"/>
          <w:sz w:val="28"/>
        </w:rPr>
        <w:t>信用狀日起</w:t>
      </w:r>
      <w:proofErr w:type="gramEnd"/>
      <w:r w:rsidR="002C190D" w:rsidRPr="00750F50">
        <w:rPr>
          <w:rFonts w:ascii="標楷體" w:eastAsia="標楷體" w:hAnsi="標楷體" w:hint="eastAsia"/>
          <w:sz w:val="28"/>
          <w:u w:val="single"/>
        </w:rPr>
        <w:t xml:space="preserve">        </w:t>
      </w:r>
      <w:r w:rsidR="002C190D" w:rsidRPr="00750F50">
        <w:rPr>
          <w:rFonts w:ascii="標楷體" w:eastAsia="標楷體" w:hAnsi="標楷體" w:hint="eastAsia"/>
          <w:sz w:val="28"/>
        </w:rPr>
        <w:t>天</w:t>
      </w:r>
      <w:r w:rsidR="002C190D" w:rsidRPr="00750F50">
        <w:rPr>
          <w:rFonts w:ascii="標楷體" w:eastAsia="標楷體" w:hAnsi="標楷體"/>
          <w:sz w:val="28"/>
        </w:rPr>
        <w:t>/</w:t>
      </w:r>
      <w:r w:rsidR="002C190D" w:rsidRPr="00750F50">
        <w:rPr>
          <w:rFonts w:ascii="標楷體" w:eastAsia="標楷體" w:hAnsi="標楷體" w:hint="eastAsia"/>
          <w:sz w:val="28"/>
        </w:rPr>
        <w:t>月內)完成履行採購標的之供應。</w:t>
      </w:r>
    </w:p>
    <w:p w14:paraId="0CF505E3" w14:textId="77777777" w:rsidR="002C190D" w:rsidRPr="00750F50" w:rsidRDefault="002C190D">
      <w:pPr>
        <w:spacing w:line="400" w:lineRule="exact"/>
        <w:ind w:left="1134" w:hanging="284"/>
        <w:jc w:val="both"/>
        <w:textDirection w:val="lrTbV"/>
        <w:rPr>
          <w:rFonts w:ascii="標楷體" w:eastAsia="標楷體" w:hAnsi="標楷體"/>
          <w:sz w:val="28"/>
        </w:rPr>
      </w:pPr>
      <w:r w:rsidRPr="00750F50">
        <w:rPr>
          <w:rFonts w:ascii="標楷體" w:eastAsia="標楷體" w:hAnsi="標楷體" w:hint="eastAsia"/>
          <w:sz w:val="28"/>
        </w:rPr>
        <w:t>□廠商應於</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年</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月</w:t>
      </w:r>
      <w:r w:rsidRPr="00750F50">
        <w:rPr>
          <w:rFonts w:ascii="標楷體" w:eastAsia="標楷體" w:hAnsi="標楷體" w:hint="eastAsia"/>
          <w:sz w:val="28"/>
          <w:u w:val="single"/>
        </w:rPr>
        <w:t xml:space="preserve">　　</w:t>
      </w:r>
      <w:r w:rsidRPr="00750F50">
        <w:rPr>
          <w:rFonts w:ascii="標楷體" w:eastAsia="標楷體" w:hAnsi="標楷體" w:hint="eastAsia"/>
          <w:sz w:val="28"/>
        </w:rPr>
        <w:t>日至</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年</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rPr>
        <w:t>月</w:t>
      </w:r>
      <w:r w:rsidRPr="00750F50">
        <w:rPr>
          <w:rFonts w:ascii="標楷體" w:eastAsia="標楷體" w:hAnsi="標楷體" w:hint="eastAsia"/>
          <w:sz w:val="28"/>
          <w:u w:val="single"/>
        </w:rPr>
        <w:t xml:space="preserve">　　</w:t>
      </w:r>
      <w:r w:rsidRPr="00750F50">
        <w:rPr>
          <w:rFonts w:ascii="標楷體" w:eastAsia="標楷體" w:hAnsi="標楷體" w:hint="eastAsia"/>
          <w:sz w:val="28"/>
        </w:rPr>
        <w:t>日之期間內履行採購標的之供應。</w:t>
      </w:r>
    </w:p>
    <w:p w14:paraId="2EEF9E26" w14:textId="77777777" w:rsidR="002C190D" w:rsidRPr="00750F50" w:rsidRDefault="002C190D">
      <w:pPr>
        <w:spacing w:line="400" w:lineRule="exact"/>
        <w:ind w:left="851"/>
        <w:jc w:val="both"/>
        <w:textDirection w:val="lrTbV"/>
        <w:rPr>
          <w:rFonts w:ascii="標楷體" w:eastAsia="標楷體" w:hAnsi="標楷體"/>
          <w:sz w:val="28"/>
        </w:rPr>
      </w:pPr>
      <w:r w:rsidRPr="00750F50">
        <w:rPr>
          <w:rFonts w:ascii="標楷體" w:eastAsia="標楷體" w:hAnsi="標楷體" w:hint="eastAsia"/>
          <w:sz w:val="28"/>
        </w:rPr>
        <w:t>□其他：</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sz w:val="28"/>
          <w:u w:val="single"/>
        </w:rPr>
        <w:t xml:space="preserve"> </w:t>
      </w:r>
      <w:r w:rsidRPr="00750F50">
        <w:rPr>
          <w:rFonts w:ascii="標楷體" w:eastAsia="標楷體" w:hAnsi="標楷體" w:hint="eastAsia"/>
          <w:sz w:val="28"/>
          <w:u w:val="single"/>
        </w:rPr>
        <w:t xml:space="preserve">　　　　</w:t>
      </w:r>
      <w:r w:rsidRPr="00750F50">
        <w:rPr>
          <w:rFonts w:ascii="標楷體" w:eastAsia="標楷體" w:hAnsi="標楷體" w:hint="eastAsia"/>
          <w:sz w:val="28"/>
        </w:rPr>
        <w:t>。</w:t>
      </w:r>
    </w:p>
    <w:p w14:paraId="3992D2A0" w14:textId="6C45C4A6" w:rsidR="00FF64FC" w:rsidRPr="00750F50" w:rsidRDefault="00FF64FC" w:rsidP="00FF64FC">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(二)本契約所稱日(天)數，除</w:t>
      </w:r>
      <w:r w:rsidR="00B471F5" w:rsidRPr="00750F50">
        <w:rPr>
          <w:rFonts w:ascii="標楷體" w:eastAsia="標楷體" w:hAnsi="標楷體" w:hint="eastAsia"/>
          <w:sz w:val="28"/>
        </w:rPr>
        <w:t>已</w:t>
      </w:r>
      <w:r w:rsidRPr="00750F50">
        <w:rPr>
          <w:rFonts w:ascii="標楷體" w:eastAsia="標楷體" w:hAnsi="標楷體" w:hint="eastAsia"/>
          <w:sz w:val="28"/>
        </w:rPr>
        <w:t>明</w:t>
      </w:r>
      <w:r w:rsidR="00B471F5" w:rsidRPr="00750F50">
        <w:rPr>
          <w:rFonts w:ascii="標楷體" w:eastAsia="標楷體" w:hAnsi="標楷體" w:hint="eastAsia"/>
          <w:sz w:val="28"/>
        </w:rPr>
        <w:t>定為日曆天或工作天者</w:t>
      </w:r>
      <w:r w:rsidRPr="00750F50">
        <w:rPr>
          <w:rFonts w:ascii="標楷體" w:eastAsia="標楷體" w:hAnsi="標楷體" w:hint="eastAsia"/>
          <w:sz w:val="28"/>
        </w:rPr>
        <w:t>外，係以□日曆天</w:t>
      </w:r>
      <w:r w:rsidR="001042D1" w:rsidRPr="00750F50">
        <w:rPr>
          <w:rFonts w:ascii="標楷體" w:eastAsia="標楷體" w:hAnsi="標楷體" w:hint="eastAsia"/>
          <w:color w:val="FF0000"/>
          <w:sz w:val="32"/>
        </w:rPr>
        <w:sym w:font="Wingdings 2" w:char="F052"/>
      </w:r>
      <w:r w:rsidRPr="00750F50">
        <w:rPr>
          <w:rFonts w:ascii="標楷體" w:eastAsia="標楷體" w:hAnsi="標楷體" w:hint="eastAsia"/>
          <w:sz w:val="28"/>
        </w:rPr>
        <w:t>工作天計算(由機關於</w:t>
      </w:r>
      <w:proofErr w:type="gramStart"/>
      <w:r w:rsidRPr="00750F50">
        <w:rPr>
          <w:rFonts w:ascii="標楷體" w:eastAsia="標楷體" w:hAnsi="標楷體" w:hint="eastAsia"/>
          <w:sz w:val="28"/>
        </w:rPr>
        <w:t>招標時勾選</w:t>
      </w:r>
      <w:proofErr w:type="gramEnd"/>
      <w:r w:rsidRPr="00750F50">
        <w:rPr>
          <w:rFonts w:ascii="標楷體" w:eastAsia="標楷體" w:hAnsi="標楷體" w:hint="eastAsia"/>
          <w:sz w:val="28"/>
        </w:rPr>
        <w:t>；</w:t>
      </w:r>
      <w:proofErr w:type="gramStart"/>
      <w:r w:rsidRPr="00750F50">
        <w:rPr>
          <w:rFonts w:ascii="標楷體" w:eastAsia="標楷體" w:hAnsi="標楷體" w:hint="eastAsia"/>
          <w:sz w:val="28"/>
        </w:rPr>
        <w:t>未勾選</w:t>
      </w:r>
      <w:proofErr w:type="gramEnd"/>
      <w:r w:rsidRPr="00750F50">
        <w:rPr>
          <w:rFonts w:ascii="標楷體" w:eastAsia="標楷體" w:hAnsi="標楷體" w:hint="eastAsia"/>
          <w:sz w:val="28"/>
        </w:rPr>
        <w:t>者，為日曆天)：</w:t>
      </w:r>
    </w:p>
    <w:p w14:paraId="50A70E27" w14:textId="77777777" w:rsidR="00FF64FC" w:rsidRPr="00750F50" w:rsidRDefault="00FF64FC" w:rsidP="00FF64FC">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1.以日曆天計算者，所有日數</w:t>
      </w:r>
      <w:r w:rsidR="006F47CF" w:rsidRPr="00750F50">
        <w:rPr>
          <w:rFonts w:ascii="標楷體" w:eastAsia="標楷體" w:hAnsi="標楷體" w:hint="eastAsia"/>
          <w:sz w:val="28"/>
        </w:rPr>
        <w:t>，</w:t>
      </w:r>
      <w:r w:rsidR="00A921F8" w:rsidRPr="00750F50">
        <w:rPr>
          <w:rFonts w:ascii="標楷體" w:eastAsia="標楷體" w:hAnsi="標楷體" w:hint="eastAsia"/>
          <w:sz w:val="28"/>
        </w:rPr>
        <w:t>包括第2目所載之放假日，</w:t>
      </w:r>
      <w:proofErr w:type="gramStart"/>
      <w:r w:rsidRPr="00750F50">
        <w:rPr>
          <w:rFonts w:ascii="標楷體" w:eastAsia="標楷體" w:hAnsi="標楷體" w:hint="eastAsia"/>
          <w:sz w:val="28"/>
        </w:rPr>
        <w:t>均應計</w:t>
      </w:r>
      <w:proofErr w:type="gramEnd"/>
      <w:r w:rsidRPr="00750F50">
        <w:rPr>
          <w:rFonts w:ascii="標楷體" w:eastAsia="標楷體" w:hAnsi="標楷體" w:hint="eastAsia"/>
          <w:sz w:val="28"/>
        </w:rPr>
        <w:t>入。</w:t>
      </w:r>
      <w:r w:rsidR="008A3EA1" w:rsidRPr="00750F50">
        <w:rPr>
          <w:rFonts w:ascii="標楷體" w:eastAsia="標楷體" w:hAnsi="標楷體" w:hint="eastAsia"/>
          <w:sz w:val="28"/>
        </w:rPr>
        <w:t>但投標文件截止收件日前未可得知之放假日，</w:t>
      </w:r>
      <w:proofErr w:type="gramStart"/>
      <w:r w:rsidR="008A3EA1" w:rsidRPr="00750F50">
        <w:rPr>
          <w:rFonts w:ascii="標楷體" w:eastAsia="標楷體" w:hAnsi="標楷體" w:hint="eastAsia"/>
          <w:sz w:val="28"/>
        </w:rPr>
        <w:t>不予計</w:t>
      </w:r>
      <w:proofErr w:type="gramEnd"/>
      <w:r w:rsidR="008A3EA1" w:rsidRPr="00750F50">
        <w:rPr>
          <w:rFonts w:ascii="標楷體" w:eastAsia="標楷體" w:hAnsi="標楷體" w:hint="eastAsia"/>
          <w:sz w:val="28"/>
        </w:rPr>
        <w:t>入。</w:t>
      </w:r>
    </w:p>
    <w:p w14:paraId="33D6D9B1" w14:textId="77777777" w:rsidR="00FF64FC" w:rsidRPr="00750F50" w:rsidRDefault="00FF64FC" w:rsidP="00FF64FC">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2.以工作天計算者，下列放假日，</w:t>
      </w:r>
      <w:proofErr w:type="gramStart"/>
      <w:r w:rsidRPr="00750F50">
        <w:rPr>
          <w:rFonts w:ascii="標楷體" w:eastAsia="標楷體" w:hAnsi="標楷體" w:hint="eastAsia"/>
          <w:sz w:val="28"/>
        </w:rPr>
        <w:t>均應不計</w:t>
      </w:r>
      <w:proofErr w:type="gramEnd"/>
      <w:r w:rsidRPr="00750F50">
        <w:rPr>
          <w:rFonts w:ascii="標楷體" w:eastAsia="標楷體" w:hAnsi="標楷體" w:hint="eastAsia"/>
          <w:sz w:val="28"/>
        </w:rPr>
        <w:t>入：</w:t>
      </w:r>
    </w:p>
    <w:p w14:paraId="546A27E0" w14:textId="77777777" w:rsidR="00FF64FC" w:rsidRPr="00750F50" w:rsidRDefault="00FF64FC" w:rsidP="00FF64FC">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(1)星期六（補行上班日除外）及星期日。但與(2)至(</w:t>
      </w:r>
      <w:r w:rsidR="008565CB" w:rsidRPr="00750F50">
        <w:rPr>
          <w:rFonts w:ascii="標楷體" w:eastAsia="標楷體" w:hAnsi="標楷體" w:hint="eastAsia"/>
          <w:sz w:val="28"/>
        </w:rPr>
        <w:t>5</w:t>
      </w:r>
      <w:r w:rsidRPr="00750F50">
        <w:rPr>
          <w:rFonts w:ascii="標楷體" w:eastAsia="標楷體" w:hAnsi="標楷體" w:hint="eastAsia"/>
          <w:sz w:val="28"/>
        </w:rPr>
        <w:t>)放假日相互重疊者，不得重複計算。</w:t>
      </w:r>
    </w:p>
    <w:p w14:paraId="0788AEA5" w14:textId="77777777" w:rsidR="00FF64FC" w:rsidRPr="00750F50" w:rsidRDefault="00FF64FC" w:rsidP="00FF64FC">
      <w:pPr>
        <w:spacing w:line="400" w:lineRule="exact"/>
        <w:ind w:left="1531" w:hanging="397"/>
        <w:jc w:val="both"/>
        <w:textDirection w:val="lrTbV"/>
        <w:rPr>
          <w:rFonts w:ascii="標楷體" w:eastAsia="標楷體" w:hAnsi="標楷體"/>
          <w:sz w:val="28"/>
        </w:rPr>
      </w:pPr>
      <w:r w:rsidRPr="00750F50">
        <w:rPr>
          <w:rFonts w:ascii="標楷體" w:eastAsia="標楷體" w:hAnsi="標楷體"/>
          <w:sz w:val="28"/>
        </w:rPr>
        <w:t>(2)</w:t>
      </w:r>
      <w:r w:rsidR="006F47CF" w:rsidRPr="00750F50">
        <w:rPr>
          <w:rFonts w:ascii="標楷體" w:eastAsia="標楷體" w:hAnsi="標楷體" w:hint="eastAsia"/>
          <w:sz w:val="28"/>
        </w:rPr>
        <w:t>依「紀念日及節日實施辦法」規定放假之紀念日、節日及其補假</w:t>
      </w:r>
      <w:r w:rsidRPr="00750F50">
        <w:rPr>
          <w:rFonts w:ascii="標楷體" w:eastAsia="標楷體" w:hAnsi="標楷體" w:hint="eastAsia"/>
          <w:sz w:val="28"/>
        </w:rPr>
        <w:t>。</w:t>
      </w:r>
    </w:p>
    <w:p w14:paraId="21A0A37F" w14:textId="77777777" w:rsidR="00FF64FC" w:rsidRPr="00750F50" w:rsidRDefault="00FF64FC" w:rsidP="00FF64FC">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750F50">
          <w:rPr>
            <w:rFonts w:ascii="標楷體" w:eastAsia="標楷體" w:hAnsi="標楷體" w:hint="eastAsia"/>
            <w:sz w:val="28"/>
          </w:rPr>
          <w:t>9月3日</w:t>
        </w:r>
      </w:smartTag>
      <w:r w:rsidRPr="00750F50">
        <w:rPr>
          <w:rFonts w:ascii="標楷體" w:eastAsia="標楷體" w:hAnsi="標楷體" w:hint="eastAsia"/>
          <w:sz w:val="28"/>
        </w:rPr>
        <w:t>）之放假及補假（依國防部規定，但以國</w:t>
      </w:r>
      <w:r w:rsidR="006F47CF" w:rsidRPr="00750F50">
        <w:rPr>
          <w:rFonts w:ascii="標楷體" w:eastAsia="標楷體" w:hAnsi="標楷體" w:hint="eastAsia"/>
          <w:sz w:val="28"/>
        </w:rPr>
        <w:t>防部及其所屬</w:t>
      </w:r>
      <w:r w:rsidRPr="00750F50">
        <w:rPr>
          <w:rFonts w:ascii="標楷體" w:eastAsia="標楷體" w:hAnsi="標楷體" w:hint="eastAsia"/>
          <w:sz w:val="28"/>
        </w:rPr>
        <w:t>之採購為限）。</w:t>
      </w:r>
    </w:p>
    <w:p w14:paraId="2AACF16A" w14:textId="77777777" w:rsidR="00FF64FC" w:rsidRPr="00750F50" w:rsidRDefault="00FF64FC" w:rsidP="00FF64FC">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w:t>
      </w:r>
      <w:r w:rsidR="006F47CF" w:rsidRPr="00750F50">
        <w:rPr>
          <w:rFonts w:ascii="標楷體" w:eastAsia="標楷體" w:hAnsi="標楷體" w:hint="eastAsia"/>
          <w:sz w:val="28"/>
        </w:rPr>
        <w:t>4</w:t>
      </w:r>
      <w:r w:rsidRPr="00750F50">
        <w:rPr>
          <w:rFonts w:ascii="標楷體" w:eastAsia="標楷體" w:hAnsi="標楷體" w:hint="eastAsia"/>
          <w:sz w:val="28"/>
        </w:rPr>
        <w:t>)行政院人事行政總處公布之調整放假日。</w:t>
      </w:r>
    </w:p>
    <w:p w14:paraId="47B644C7" w14:textId="77777777" w:rsidR="00FF64FC" w:rsidRPr="00750F50" w:rsidRDefault="00FF64FC" w:rsidP="00FF64FC">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w:t>
      </w:r>
      <w:r w:rsidR="006F47CF" w:rsidRPr="00750F50">
        <w:rPr>
          <w:rFonts w:ascii="標楷體" w:eastAsia="標楷體" w:hAnsi="標楷體" w:hint="eastAsia"/>
          <w:sz w:val="28"/>
        </w:rPr>
        <w:t>5</w:t>
      </w:r>
      <w:r w:rsidRPr="00750F50">
        <w:rPr>
          <w:rFonts w:ascii="標楷體" w:eastAsia="標楷體" w:hAnsi="標楷體" w:hint="eastAsia"/>
          <w:sz w:val="28"/>
        </w:rPr>
        <w:t>)全國性選舉投票日及行政院所屬中央各業務主管機關公告放假者。</w:t>
      </w:r>
    </w:p>
    <w:p w14:paraId="367954E5" w14:textId="77777777" w:rsidR="00FF64FC" w:rsidRPr="00750F50" w:rsidRDefault="00FF64FC" w:rsidP="00FF64FC">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3.免計工作天之日，以不得施作或供應為原則。廠商如欲施作或供應，應先徵得機關書面同意，該日數□應；□免計入</w:t>
      </w:r>
      <w:r w:rsidR="006F47CF" w:rsidRPr="00750F50">
        <w:rPr>
          <w:rFonts w:ascii="標楷體" w:eastAsia="標楷體" w:hAnsi="標楷體" w:hint="eastAsia"/>
          <w:sz w:val="28"/>
        </w:rPr>
        <w:t>履約期間</w:t>
      </w:r>
      <w:r w:rsidRPr="00750F50">
        <w:rPr>
          <w:rFonts w:ascii="標楷體" w:eastAsia="標楷體" w:hAnsi="標楷體" w:hint="eastAsia"/>
          <w:sz w:val="28"/>
        </w:rPr>
        <w:t>（由機關於招標時勾選，未勾選者，免計入</w:t>
      </w:r>
      <w:r w:rsidR="006F47CF" w:rsidRPr="00750F50">
        <w:rPr>
          <w:rFonts w:ascii="標楷體" w:eastAsia="標楷體" w:hAnsi="標楷體" w:hint="eastAsia"/>
          <w:sz w:val="28"/>
        </w:rPr>
        <w:t>履約期間</w:t>
      </w:r>
      <w:r w:rsidRPr="00750F50">
        <w:rPr>
          <w:rFonts w:ascii="標楷體" w:eastAsia="標楷體" w:hAnsi="標楷體" w:hint="eastAsia"/>
          <w:sz w:val="28"/>
        </w:rPr>
        <w:t>）。</w:t>
      </w:r>
    </w:p>
    <w:p w14:paraId="67BA9D6C" w14:textId="77777777" w:rsidR="00FF64FC" w:rsidRPr="00750F50" w:rsidRDefault="00FF64FC" w:rsidP="00FF64FC">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4.其他：＿＿＿＿＿＿＿＿＿（由機關於招標時載明）。</w:t>
      </w:r>
    </w:p>
    <w:p w14:paraId="7D3615F7" w14:textId="77777777" w:rsidR="002C190D" w:rsidRPr="00750F50" w:rsidRDefault="002C190D" w:rsidP="00FF64FC">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□前述期間全天之工作時間為上午</w:t>
      </w:r>
      <w:r w:rsidRPr="00750F50">
        <w:rPr>
          <w:rFonts w:ascii="標楷體" w:eastAsia="標楷體" w:hAnsi="標楷體" w:hint="eastAsia"/>
          <w:sz w:val="28"/>
          <w:u w:val="single"/>
        </w:rPr>
        <w:t xml:space="preserve">    </w:t>
      </w:r>
      <w:r w:rsidRPr="00750F50">
        <w:rPr>
          <w:rFonts w:ascii="標楷體" w:eastAsia="標楷體" w:hAnsi="標楷體" w:hint="eastAsia"/>
          <w:sz w:val="28"/>
        </w:rPr>
        <w:t>時</w:t>
      </w:r>
      <w:r w:rsidRPr="00750F50">
        <w:rPr>
          <w:rFonts w:ascii="標楷體" w:eastAsia="標楷體" w:hAnsi="標楷體" w:hint="eastAsia"/>
          <w:sz w:val="28"/>
          <w:u w:val="single"/>
        </w:rPr>
        <w:t xml:space="preserve">    </w:t>
      </w:r>
      <w:r w:rsidRPr="00750F50">
        <w:rPr>
          <w:rFonts w:ascii="標楷體" w:eastAsia="標楷體" w:hAnsi="標楷體" w:hint="eastAsia"/>
          <w:sz w:val="28"/>
        </w:rPr>
        <w:t>分至下午</w:t>
      </w:r>
      <w:r w:rsidRPr="00750F50">
        <w:rPr>
          <w:rFonts w:ascii="標楷體" w:eastAsia="標楷體" w:hAnsi="標楷體" w:hint="eastAsia"/>
          <w:sz w:val="28"/>
          <w:u w:val="single"/>
        </w:rPr>
        <w:t xml:space="preserve">    </w:t>
      </w:r>
      <w:r w:rsidRPr="00750F50">
        <w:rPr>
          <w:rFonts w:ascii="標楷體" w:eastAsia="標楷體" w:hAnsi="標楷體" w:hint="eastAsia"/>
          <w:sz w:val="28"/>
        </w:rPr>
        <w:t>時    分，中午休息時間為中午</w:t>
      </w:r>
      <w:r w:rsidRPr="00750F50">
        <w:rPr>
          <w:rFonts w:ascii="標楷體" w:eastAsia="標楷體" w:hAnsi="標楷體" w:hint="eastAsia"/>
          <w:sz w:val="28"/>
          <w:u w:val="single"/>
        </w:rPr>
        <w:t xml:space="preserve">    </w:t>
      </w:r>
      <w:r w:rsidRPr="00750F50">
        <w:rPr>
          <w:rFonts w:ascii="標楷體" w:eastAsia="標楷體" w:hAnsi="標楷體" w:hint="eastAsia"/>
          <w:sz w:val="28"/>
        </w:rPr>
        <w:t>時</w:t>
      </w:r>
      <w:r w:rsidRPr="00750F50">
        <w:rPr>
          <w:rFonts w:ascii="標楷體" w:eastAsia="標楷體" w:hAnsi="標楷體" w:hint="eastAsia"/>
          <w:sz w:val="28"/>
          <w:u w:val="single"/>
        </w:rPr>
        <w:t xml:space="preserve">    </w:t>
      </w:r>
      <w:r w:rsidRPr="00750F50">
        <w:rPr>
          <w:rFonts w:ascii="標楷體" w:eastAsia="標楷體" w:hAnsi="標楷體" w:hint="eastAsia"/>
          <w:sz w:val="28"/>
        </w:rPr>
        <w:t>分至下午</w:t>
      </w:r>
      <w:r w:rsidRPr="00750F50">
        <w:rPr>
          <w:rFonts w:ascii="標楷體" w:eastAsia="標楷體" w:hAnsi="標楷體" w:hint="eastAsia"/>
          <w:sz w:val="28"/>
          <w:u w:val="single"/>
        </w:rPr>
        <w:t xml:space="preserve">    </w:t>
      </w:r>
      <w:r w:rsidRPr="00750F50">
        <w:rPr>
          <w:rFonts w:ascii="標楷體" w:eastAsia="標楷體" w:hAnsi="標楷體" w:hint="eastAsia"/>
          <w:sz w:val="28"/>
        </w:rPr>
        <w:t>時</w:t>
      </w:r>
      <w:r w:rsidRPr="00750F50">
        <w:rPr>
          <w:rFonts w:ascii="標楷體" w:eastAsia="標楷體" w:hAnsi="標楷體" w:hint="eastAsia"/>
          <w:sz w:val="28"/>
          <w:u w:val="single"/>
        </w:rPr>
        <w:t xml:space="preserve">    </w:t>
      </w:r>
      <w:r w:rsidRPr="00750F50">
        <w:rPr>
          <w:rFonts w:ascii="標楷體" w:eastAsia="標楷體" w:hAnsi="標楷體" w:hint="eastAsia"/>
          <w:sz w:val="28"/>
        </w:rPr>
        <w:t>分；半天之工作時間為上午</w:t>
      </w:r>
      <w:r w:rsidRPr="00750F50">
        <w:rPr>
          <w:rFonts w:ascii="標楷體" w:eastAsia="標楷體" w:hAnsi="標楷體" w:hint="eastAsia"/>
          <w:sz w:val="28"/>
          <w:u w:val="single"/>
        </w:rPr>
        <w:t xml:space="preserve">    </w:t>
      </w:r>
      <w:r w:rsidRPr="00750F50">
        <w:rPr>
          <w:rFonts w:ascii="標楷體" w:eastAsia="標楷體" w:hAnsi="標楷體" w:hint="eastAsia"/>
          <w:sz w:val="28"/>
        </w:rPr>
        <w:t>時</w:t>
      </w:r>
      <w:r w:rsidRPr="00750F50">
        <w:rPr>
          <w:rFonts w:ascii="標楷體" w:eastAsia="標楷體" w:hAnsi="標楷體" w:hint="eastAsia"/>
          <w:sz w:val="28"/>
          <w:u w:val="single"/>
        </w:rPr>
        <w:t xml:space="preserve">    </w:t>
      </w:r>
      <w:r w:rsidRPr="00750F50">
        <w:rPr>
          <w:rFonts w:ascii="標楷體" w:eastAsia="標楷體" w:hAnsi="標楷體" w:hint="eastAsia"/>
          <w:sz w:val="28"/>
        </w:rPr>
        <w:t>分至下午</w:t>
      </w:r>
      <w:r w:rsidRPr="00750F50">
        <w:rPr>
          <w:rFonts w:ascii="標楷體" w:eastAsia="標楷體" w:hAnsi="標楷體" w:hint="eastAsia"/>
          <w:sz w:val="28"/>
          <w:u w:val="single"/>
        </w:rPr>
        <w:t xml:space="preserve">    </w:t>
      </w:r>
      <w:r w:rsidRPr="00750F50">
        <w:rPr>
          <w:rFonts w:ascii="標楷體" w:eastAsia="標楷體" w:hAnsi="標楷體" w:hint="eastAsia"/>
          <w:sz w:val="28"/>
        </w:rPr>
        <w:t>時</w:t>
      </w:r>
      <w:r w:rsidRPr="00750F50">
        <w:rPr>
          <w:rFonts w:ascii="標楷體" w:eastAsia="標楷體" w:hAnsi="標楷體" w:hint="eastAsia"/>
          <w:sz w:val="28"/>
          <w:u w:val="single"/>
        </w:rPr>
        <w:t xml:space="preserve">    </w:t>
      </w:r>
      <w:r w:rsidRPr="00750F50">
        <w:rPr>
          <w:rFonts w:ascii="標楷體" w:eastAsia="標楷體" w:hAnsi="標楷體" w:hint="eastAsia"/>
          <w:sz w:val="28"/>
        </w:rPr>
        <w:t>分。</w:t>
      </w:r>
    </w:p>
    <w:p w14:paraId="1EF5ADDA" w14:textId="77777777" w:rsidR="002C190D" w:rsidRPr="00750F50" w:rsidRDefault="002C190D">
      <w:pPr>
        <w:pStyle w:val="3"/>
        <w:spacing w:before="0" w:line="400" w:lineRule="exact"/>
        <w:ind w:hanging="567"/>
        <w:rPr>
          <w:rFonts w:ascii="標楷體" w:eastAsia="標楷體" w:hAnsi="標楷體"/>
          <w:dstrike/>
        </w:rPr>
      </w:pPr>
      <w:r w:rsidRPr="00750F50">
        <w:rPr>
          <w:rFonts w:ascii="標楷體" w:eastAsia="標楷體" w:hAnsi="標楷體" w:hint="eastAsia"/>
        </w:rPr>
        <w:t>(三</w:t>
      </w:r>
      <w:r w:rsidR="00FF64FC" w:rsidRPr="00750F50">
        <w:rPr>
          <w:rFonts w:ascii="標楷體" w:eastAsia="標楷體" w:hAnsi="標楷體" w:hint="eastAsia"/>
        </w:rPr>
        <w:t>)</w:t>
      </w:r>
      <w:r w:rsidRPr="00750F50">
        <w:rPr>
          <w:rFonts w:ascii="標楷體" w:eastAsia="標楷體" w:hAnsi="標楷體" w:hint="eastAsia"/>
        </w:rPr>
        <w:t>契約如需辦理變更，其履約標的項目或數量有增減時，履約期限得由雙方視實際需要議定增減之。</w:t>
      </w:r>
    </w:p>
    <w:p w14:paraId="521B4741" w14:textId="77777777" w:rsidR="002C190D" w:rsidRPr="00750F50" w:rsidRDefault="002C190D">
      <w:pPr>
        <w:pStyle w:val="3"/>
        <w:spacing w:before="0" w:line="400" w:lineRule="exact"/>
        <w:ind w:hanging="567"/>
        <w:rPr>
          <w:rFonts w:ascii="標楷體" w:eastAsia="標楷體" w:hAnsi="標楷體"/>
        </w:rPr>
      </w:pPr>
      <w:r w:rsidRPr="00750F50">
        <w:rPr>
          <w:rFonts w:ascii="標楷體" w:eastAsia="標楷體" w:hAnsi="標楷體" w:hint="eastAsia"/>
        </w:rPr>
        <w:t>(四)履約期限延期：</w:t>
      </w:r>
    </w:p>
    <w:p w14:paraId="7B897841" w14:textId="77777777" w:rsidR="002C190D" w:rsidRPr="00750F50" w:rsidRDefault="002C190D" w:rsidP="00050D64">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(1)發生契約規定不可抗力之事故。</w:t>
      </w:r>
    </w:p>
    <w:p w14:paraId="54F8DC35"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(2)因天候影響無法施工。</w:t>
      </w:r>
    </w:p>
    <w:p w14:paraId="6A24D2BD"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(3)機關要求全部或部分暫停履約。</w:t>
      </w:r>
    </w:p>
    <w:p w14:paraId="21B595AC"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(4)因辦理契約變更或增加履約標的數量或項目。</w:t>
      </w:r>
    </w:p>
    <w:p w14:paraId="4E3BA85F"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(5)機關應辦事項未及時辦妥。</w:t>
      </w:r>
    </w:p>
    <w:p w14:paraId="61B729E3"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(6)由機關自辦或機關之其他廠商因承包契約相關履約標的之延誤而影響契約進度者。</w:t>
      </w:r>
    </w:p>
    <w:p w14:paraId="4ACEE073" w14:textId="77777777" w:rsidR="002C190D" w:rsidRPr="00750F50" w:rsidRDefault="002C190D" w:rsidP="00050D64">
      <w:pPr>
        <w:spacing w:line="400" w:lineRule="exact"/>
        <w:ind w:left="1531" w:hanging="397"/>
        <w:jc w:val="both"/>
        <w:textDirection w:val="lrTbV"/>
        <w:rPr>
          <w:rFonts w:ascii="標楷體" w:eastAsia="標楷體" w:hAnsi="標楷體"/>
          <w:sz w:val="28"/>
        </w:rPr>
      </w:pPr>
      <w:r w:rsidRPr="00750F50">
        <w:rPr>
          <w:rFonts w:ascii="標楷體" w:eastAsia="標楷體" w:hAnsi="標楷體" w:hint="eastAsia"/>
          <w:sz w:val="28"/>
        </w:rPr>
        <w:t>(7)其他非可歸責於廠商之情形，經機關認定者。</w:t>
      </w:r>
    </w:p>
    <w:p w14:paraId="7D8586B2" w14:textId="77777777" w:rsidR="002C190D" w:rsidRPr="00750F50" w:rsidRDefault="002C190D" w:rsidP="00050D64">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2.前目事故之發生，致契約全部或部分必須停止履約時，廠商應於停止履約原因消滅後立即恢復履約。其停止履約及恢復履約，廠商應儘速向機關提出書面報告。</w:t>
      </w:r>
    </w:p>
    <w:p w14:paraId="068D6296" w14:textId="77777777" w:rsidR="002C190D" w:rsidRPr="00750F50" w:rsidRDefault="002C190D">
      <w:pPr>
        <w:pStyle w:val="3"/>
        <w:spacing w:before="0" w:line="400" w:lineRule="exact"/>
        <w:ind w:hanging="567"/>
        <w:rPr>
          <w:rFonts w:ascii="標楷體" w:eastAsia="標楷體" w:hAnsi="標楷體"/>
        </w:rPr>
      </w:pPr>
      <w:r w:rsidRPr="00750F50">
        <w:rPr>
          <w:rFonts w:ascii="標楷體" w:eastAsia="標楷體" w:hAnsi="標楷體" w:hint="eastAsia"/>
        </w:rPr>
        <w:t>(五)期日：</w:t>
      </w:r>
    </w:p>
    <w:p w14:paraId="790BDB25"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1.履約期間自指定之日起算者，應將當日算入。履約期間自指定之日後起算者，當日不計入。</w:t>
      </w:r>
    </w:p>
    <w:p w14:paraId="56E325A8"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750F50" w:rsidRDefault="002C190D">
      <w:pPr>
        <w:spacing w:line="400" w:lineRule="exact"/>
        <w:ind w:left="482" w:hanging="482"/>
        <w:jc w:val="both"/>
        <w:textDirection w:val="lrTbV"/>
        <w:rPr>
          <w:rFonts w:ascii="標楷體" w:eastAsia="標楷體" w:hAnsi="標楷體"/>
          <w:b/>
          <w:sz w:val="28"/>
        </w:rPr>
      </w:pPr>
    </w:p>
    <w:p w14:paraId="255FD718" w14:textId="77777777" w:rsidR="002C190D" w:rsidRPr="00750F50" w:rsidRDefault="002C190D">
      <w:pPr>
        <w:spacing w:line="400" w:lineRule="exact"/>
        <w:ind w:left="482" w:hanging="482"/>
        <w:jc w:val="both"/>
        <w:textDirection w:val="lrTbV"/>
        <w:rPr>
          <w:rFonts w:ascii="標楷體" w:eastAsia="標楷體" w:hAnsi="標楷體"/>
          <w:b/>
          <w:sz w:val="28"/>
        </w:rPr>
      </w:pPr>
      <w:r w:rsidRPr="00750F50">
        <w:rPr>
          <w:rFonts w:ascii="標楷體" w:eastAsia="標楷體" w:hAnsi="標楷體" w:hint="eastAsia"/>
          <w:b/>
          <w:sz w:val="28"/>
        </w:rPr>
        <w:t>第八條  履約管理</w:t>
      </w:r>
    </w:p>
    <w:p w14:paraId="68CB8A69" w14:textId="77777777" w:rsidR="002C190D" w:rsidRPr="00750F50" w:rsidRDefault="002C190D">
      <w:pPr>
        <w:pStyle w:val="3"/>
        <w:spacing w:before="0" w:line="400" w:lineRule="exact"/>
        <w:ind w:hanging="567"/>
        <w:rPr>
          <w:rFonts w:ascii="標楷體" w:eastAsia="標楷體" w:hAnsi="標楷體"/>
        </w:rPr>
      </w:pPr>
      <w:r w:rsidRPr="00750F50">
        <w:rPr>
          <w:rFonts w:ascii="標楷體" w:eastAsia="標楷體" w:hAnsi="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6389BE0D"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(二)契約所需履約標的材料、機具、設備、工作場地設備等，除契約另有規定外，概由廠商自備。</w:t>
      </w:r>
    </w:p>
    <w:p w14:paraId="364CE5BF"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(四)機關及廠商之一方未請求他方依契約履約者，不得視為或構成一方放棄請求他方依契約履約之權利。</w:t>
      </w:r>
    </w:p>
    <w:p w14:paraId="5F7413F2"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(五)契約內容有須保密者，廠商未經機關書面同意，不得將契約內容洩漏予與履約無關之第三人。</w:t>
      </w:r>
    </w:p>
    <w:p w14:paraId="032E0C53"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(六)廠商履約期間所知悉之機關機密或任何不公開之文書、圖畫、消息、物品或其他資訊，均應保密，不得洩漏。</w:t>
      </w:r>
    </w:p>
    <w:p w14:paraId="189B84BA"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(七)轉包及分包：</w:t>
      </w:r>
    </w:p>
    <w:p w14:paraId="213F8C5F" w14:textId="77777777" w:rsidR="002C190D" w:rsidRPr="00750F50" w:rsidRDefault="002C190D">
      <w:pPr>
        <w:pStyle w:val="3"/>
        <w:spacing w:before="0" w:line="400" w:lineRule="exact"/>
        <w:ind w:left="1135" w:rightChars="10" w:right="24"/>
        <w:rPr>
          <w:rFonts w:ascii="標楷體" w:eastAsia="標楷體" w:hAnsi="標楷體"/>
        </w:rPr>
      </w:pPr>
      <w:r w:rsidRPr="00750F50">
        <w:rPr>
          <w:rFonts w:ascii="標楷體" w:eastAsia="標楷體" w:hAnsi="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2.廠商擬分包之項目及分包廠商，機關得予審查。</w:t>
      </w:r>
    </w:p>
    <w:p w14:paraId="6E5747D4"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3.廠商對於分包廠商履約之部分，仍應負完全責任。分包契約報備於機關者，亦同。</w:t>
      </w:r>
    </w:p>
    <w:p w14:paraId="256B79AB"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4.分包廠商不得將分包契約轉包。其有違反者，廠商應更換分包廠商。</w:t>
      </w:r>
    </w:p>
    <w:p w14:paraId="27274D18" w14:textId="77777777" w:rsidR="002C190D" w:rsidRPr="00750F50" w:rsidRDefault="002C190D" w:rsidP="009D5786">
      <w:pPr>
        <w:pStyle w:val="3"/>
        <w:spacing w:before="0" w:line="400" w:lineRule="exact"/>
        <w:ind w:left="1135" w:rightChars="10" w:right="24"/>
        <w:rPr>
          <w:rFonts w:ascii="標楷體" w:eastAsia="標楷體" w:hAnsi="標楷體"/>
        </w:rPr>
      </w:pPr>
      <w:r w:rsidRPr="00750F50">
        <w:rPr>
          <w:rFonts w:ascii="標楷體" w:eastAsia="標楷體" w:hAnsi="標楷體" w:hint="eastAsia"/>
        </w:rPr>
        <w:t>5.廠商違反不得轉包之規定時，機關得解除契約、終止契約或沒收保證金，並得要求損害賠償。</w:t>
      </w:r>
    </w:p>
    <w:p w14:paraId="29C55F7F" w14:textId="77777777" w:rsidR="002C190D" w:rsidRPr="00750F50" w:rsidRDefault="002C190D" w:rsidP="009D5786">
      <w:pPr>
        <w:pStyle w:val="3"/>
        <w:spacing w:before="0" w:line="400" w:lineRule="exact"/>
        <w:ind w:left="1135" w:rightChars="10" w:right="24"/>
        <w:rPr>
          <w:rFonts w:ascii="標楷體" w:eastAsia="標楷體" w:hAnsi="標楷體"/>
          <w:spacing w:val="4"/>
        </w:rPr>
      </w:pPr>
      <w:r w:rsidRPr="00750F50">
        <w:rPr>
          <w:rFonts w:ascii="標楷體" w:eastAsia="標楷體" w:hAnsi="標楷體" w:hint="eastAsia"/>
        </w:rPr>
        <w:t>6.</w:t>
      </w:r>
      <w:r w:rsidRPr="00750F50">
        <w:rPr>
          <w:rFonts w:ascii="標楷體" w:eastAsia="標楷體" w:hAnsi="標楷體" w:hint="eastAsia"/>
          <w:spacing w:val="4"/>
        </w:rPr>
        <w:t>前目轉包廠商與廠商對機關負連帶履行及賠償責任。再轉包者，亦同。</w:t>
      </w:r>
    </w:p>
    <w:p w14:paraId="13ED5372" w14:textId="77777777" w:rsidR="001973BB" w:rsidRPr="00750F50" w:rsidRDefault="001973BB" w:rsidP="001973BB">
      <w:pPr>
        <w:pStyle w:val="3"/>
        <w:spacing w:before="0" w:line="400" w:lineRule="exact"/>
        <w:ind w:left="1135" w:rightChars="10" w:right="24"/>
        <w:textDirection w:val="lrTb"/>
        <w:rPr>
          <w:rFonts w:ascii="標楷體" w:eastAsia="標楷體" w:hAnsi="標楷體" w:cs="標楷體"/>
          <w:szCs w:val="28"/>
        </w:rPr>
      </w:pPr>
      <w:r w:rsidRPr="00750F50">
        <w:rPr>
          <w:rFonts w:ascii="標楷體" w:eastAsia="標楷體" w:hAnsi="標楷體" w:cs="標楷體" w:hint="eastAsia"/>
          <w:szCs w:val="28"/>
        </w:rPr>
        <w:t>7.廠商應於下列分包部分開始作業前，將分包廠商名單送機關備查（由機關視個案情形於招標時載明；未載明者無)：</w:t>
      </w:r>
    </w:p>
    <w:p w14:paraId="12A6FAC2" w14:textId="77777777" w:rsidR="001973BB" w:rsidRPr="00750F50" w:rsidRDefault="001973BB" w:rsidP="001973BB">
      <w:pPr>
        <w:spacing w:line="400" w:lineRule="exact"/>
        <w:ind w:left="1310" w:hanging="425"/>
        <w:jc w:val="both"/>
        <w:rPr>
          <w:rFonts w:ascii="標楷體" w:eastAsia="標楷體" w:hAnsi="標楷體" w:cs="標楷體"/>
          <w:sz w:val="28"/>
          <w:szCs w:val="28"/>
        </w:rPr>
      </w:pPr>
      <w:r w:rsidRPr="00750F50">
        <w:rPr>
          <w:rFonts w:ascii="標楷體" w:eastAsia="標楷體" w:hAnsi="標楷體" w:cs="標楷體" w:hint="eastAsia"/>
          <w:sz w:val="28"/>
          <w:szCs w:val="28"/>
        </w:rPr>
        <w:t>(1)專業部分：＿＿＿。</w:t>
      </w:r>
    </w:p>
    <w:p w14:paraId="2AEE9CC0" w14:textId="77777777" w:rsidR="001973BB" w:rsidRPr="00750F50" w:rsidRDefault="001973BB" w:rsidP="001973BB">
      <w:pPr>
        <w:spacing w:line="400" w:lineRule="exact"/>
        <w:ind w:left="1310" w:hanging="425"/>
        <w:jc w:val="both"/>
        <w:rPr>
          <w:rFonts w:ascii="標楷體" w:eastAsia="標楷體" w:hAnsi="標楷體" w:cs="標楷體"/>
          <w:sz w:val="28"/>
          <w:szCs w:val="28"/>
        </w:rPr>
      </w:pPr>
      <w:r w:rsidRPr="00750F50">
        <w:rPr>
          <w:rFonts w:ascii="標楷體" w:eastAsia="標楷體" w:hAnsi="標楷體" w:cs="標楷體" w:hint="eastAsia"/>
          <w:sz w:val="28"/>
          <w:szCs w:val="28"/>
        </w:rPr>
        <w:t>(2)達一定數量或金額之部分：＿＿＿。</w:t>
      </w:r>
    </w:p>
    <w:p w14:paraId="1F00350A" w14:textId="77777777" w:rsidR="001973BB" w:rsidRPr="00750F50" w:rsidRDefault="001973BB" w:rsidP="001973BB">
      <w:pPr>
        <w:pStyle w:val="3"/>
        <w:spacing w:before="0" w:line="400" w:lineRule="exact"/>
        <w:ind w:left="1135" w:rightChars="10" w:right="24"/>
        <w:rPr>
          <w:rFonts w:ascii="標楷體" w:eastAsia="標楷體" w:hAnsi="標楷體"/>
        </w:rPr>
      </w:pPr>
      <w:r w:rsidRPr="00750F50">
        <w:rPr>
          <w:rFonts w:ascii="標楷體" w:eastAsia="標楷體" w:hAnsi="標楷體" w:cs="標楷體" w:hint="eastAsia"/>
          <w:szCs w:val="28"/>
        </w:rPr>
        <w:t>(3)進度落後達＿%之部分：＿＿＿。(未載明落後百分比者不適用）</w:t>
      </w:r>
    </w:p>
    <w:p w14:paraId="65FF7874"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(八)</w:t>
      </w:r>
      <w:r w:rsidR="00BD2C13" w:rsidRPr="00750F50">
        <w:rPr>
          <w:rFonts w:ascii="標楷體" w:eastAsia="標楷體" w:hAnsi="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14BCE059"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(九)廠商應對其履約場所作業及履約方法之適當性、可靠性及安全性負完全責任。</w:t>
      </w:r>
    </w:p>
    <w:p w14:paraId="2CF76085"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(十一)機關於廠商履約中，若可預見其履約瑕疵，或其有其他違反契約之情事者，得通知廠商限期改善。</w:t>
      </w:r>
    </w:p>
    <w:p w14:paraId="5F8A28F5"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(十二)廠商不於前款期限內，依照改善或履行者，機關得採行下列措施：</w:t>
      </w:r>
    </w:p>
    <w:p w14:paraId="52522B80" w14:textId="77777777" w:rsidR="002C190D" w:rsidRPr="00750F50" w:rsidRDefault="002C190D" w:rsidP="0082008C">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1.</w:t>
      </w:r>
      <w:r w:rsidR="005E52A4" w:rsidRPr="00750F50">
        <w:rPr>
          <w:rFonts w:ascii="標楷體" w:eastAsia="標楷體" w:hAnsi="標楷體" w:hint="eastAsia"/>
          <w:sz w:val="28"/>
        </w:rPr>
        <w:t>自行或</w:t>
      </w:r>
      <w:r w:rsidRPr="00750F50">
        <w:rPr>
          <w:rFonts w:ascii="標楷體" w:eastAsia="標楷體" w:hAnsi="標楷體" w:hint="eastAsia"/>
          <w:sz w:val="28"/>
        </w:rPr>
        <w:t>使第三人改善或繼續其工作，其</w:t>
      </w:r>
      <w:r w:rsidR="008A3EA1" w:rsidRPr="00750F50">
        <w:rPr>
          <w:rFonts w:ascii="標楷體" w:eastAsia="標楷體" w:hAnsi="標楷體" w:hint="eastAsia"/>
          <w:sz w:val="28"/>
        </w:rPr>
        <w:t>風</w:t>
      </w:r>
      <w:r w:rsidRPr="00750F50">
        <w:rPr>
          <w:rFonts w:ascii="標楷體" w:eastAsia="標楷體" w:hAnsi="標楷體" w:hint="eastAsia"/>
          <w:sz w:val="28"/>
        </w:rPr>
        <w:t>險及費用由廠商負擔。</w:t>
      </w:r>
    </w:p>
    <w:p w14:paraId="355BA7F0" w14:textId="77777777" w:rsidR="002C190D" w:rsidRPr="00750F50" w:rsidRDefault="002C190D" w:rsidP="0082008C">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2.終止或解除契約，並得請求損害賠償。</w:t>
      </w:r>
    </w:p>
    <w:p w14:paraId="1846853F" w14:textId="77777777" w:rsidR="002C190D" w:rsidRPr="00750F50" w:rsidRDefault="002C190D" w:rsidP="0082008C">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3.通知廠商暫停履約。</w:t>
      </w:r>
    </w:p>
    <w:p w14:paraId="64727A4E"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(十三)機關提供之履約場所，各得標廠商有共同使用之需要者，廠商</w:t>
      </w:r>
      <w:r w:rsidR="005E52A4" w:rsidRPr="00750F50">
        <w:rPr>
          <w:rFonts w:ascii="標楷體" w:eastAsia="標楷體" w:hAnsi="標楷體" w:hint="eastAsia"/>
          <w:sz w:val="28"/>
        </w:rPr>
        <w:t>應</w:t>
      </w:r>
      <w:r w:rsidRPr="00750F50">
        <w:rPr>
          <w:rFonts w:ascii="標楷體" w:eastAsia="標楷體" w:hAnsi="標楷體" w:hint="eastAsia"/>
          <w:sz w:val="28"/>
        </w:rPr>
        <w:t>與其他廠商</w:t>
      </w:r>
      <w:r w:rsidR="005E52A4" w:rsidRPr="00750F50">
        <w:rPr>
          <w:rFonts w:ascii="標楷體" w:eastAsia="標楷體" w:hAnsi="標楷體" w:hint="eastAsia"/>
          <w:sz w:val="28"/>
        </w:rPr>
        <w:t>協議或</w:t>
      </w:r>
      <w:r w:rsidR="007F5053" w:rsidRPr="00750F50">
        <w:rPr>
          <w:rFonts w:ascii="標楷體" w:eastAsia="標楷體" w:hAnsi="標楷體" w:hint="eastAsia"/>
          <w:sz w:val="28"/>
        </w:rPr>
        <w:t>依</w:t>
      </w:r>
      <w:r w:rsidR="005E52A4" w:rsidRPr="00750F50">
        <w:rPr>
          <w:rFonts w:ascii="標楷體" w:eastAsia="標楷體" w:hAnsi="標楷體" w:hint="eastAsia"/>
          <w:sz w:val="28"/>
        </w:rPr>
        <w:t>機關協調之結果</w:t>
      </w:r>
      <w:r w:rsidRPr="00750F50">
        <w:rPr>
          <w:rFonts w:ascii="標楷體" w:eastAsia="標楷體" w:hAnsi="標楷體" w:hint="eastAsia"/>
          <w:sz w:val="28"/>
        </w:rPr>
        <w:t>共</w:t>
      </w:r>
      <w:r w:rsidR="005E52A4" w:rsidRPr="00750F50">
        <w:rPr>
          <w:rFonts w:ascii="標楷體" w:eastAsia="標楷體" w:hAnsi="標楷體" w:hint="eastAsia"/>
          <w:sz w:val="28"/>
        </w:rPr>
        <w:t>用場所</w:t>
      </w:r>
      <w:r w:rsidRPr="00750F50">
        <w:rPr>
          <w:rFonts w:ascii="標楷體" w:eastAsia="標楷體" w:hAnsi="標楷體" w:hint="eastAsia"/>
          <w:sz w:val="28"/>
        </w:rPr>
        <w:t>。</w:t>
      </w:r>
    </w:p>
    <w:p w14:paraId="16CAF9ED" w14:textId="77777777" w:rsidR="00EA4E09" w:rsidRPr="00750F50" w:rsidRDefault="002C190D">
      <w:pPr>
        <w:spacing w:line="400" w:lineRule="exact"/>
        <w:ind w:left="1135" w:hanging="851"/>
        <w:jc w:val="both"/>
        <w:textDirection w:val="lrTbV"/>
        <w:rPr>
          <w:rFonts w:ascii="標楷體" w:eastAsia="標楷體" w:hAnsi="標楷體"/>
          <w:sz w:val="28"/>
        </w:rPr>
      </w:pPr>
      <w:r w:rsidRPr="00750F50">
        <w:rPr>
          <w:rFonts w:ascii="標楷體" w:eastAsia="標楷體" w:hAnsi="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03E2A8AE" w14:textId="77777777" w:rsidR="002C190D" w:rsidRPr="00750F50" w:rsidRDefault="002C190D">
      <w:pPr>
        <w:spacing w:line="400" w:lineRule="exact"/>
        <w:ind w:left="1135" w:hanging="851"/>
        <w:jc w:val="both"/>
        <w:textDirection w:val="lrTbV"/>
        <w:rPr>
          <w:rFonts w:ascii="標楷體" w:eastAsia="標楷體" w:hAnsi="標楷體"/>
          <w:sz w:val="28"/>
          <w:u w:val="single"/>
        </w:rPr>
      </w:pPr>
      <w:r w:rsidRPr="00750F50">
        <w:rPr>
          <w:rFonts w:ascii="標楷體" w:eastAsia="標楷體" w:hAnsi="標楷體" w:hint="eastAsia"/>
          <w:sz w:val="28"/>
        </w:rPr>
        <w:t xml:space="preserve">　　　</w:t>
      </w:r>
      <w:r w:rsidRPr="00750F50">
        <w:rPr>
          <w:rFonts w:ascii="標楷體" w:eastAsia="標楷體" w:hAnsi="標楷體" w:hint="eastAsia"/>
          <w:sz w:val="28"/>
          <w:u w:val="single"/>
        </w:rPr>
        <w:t xml:space="preserve">　　　　　</w:t>
      </w:r>
      <w:r w:rsidR="00EA4E09" w:rsidRPr="00750F50">
        <w:rPr>
          <w:rFonts w:ascii="標楷體" w:eastAsia="標楷體" w:hAnsi="標楷體" w:hint="eastAsia"/>
          <w:sz w:val="28"/>
          <w:u w:val="single"/>
        </w:rPr>
        <w:t xml:space="preserve">   </w:t>
      </w:r>
      <w:r w:rsidRPr="00750F50">
        <w:rPr>
          <w:rFonts w:ascii="標楷體" w:eastAsia="標楷體" w:hAnsi="標楷體" w:hint="eastAsia"/>
          <w:sz w:val="28"/>
        </w:rPr>
        <w:t>(由機關視需要於招標時載明)。</w:t>
      </w:r>
    </w:p>
    <w:p w14:paraId="296DDBCD" w14:textId="77777777" w:rsidR="002C190D" w:rsidRPr="00750F50" w:rsidRDefault="002C190D">
      <w:pPr>
        <w:spacing w:line="400" w:lineRule="exact"/>
        <w:ind w:left="1135" w:hanging="851"/>
        <w:jc w:val="both"/>
        <w:textDirection w:val="lrTbV"/>
        <w:rPr>
          <w:rFonts w:ascii="標楷體" w:eastAsia="標楷體" w:hAnsi="標楷體"/>
          <w:sz w:val="28"/>
        </w:rPr>
      </w:pPr>
      <w:r w:rsidRPr="00750F50">
        <w:rPr>
          <w:rFonts w:ascii="標楷體" w:eastAsia="標楷體" w:hAnsi="標楷體" w:hint="eastAsia"/>
          <w:sz w:val="28"/>
        </w:rPr>
        <w:t>(十五)履約所需臨時場所，除另有規定外，由廠商自理。</w:t>
      </w:r>
    </w:p>
    <w:p w14:paraId="769610F9" w14:textId="77777777" w:rsidR="002C190D" w:rsidRPr="00750F50" w:rsidRDefault="002C190D">
      <w:pPr>
        <w:spacing w:line="400" w:lineRule="exact"/>
        <w:ind w:left="1135" w:hanging="851"/>
        <w:jc w:val="both"/>
        <w:rPr>
          <w:rFonts w:ascii="標楷體" w:eastAsia="標楷體" w:hAnsi="標楷體"/>
          <w:b/>
          <w:sz w:val="28"/>
        </w:rPr>
      </w:pPr>
      <w:r w:rsidRPr="00750F50">
        <w:rPr>
          <w:rFonts w:ascii="標楷體" w:eastAsia="標楷體" w:hAnsi="標楷體" w:hint="eastAsia"/>
          <w:sz w:val="28"/>
        </w:rPr>
        <w:t>(十</w:t>
      </w:r>
      <w:r w:rsidR="00651709" w:rsidRPr="00750F50">
        <w:rPr>
          <w:rFonts w:ascii="標楷體" w:eastAsia="標楷體" w:hAnsi="標楷體" w:hint="eastAsia"/>
          <w:sz w:val="28"/>
        </w:rPr>
        <w:t>六</w:t>
      </w:r>
      <w:r w:rsidRPr="00750F50">
        <w:rPr>
          <w:rFonts w:ascii="標楷體" w:eastAsia="標楷體" w:hAnsi="標楷體" w:hint="eastAsia"/>
          <w:sz w:val="28"/>
        </w:rPr>
        <w:t>)</w:t>
      </w:r>
      <w:r w:rsidRPr="00750F50">
        <w:rPr>
          <w:rFonts w:ascii="標楷體" w:eastAsia="標楷體" w:hAnsi="標楷體" w:hint="eastAsia"/>
          <w:bCs/>
          <w:sz w:val="28"/>
        </w:rPr>
        <w:t>勞工權益保障：</w:t>
      </w:r>
    </w:p>
    <w:p w14:paraId="761627ED" w14:textId="77777777" w:rsidR="007975D9" w:rsidRPr="00750F50" w:rsidRDefault="00480BD8" w:rsidP="00050D64">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w:t>
      </w:r>
      <w:r w:rsidR="00050D64" w:rsidRPr="00750F50">
        <w:rPr>
          <w:rFonts w:ascii="標楷體" w:eastAsia="標楷體" w:hAnsi="標楷體" w:hint="eastAsia"/>
          <w:sz w:val="28"/>
        </w:rPr>
        <w:t>.</w:t>
      </w:r>
      <w:r w:rsidR="00D85D57" w:rsidRPr="00750F50">
        <w:rPr>
          <w:rFonts w:ascii="標楷體" w:eastAsia="標楷體" w:hAnsi="標楷體" w:cs="標楷體"/>
          <w:sz w:val="28"/>
        </w:rPr>
        <w:t>廠商為自然人時，應提出勞工保險、勞工職業災害保險及全民健康保險投保證明文件</w:t>
      </w:r>
      <w:r w:rsidR="008A728D" w:rsidRPr="00750F50">
        <w:rPr>
          <w:rFonts w:ascii="標楷體" w:eastAsia="標楷體" w:hAnsi="標楷體" w:hint="eastAsia"/>
          <w:sz w:val="28"/>
          <w:szCs w:val="28"/>
        </w:rPr>
        <w:t>。</w:t>
      </w:r>
    </w:p>
    <w:p w14:paraId="4B069885" w14:textId="77777777" w:rsidR="00050D64" w:rsidRPr="00750F50" w:rsidRDefault="00480BD8" w:rsidP="00050D64">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w:t>
      </w:r>
      <w:r w:rsidR="00050D64" w:rsidRPr="00750F50">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3C619521" w:rsidR="00480BD8" w:rsidRPr="00750F50" w:rsidRDefault="00480BD8" w:rsidP="00050D64">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(1)</w:t>
      </w:r>
      <w:del w:id="37" w:author="企劃處三科-曾安慈(att)" w:date="2025-12-12T16:00:00Z">
        <w:r w:rsidR="006528E4" w:rsidRPr="00750F50">
          <w:rPr>
            <w:rFonts w:ascii="標楷體" w:eastAsia="標楷體" w:hAnsi="標楷體" w:cs="標楷體"/>
            <w:sz w:val="28"/>
          </w:rPr>
          <w:delText xml:space="preserve"> </w:delText>
        </w:r>
      </w:del>
      <w:r w:rsidR="006528E4" w:rsidRPr="00750F50">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750F50">
        <w:rPr>
          <w:rFonts w:ascii="標楷體" w:eastAsia="標楷體" w:hAnsi="標楷體"/>
          <w:sz w:val="28"/>
          <w:rPrChange w:id="38" w:author="企劃處三科-曾安慈(att)" w:date="2025-12-12T16:00:00Z">
            <w:rPr>
              <w:rFonts w:ascii="標楷體" w:hAnsi="標楷體"/>
              <w:color w:val="000000"/>
              <w:sz w:val="28"/>
            </w:rPr>
          </w:rPrChange>
        </w:rPr>
        <w:t>上開勞動契約應載明廠商給付派駐勞工薪資期限，及廠商未依該期限給付派駐勞工薪資，經機關催告仍未改正者，同意由機關將應給付廠商價金之一部分，給付派駐勞工</w:t>
      </w:r>
      <w:r w:rsidR="006528E4" w:rsidRPr="00750F50">
        <w:rPr>
          <w:rFonts w:ascii="標楷體" w:eastAsia="標楷體" w:hAnsi="標楷體"/>
          <w:sz w:val="28"/>
          <w:rPrChange w:id="39" w:author="企劃處三科-曾安慈(att)" w:date="2025-12-12T16:00:00Z">
            <w:rPr>
              <w:rFonts w:ascii="標楷體" w:hAnsi="標楷體"/>
              <w:color w:val="000000"/>
              <w:sz w:val="28"/>
            </w:rPr>
          </w:rPrChange>
        </w:rPr>
        <w:t>(</w:t>
      </w:r>
      <w:r w:rsidR="006528E4" w:rsidRPr="00750F50">
        <w:rPr>
          <w:rFonts w:ascii="標楷體" w:eastAsia="標楷體" w:hAnsi="標楷體"/>
          <w:sz w:val="28"/>
          <w:rPrChange w:id="40" w:author="企劃處三科-曾安慈(att)" w:date="2025-12-12T16:00:00Z">
            <w:rPr>
              <w:rFonts w:ascii="標楷體" w:hAnsi="標楷體"/>
              <w:color w:val="000000"/>
              <w:sz w:val="28"/>
            </w:rPr>
          </w:rPrChange>
        </w:rPr>
        <w:t>即採購契約所載該派駐勞工薪資，包含加班費、差旅費，但不包含廠商及派駐勞工負擔之勞工保險費</w:t>
      </w:r>
      <w:r w:rsidR="006528E4" w:rsidRPr="00750F50">
        <w:rPr>
          <w:rFonts w:ascii="標楷體" w:eastAsia="標楷體" w:hAnsi="標楷體"/>
          <w:sz w:val="28"/>
          <w:szCs w:val="28"/>
        </w:rPr>
        <w:t>、就業保險費、勞工職業災害保險費、</w:t>
      </w:r>
      <w:r w:rsidR="006528E4" w:rsidRPr="00750F50">
        <w:rPr>
          <w:rFonts w:ascii="標楷體" w:eastAsia="標楷體" w:hAnsi="標楷體"/>
          <w:sz w:val="28"/>
          <w:rPrChange w:id="41" w:author="企劃處三科-曾安慈(att)" w:date="2025-12-12T16:00:00Z">
            <w:rPr>
              <w:rFonts w:ascii="標楷體" w:hAnsi="標楷體"/>
              <w:color w:val="000000"/>
              <w:sz w:val="28"/>
            </w:rPr>
          </w:rPrChange>
        </w:rPr>
        <w:t>積欠工資墊償基金、勞工退休金、健保費及稅捐等費用</w:t>
      </w:r>
      <w:r w:rsidR="006528E4" w:rsidRPr="00750F50">
        <w:rPr>
          <w:rFonts w:ascii="標楷體" w:eastAsia="標楷體" w:hAnsi="標楷體"/>
          <w:sz w:val="28"/>
          <w:rPrChange w:id="42" w:author="企劃處三科-曾安慈(att)" w:date="2025-12-12T16:00:00Z">
            <w:rPr>
              <w:rFonts w:ascii="標楷體" w:hAnsi="標楷體"/>
              <w:color w:val="000000"/>
              <w:sz w:val="28"/>
            </w:rPr>
          </w:rPrChange>
        </w:rPr>
        <w:t>)</w:t>
      </w:r>
      <w:r w:rsidRPr="00750F50">
        <w:rPr>
          <w:rFonts w:ascii="標楷體" w:eastAsia="標楷體" w:hAnsi="標楷體" w:hint="eastAsia"/>
          <w:sz w:val="28"/>
          <w:rPrChange w:id="43" w:author="企劃處三科-曾安慈(att)" w:date="2025-12-12T16:00:00Z">
            <w:rPr>
              <w:rFonts w:ascii="標楷體" w:hint="eastAsia"/>
              <w:color w:val="000000"/>
              <w:sz w:val="28"/>
            </w:rPr>
          </w:rPrChange>
        </w:rPr>
        <w:t>。</w:t>
      </w:r>
    </w:p>
    <w:p w14:paraId="05582A72" w14:textId="27032836" w:rsidR="00050D64" w:rsidRPr="00750F50" w:rsidRDefault="00050D64" w:rsidP="00050D64">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w:t>
      </w:r>
      <w:r w:rsidR="00480BD8" w:rsidRPr="00750F50">
        <w:rPr>
          <w:rFonts w:ascii="標楷體" w:eastAsia="標楷體" w:hAnsi="標楷體" w:hint="eastAsia"/>
          <w:sz w:val="28"/>
        </w:rPr>
        <w:t>2</w:t>
      </w:r>
      <w:r w:rsidRPr="00750F50">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w:t>
      </w:r>
      <w:r w:rsidR="007E62CC" w:rsidRPr="00750F50">
        <w:rPr>
          <w:rFonts w:ascii="標楷體" w:eastAsia="標楷體" w:hAnsi="標楷體" w:hint="eastAsia"/>
          <w:sz w:val="28"/>
        </w:rPr>
        <w:t>及</w:t>
      </w:r>
      <w:r w:rsidR="00023FA6" w:rsidRPr="00750F50">
        <w:rPr>
          <w:rFonts w:ascii="標楷體" w:eastAsia="標楷體" w:hAnsi="標楷體" w:hint="eastAsia"/>
          <w:sz w:val="28"/>
        </w:rPr>
        <w:t>申請</w:t>
      </w:r>
      <w:r w:rsidR="007E62CC" w:rsidRPr="00750F50">
        <w:rPr>
          <w:rFonts w:ascii="標楷體" w:eastAsia="標楷體" w:hAnsi="標楷體" w:hint="eastAsia"/>
          <w:sz w:val="28"/>
        </w:rPr>
        <w:t>育嬰留職停薪服務年資</w:t>
      </w:r>
      <w:r w:rsidRPr="00750F50">
        <w:rPr>
          <w:rFonts w:ascii="標楷體" w:eastAsia="標楷體" w:hAnsi="標楷體" w:hint="eastAsia"/>
          <w:sz w:val="28"/>
        </w:rPr>
        <w:t>，以保障其休假</w:t>
      </w:r>
      <w:r w:rsidR="00FA6A4B" w:rsidRPr="00750F50">
        <w:rPr>
          <w:rFonts w:ascii="標楷體" w:eastAsia="標楷體" w:hAnsi="標楷體" w:hint="eastAsia"/>
          <w:sz w:val="28"/>
        </w:rPr>
        <w:t>及申請育嬰留職停薪</w:t>
      </w:r>
      <w:r w:rsidR="00C41F9D" w:rsidRPr="00750F50">
        <w:rPr>
          <w:rFonts w:ascii="標楷體" w:eastAsia="標楷體" w:hAnsi="標楷體" w:hint="eastAsia"/>
          <w:sz w:val="28"/>
        </w:rPr>
        <w:t>之</w:t>
      </w:r>
      <w:r w:rsidRPr="00750F50">
        <w:rPr>
          <w:rFonts w:ascii="標楷體" w:eastAsia="標楷體" w:hAnsi="標楷體" w:hint="eastAsia"/>
          <w:sz w:val="28"/>
        </w:rPr>
        <w:t>權益。派駐勞工依</w:t>
      </w:r>
      <w:r w:rsidR="005903B0" w:rsidRPr="00750F50">
        <w:rPr>
          <w:rFonts w:ascii="標楷體" w:eastAsia="標楷體" w:hAnsi="標楷體" w:hint="eastAsia"/>
          <w:sz w:val="28"/>
        </w:rPr>
        <w:t>性別平等工作法</w:t>
      </w:r>
      <w:r w:rsidRPr="00750F50">
        <w:rPr>
          <w:rFonts w:ascii="標楷體" w:eastAsia="標楷體" w:hAnsi="標楷體" w:hint="eastAsia"/>
          <w:sz w:val="28"/>
        </w:rPr>
        <w:t>申請</w:t>
      </w:r>
      <w:r w:rsidR="007E62CC" w:rsidRPr="00750F50">
        <w:rPr>
          <w:rFonts w:ascii="標楷體" w:eastAsia="標楷體" w:hAnsi="標楷體" w:hint="eastAsia"/>
          <w:sz w:val="28"/>
        </w:rPr>
        <w:t>育嬰留職停薪</w:t>
      </w:r>
      <w:r w:rsidRPr="00750F50">
        <w:rPr>
          <w:rFonts w:ascii="標楷體" w:eastAsia="標楷體" w:hAnsi="標楷體" w:hint="eastAsia"/>
          <w:sz w:val="28"/>
        </w:rPr>
        <w:t>，並於復職後繼續</w:t>
      </w:r>
      <w:r w:rsidR="004E1BE7" w:rsidRPr="00750F50">
        <w:rPr>
          <w:rFonts w:ascii="標楷體" w:eastAsia="標楷體" w:hAnsi="標楷體" w:hint="eastAsia"/>
          <w:sz w:val="28"/>
        </w:rPr>
        <w:t>派駐</w:t>
      </w:r>
      <w:r w:rsidRPr="00750F50">
        <w:rPr>
          <w:rFonts w:ascii="標楷體" w:eastAsia="標楷體" w:hAnsi="標楷體" w:hint="eastAsia"/>
          <w:sz w:val="28"/>
        </w:rPr>
        <w:t>於同機關，除留職停薪期間外，依前揭約定併計特別休假。</w:t>
      </w:r>
    </w:p>
    <w:p w14:paraId="0D3C0FC3" w14:textId="70C33C07" w:rsidR="00533AA5" w:rsidRPr="00750F50" w:rsidRDefault="00533AA5" w:rsidP="00533AA5">
      <w:pPr>
        <w:spacing w:line="400" w:lineRule="exact"/>
        <w:ind w:left="1531" w:hanging="397"/>
        <w:jc w:val="both"/>
        <w:rPr>
          <w:rFonts w:ascii="標楷體" w:eastAsia="標楷體" w:hAnsi="標楷體"/>
          <w:sz w:val="28"/>
        </w:rPr>
      </w:pPr>
      <w:r w:rsidRPr="00750F50">
        <w:rPr>
          <w:rFonts w:ascii="標楷體" w:eastAsia="標楷體" w:hAnsi="標楷體" w:hint="eastAsia"/>
          <w:kern w:val="0"/>
        </w:rPr>
        <w:t>█</w:t>
      </w:r>
      <w:r w:rsidRPr="00750F50">
        <w:rPr>
          <w:rFonts w:ascii="標楷體" w:eastAsia="標楷體" w:hAnsi="標楷體" w:hint="eastAsia"/>
          <w:sz w:val="28"/>
        </w:rPr>
        <w:t>(3)派駐勞工薪資</w:t>
      </w:r>
      <w:r w:rsidRPr="00750F50">
        <w:rPr>
          <w:rFonts w:ascii="標楷體" w:eastAsia="標楷體" w:hAnsi="標楷體" w:hint="eastAsia"/>
          <w:kern w:val="0"/>
          <w:sz w:val="28"/>
          <w:szCs w:val="28"/>
        </w:rPr>
        <w:t>如下</w:t>
      </w:r>
      <w:r w:rsidRPr="00750F50">
        <w:rPr>
          <w:rFonts w:ascii="標楷體" w:eastAsia="標楷體" w:hAnsi="標楷體" w:hint="eastAsia"/>
          <w:sz w:val="28"/>
        </w:rPr>
        <w:t>（由機關於招標時勾選</w:t>
      </w:r>
      <w:r w:rsidRPr="00750F50">
        <w:rPr>
          <w:rFonts w:ascii="標楷體" w:eastAsia="標楷體" w:hAnsi="標楷體" w:hint="eastAsia"/>
          <w:kern w:val="0"/>
          <w:sz w:val="28"/>
          <w:szCs w:val="28"/>
        </w:rPr>
        <w:t>，未勾選者，按勞工計酬方式認定</w:t>
      </w:r>
      <w:r w:rsidRPr="00750F50">
        <w:rPr>
          <w:rFonts w:ascii="標楷體" w:eastAsia="標楷體" w:hAnsi="標楷體" w:hint="eastAsia"/>
          <w:sz w:val="28"/>
        </w:rPr>
        <w:t>）</w:t>
      </w:r>
      <w:r w:rsidRPr="00750F50">
        <w:rPr>
          <w:rFonts w:ascii="標楷體" w:eastAsia="標楷體" w:hAnsi="標楷體" w:hint="eastAsia"/>
          <w:kern w:val="0"/>
          <w:sz w:val="28"/>
          <w:szCs w:val="28"/>
        </w:rPr>
        <w:t>(遇契約價金總額經議減價而確定者，派駐勞工薪資亦不隨之調整)，履約期間如涉最低工資調整，致勞工薪資低於最低工資1.1倍者，廠商應配合調整勞工薪資，</w:t>
      </w:r>
      <w:bookmarkStart w:id="44" w:name="_Hlk186106726"/>
      <w:r w:rsidRPr="00750F50">
        <w:rPr>
          <w:rFonts w:ascii="標楷體" w:eastAsia="標楷體" w:hAnsi="標楷體" w:hint="eastAsia"/>
          <w:kern w:val="0"/>
          <w:sz w:val="28"/>
          <w:szCs w:val="28"/>
        </w:rPr>
        <w:t>機關</w:t>
      </w:r>
      <w:bookmarkEnd w:id="44"/>
      <w:r w:rsidRPr="00750F50">
        <w:rPr>
          <w:rFonts w:ascii="標楷體" w:eastAsia="標楷體" w:hAnsi="標楷體" w:hint="eastAsia"/>
          <w:kern w:val="0"/>
          <w:sz w:val="28"/>
          <w:szCs w:val="28"/>
        </w:rPr>
        <w:t>並依第4條第7款辦理</w:t>
      </w:r>
      <w:r w:rsidRPr="00750F50">
        <w:rPr>
          <w:rFonts w:ascii="標楷體" w:eastAsia="標楷體" w:hAnsi="標楷體" w:hint="eastAsia"/>
          <w:sz w:val="28"/>
        </w:rPr>
        <w:t>：</w:t>
      </w:r>
    </w:p>
    <w:p w14:paraId="543569BB" w14:textId="0232E978" w:rsidR="00533AA5" w:rsidRPr="00750F50" w:rsidRDefault="00533AA5" w:rsidP="00533AA5">
      <w:pPr>
        <w:spacing w:line="400" w:lineRule="exact"/>
        <w:ind w:left="1680" w:hanging="280"/>
        <w:jc w:val="both"/>
        <w:rPr>
          <w:rFonts w:ascii="標楷體" w:eastAsia="標楷體" w:hAnsi="標楷體"/>
          <w:sz w:val="28"/>
        </w:rPr>
      </w:pPr>
      <w:r w:rsidRPr="00750F50">
        <w:rPr>
          <w:rFonts w:ascii="標楷體" w:eastAsia="標楷體" w:hAnsi="標楷體" w:hint="eastAsia"/>
          <w:sz w:val="28"/>
        </w:rPr>
        <w:t>□按月計酬。每月薪資</w:t>
      </w:r>
      <w:r w:rsidRPr="00750F50">
        <w:rPr>
          <w:rFonts w:ascii="標楷體" w:eastAsia="標楷體" w:hAnsi="標楷體" w:hint="eastAsia"/>
          <w:kern w:val="0"/>
          <w:sz w:val="28"/>
          <w:szCs w:val="28"/>
        </w:rPr>
        <w:t>應高於最低工資1.1倍，至少為</w:t>
      </w:r>
      <w:r w:rsidRPr="00750F50">
        <w:rPr>
          <w:rFonts w:ascii="標楷體" w:eastAsia="標楷體" w:hAnsi="標楷體" w:hint="eastAsia"/>
          <w:sz w:val="28"/>
        </w:rPr>
        <w:t>____________元（由機關於招標時載明，</w:t>
      </w:r>
      <w:r w:rsidRPr="00750F50">
        <w:rPr>
          <w:rFonts w:ascii="標楷體" w:eastAsia="標楷體" w:hAnsi="標楷體" w:hint="eastAsia"/>
          <w:kern w:val="0"/>
          <w:sz w:val="28"/>
          <w:szCs w:val="28"/>
        </w:rPr>
        <w:t>應高於最低工資1.1倍；如載明數額未高於1.1倍者，該約定無效，其數額為最低工資1.1倍，未載明者亦同</w:t>
      </w:r>
      <w:r w:rsidRPr="00750F50">
        <w:rPr>
          <w:rFonts w:ascii="標楷體" w:eastAsia="標楷體" w:hAnsi="標楷體" w:hint="eastAsia"/>
          <w:sz w:val="28"/>
        </w:rPr>
        <w:t>）；在機關提供服務期間如不足1個月，以每月薪資除以當月日曆天數後，按實際工作日數</w:t>
      </w:r>
      <w:r w:rsidRPr="00750F50">
        <w:rPr>
          <w:rFonts w:ascii="標楷體" w:eastAsia="標楷體" w:hAnsi="標楷體"/>
          <w:sz w:val="28"/>
        </w:rPr>
        <w:t>(含期間之休息日及例假日)比例核算。</w:t>
      </w:r>
    </w:p>
    <w:p w14:paraId="20260620" w14:textId="13061C8A" w:rsidR="00533AA5" w:rsidRPr="00750F50" w:rsidRDefault="00533AA5" w:rsidP="00533AA5">
      <w:pPr>
        <w:spacing w:line="400" w:lineRule="exact"/>
        <w:ind w:left="1680" w:hanging="280"/>
        <w:jc w:val="both"/>
        <w:rPr>
          <w:rFonts w:ascii="標楷體" w:eastAsia="標楷體" w:hAnsi="標楷體"/>
          <w:sz w:val="28"/>
        </w:rPr>
      </w:pPr>
      <w:r w:rsidRPr="00750F50">
        <w:rPr>
          <w:rFonts w:ascii="標楷體" w:eastAsia="標楷體" w:hAnsi="標楷體" w:hint="eastAsia"/>
          <w:sz w:val="28"/>
        </w:rPr>
        <w:t>□按日計酬。每日薪資</w:t>
      </w:r>
      <w:r w:rsidRPr="00750F50">
        <w:rPr>
          <w:rFonts w:ascii="標楷體" w:eastAsia="標楷體" w:hAnsi="標楷體" w:hint="eastAsia"/>
          <w:kern w:val="0"/>
          <w:sz w:val="28"/>
          <w:szCs w:val="28"/>
        </w:rPr>
        <w:t>應高於最低工資法之每小時最低工資1.1倍乘以每日工作時數之金額，至少為</w:t>
      </w:r>
      <w:r w:rsidRPr="00750F50">
        <w:rPr>
          <w:rFonts w:ascii="標楷體" w:eastAsia="標楷體" w:hAnsi="標楷體" w:hint="eastAsia"/>
          <w:sz w:val="28"/>
        </w:rPr>
        <w:t>____________元（由機關於招標時載明</w:t>
      </w:r>
      <w:r w:rsidRPr="00750F50">
        <w:rPr>
          <w:rFonts w:ascii="標楷體" w:eastAsia="標楷體" w:hAnsi="標楷體" w:hint="eastAsia"/>
          <w:kern w:val="0"/>
          <w:sz w:val="28"/>
          <w:szCs w:val="28"/>
        </w:rPr>
        <w:t>，</w:t>
      </w:r>
      <w:r w:rsidRPr="00750F50">
        <w:rPr>
          <w:rFonts w:ascii="標楷體" w:eastAsia="標楷體" w:hAnsi="標楷體" w:hint="eastAsia"/>
          <w:sz w:val="28"/>
        </w:rPr>
        <w:t>於法定正常工作時間內</w:t>
      </w:r>
      <w:r w:rsidRPr="00750F50">
        <w:rPr>
          <w:rFonts w:ascii="標楷體" w:eastAsia="標楷體" w:hAnsi="標楷體" w:hint="eastAsia"/>
          <w:kern w:val="0"/>
          <w:sz w:val="28"/>
          <w:szCs w:val="28"/>
        </w:rPr>
        <w:t>應高於最低工資</w:t>
      </w:r>
      <w:r w:rsidRPr="00750F50">
        <w:rPr>
          <w:rFonts w:ascii="標楷體" w:eastAsia="標楷體" w:hAnsi="標楷體" w:hint="eastAsia"/>
          <w:kern w:val="0"/>
          <w:sz w:val="28"/>
        </w:rPr>
        <w:t>法之每小時</w:t>
      </w:r>
      <w:r w:rsidRPr="00750F50">
        <w:rPr>
          <w:rFonts w:ascii="標楷體" w:eastAsia="標楷體" w:hAnsi="標楷體" w:hint="eastAsia"/>
          <w:kern w:val="0"/>
          <w:sz w:val="28"/>
          <w:szCs w:val="28"/>
        </w:rPr>
        <w:t>最低工資1.1倍</w:t>
      </w:r>
      <w:r w:rsidRPr="00750F50">
        <w:rPr>
          <w:rFonts w:ascii="標楷體" w:eastAsia="標楷體" w:hAnsi="標楷體" w:hint="eastAsia"/>
          <w:kern w:val="0"/>
          <w:sz w:val="28"/>
        </w:rPr>
        <w:t>乘以</w:t>
      </w:r>
      <w:r w:rsidRPr="00750F50">
        <w:rPr>
          <w:rFonts w:ascii="標楷體" w:eastAsia="標楷體" w:hAnsi="標楷體" w:hint="eastAsia"/>
          <w:kern w:val="0"/>
          <w:sz w:val="28"/>
          <w:szCs w:val="28"/>
        </w:rPr>
        <w:t>每日</w:t>
      </w:r>
      <w:r w:rsidRPr="00750F50">
        <w:rPr>
          <w:rFonts w:ascii="標楷體" w:eastAsia="標楷體" w:hAnsi="標楷體" w:hint="eastAsia"/>
          <w:kern w:val="0"/>
          <w:sz w:val="28"/>
        </w:rPr>
        <w:t>工作時數之金額</w:t>
      </w:r>
      <w:r w:rsidRPr="00750F50">
        <w:rPr>
          <w:rFonts w:ascii="標楷體" w:eastAsia="標楷體" w:hAnsi="標楷體" w:hint="eastAsia"/>
          <w:kern w:val="0"/>
          <w:sz w:val="28"/>
          <w:szCs w:val="28"/>
        </w:rPr>
        <w:t>；如載明數額未高於該金額者，該約定無效，其數額為最低工資法之每小時最低工資1.1倍</w:t>
      </w:r>
      <w:r w:rsidRPr="00750F50">
        <w:rPr>
          <w:rFonts w:ascii="標楷體" w:eastAsia="標楷體" w:hAnsi="標楷體" w:hint="eastAsia"/>
          <w:sz w:val="28"/>
        </w:rPr>
        <w:t>乘以</w:t>
      </w:r>
      <w:r w:rsidRPr="00750F50">
        <w:rPr>
          <w:rFonts w:ascii="標楷體" w:eastAsia="標楷體" w:hAnsi="標楷體" w:hint="eastAsia"/>
          <w:kern w:val="0"/>
          <w:sz w:val="28"/>
          <w:szCs w:val="28"/>
        </w:rPr>
        <w:t>每日</w:t>
      </w:r>
      <w:r w:rsidRPr="00750F50">
        <w:rPr>
          <w:rFonts w:ascii="標楷體" w:eastAsia="標楷體" w:hAnsi="標楷體" w:hint="eastAsia"/>
          <w:sz w:val="28"/>
        </w:rPr>
        <w:t>工作時數之金額</w:t>
      </w:r>
      <w:r w:rsidRPr="00750F50">
        <w:rPr>
          <w:rFonts w:ascii="標楷體" w:eastAsia="標楷體" w:hAnsi="標楷體" w:hint="eastAsia"/>
          <w:kern w:val="0"/>
          <w:sz w:val="28"/>
          <w:szCs w:val="28"/>
        </w:rPr>
        <w:t>，未載明者亦同</w:t>
      </w:r>
      <w:r w:rsidRPr="00750F50">
        <w:rPr>
          <w:rFonts w:ascii="標楷體" w:eastAsia="標楷體" w:hAnsi="標楷體" w:hint="eastAsia"/>
          <w:sz w:val="28"/>
        </w:rPr>
        <w:t>）。</w:t>
      </w:r>
    </w:p>
    <w:p w14:paraId="6DC5AF45" w14:textId="62543C78" w:rsidR="00533AA5" w:rsidRPr="00750F50" w:rsidRDefault="00533AA5" w:rsidP="00533AA5">
      <w:pPr>
        <w:spacing w:line="400" w:lineRule="exact"/>
        <w:ind w:left="1680" w:hanging="280"/>
        <w:jc w:val="both"/>
        <w:rPr>
          <w:rFonts w:ascii="標楷體" w:eastAsia="標楷體" w:hAnsi="標楷體"/>
          <w:sz w:val="28"/>
        </w:rPr>
      </w:pPr>
      <w:r w:rsidRPr="00750F50">
        <w:rPr>
          <w:rFonts w:ascii="標楷體" w:eastAsia="標楷體" w:hAnsi="標楷體" w:hint="eastAsia"/>
          <w:sz w:val="28"/>
        </w:rPr>
        <w:t>□按時計酬。每小時薪資</w:t>
      </w:r>
      <w:r w:rsidRPr="00750F50">
        <w:rPr>
          <w:rFonts w:ascii="標楷體" w:eastAsia="標楷體" w:hAnsi="標楷體" w:hint="eastAsia"/>
          <w:kern w:val="0"/>
          <w:sz w:val="28"/>
          <w:szCs w:val="28"/>
        </w:rPr>
        <w:t>應高於最低工資法之每小時最低工資1.1倍，至少為</w:t>
      </w:r>
      <w:r w:rsidRPr="00750F50">
        <w:rPr>
          <w:rFonts w:ascii="標楷體" w:eastAsia="標楷體" w:hAnsi="標楷體" w:hint="eastAsia"/>
          <w:sz w:val="28"/>
        </w:rPr>
        <w:t>__________元（由機關於招標時載明</w:t>
      </w:r>
      <w:r w:rsidRPr="00750F50">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，應高於最低工資法之每小時最低工資1.1倍；如載明數額未高於1.1倍者，該約定無效，其數額為最低工資法之每小時最低工資1.1倍，未載明者亦同</w:t>
      </w:r>
      <w:r w:rsidRPr="00750F50">
        <w:rPr>
          <w:rFonts w:ascii="標楷體" w:eastAsia="標楷體" w:hAnsi="標楷體" w:hint="eastAsia"/>
          <w:sz w:val="28"/>
        </w:rPr>
        <w:t>）。</w:t>
      </w:r>
    </w:p>
    <w:p w14:paraId="658F9932" w14:textId="1A5F08AF" w:rsidR="002439B0" w:rsidRPr="00750F50" w:rsidRDefault="002439B0" w:rsidP="002439B0">
      <w:pPr>
        <w:spacing w:line="400" w:lineRule="exact"/>
        <w:ind w:left="1531" w:hanging="397"/>
        <w:jc w:val="both"/>
        <w:rPr>
          <w:rFonts w:ascii="標楷體" w:eastAsia="標楷體" w:hAnsi="標楷體"/>
          <w:sz w:val="28"/>
        </w:rPr>
      </w:pPr>
      <w:r w:rsidRPr="00750F50">
        <w:rPr>
          <w:rFonts w:ascii="標楷體" w:eastAsia="標楷體" w:hAnsi="標楷體"/>
          <w:sz w:val="28"/>
        </w:rPr>
        <w:t>(</w:t>
      </w:r>
      <w:r w:rsidR="00480BD8" w:rsidRPr="00750F50">
        <w:rPr>
          <w:rFonts w:ascii="標楷體" w:eastAsia="標楷體" w:hAnsi="標楷體" w:hint="eastAsia"/>
          <w:sz w:val="28"/>
        </w:rPr>
        <w:t>4</w:t>
      </w:r>
      <w:r w:rsidRPr="00750F50">
        <w:rPr>
          <w:rFonts w:ascii="標楷體" w:eastAsia="標楷體" w:hAnsi="標楷體"/>
          <w:sz w:val="28"/>
        </w:rPr>
        <w:t>)</w:t>
      </w:r>
      <w:r w:rsidRPr="00750F50">
        <w:rPr>
          <w:rFonts w:ascii="標楷體" w:eastAsia="標楷體" w:hAnsi="標楷體" w:hint="eastAsia"/>
          <w:sz w:val="28"/>
        </w:rPr>
        <w:t>廠商對於派至機關提供勞務之派駐勞工，其請假、特別休假</w:t>
      </w:r>
      <w:r w:rsidRPr="00750F50">
        <w:rPr>
          <w:rFonts w:ascii="標楷體" w:eastAsia="標楷體" w:hAnsi="標楷體"/>
          <w:sz w:val="28"/>
        </w:rPr>
        <w:t>(</w:t>
      </w:r>
      <w:r w:rsidRPr="00750F50">
        <w:rPr>
          <w:rFonts w:ascii="標楷體" w:eastAsia="標楷體" w:hAnsi="標楷體" w:hint="eastAsia"/>
          <w:sz w:val="28"/>
        </w:rPr>
        <w:t>含年資併計給予</w:t>
      </w:r>
      <w:r w:rsidRPr="00750F50">
        <w:rPr>
          <w:rFonts w:ascii="標楷體" w:eastAsia="標楷體" w:hAnsi="標楷體"/>
          <w:sz w:val="28"/>
        </w:rPr>
        <w:t>)</w:t>
      </w:r>
      <w:r w:rsidRPr="00750F50">
        <w:rPr>
          <w:rFonts w:ascii="標楷體" w:eastAsia="標楷體" w:hAnsi="標楷體" w:hint="eastAsia"/>
          <w:sz w:val="28"/>
        </w:rPr>
        <w:t>、加班</w:t>
      </w:r>
      <w:r w:rsidRPr="00750F50">
        <w:rPr>
          <w:rFonts w:ascii="標楷體" w:eastAsia="標楷體" w:hAnsi="標楷體"/>
          <w:sz w:val="28"/>
        </w:rPr>
        <w:t>(</w:t>
      </w:r>
      <w:r w:rsidRPr="00750F50">
        <w:rPr>
          <w:rFonts w:ascii="標楷體" w:eastAsia="標楷體" w:hAnsi="標楷體" w:hint="eastAsia"/>
          <w:sz w:val="28"/>
        </w:rPr>
        <w:t>延長工作時間</w:t>
      </w:r>
      <w:r w:rsidRPr="00750F50">
        <w:rPr>
          <w:rFonts w:ascii="標楷體" w:eastAsia="標楷體" w:hAnsi="標楷體"/>
          <w:sz w:val="28"/>
        </w:rPr>
        <w:t>)</w:t>
      </w:r>
      <w:r w:rsidRPr="00750F50">
        <w:rPr>
          <w:rFonts w:ascii="標楷體" w:eastAsia="標楷體" w:hAnsi="標楷體" w:hint="eastAsia"/>
          <w:sz w:val="28"/>
        </w:rPr>
        <w:t>及年終獎金</w:t>
      </w:r>
      <w:r w:rsidRPr="00750F50">
        <w:rPr>
          <w:rFonts w:ascii="標楷體" w:eastAsia="標楷體" w:hAnsi="標楷體"/>
          <w:sz w:val="28"/>
        </w:rPr>
        <w:t>(</w:t>
      </w:r>
      <w:r w:rsidRPr="00750F50">
        <w:rPr>
          <w:rFonts w:ascii="標楷體" w:eastAsia="標楷體" w:hAnsi="標楷體" w:hint="eastAsia"/>
          <w:sz w:val="28"/>
        </w:rPr>
        <w:t>獎金或分配紅利</w:t>
      </w:r>
      <w:r w:rsidRPr="00750F50">
        <w:rPr>
          <w:rFonts w:ascii="標楷體" w:eastAsia="標楷體" w:hAnsi="標楷體"/>
          <w:sz w:val="28"/>
        </w:rPr>
        <w:t>)</w:t>
      </w:r>
      <w:r w:rsidRPr="00750F50">
        <w:rPr>
          <w:rFonts w:ascii="標楷體" w:eastAsia="標楷體" w:hAnsi="標楷體" w:hint="eastAsia"/>
          <w:sz w:val="28"/>
        </w:rPr>
        <w:t>等工資給付之勞動條件，應依勞動基準法暨其施行細則、勞工請假規則及</w:t>
      </w:r>
      <w:r w:rsidR="005903B0" w:rsidRPr="00750F50">
        <w:rPr>
          <w:rFonts w:ascii="標楷體" w:eastAsia="標楷體" w:hAnsi="標楷體" w:hint="eastAsia"/>
          <w:sz w:val="28"/>
        </w:rPr>
        <w:t>性別平等工作法</w:t>
      </w:r>
      <w:r w:rsidRPr="00750F50">
        <w:rPr>
          <w:rFonts w:ascii="標楷體" w:eastAsia="標楷體" w:hAnsi="標楷體" w:hint="eastAsia"/>
          <w:sz w:val="28"/>
        </w:rPr>
        <w:t>規定辦理</w:t>
      </w:r>
      <w:r w:rsidR="00815E4A" w:rsidRPr="00750F50">
        <w:rPr>
          <w:rFonts w:ascii="標楷體" w:eastAsia="標楷體" w:hAnsi="標楷體" w:hint="eastAsia"/>
          <w:sz w:val="28"/>
        </w:rPr>
        <w:t>。</w:t>
      </w:r>
      <w:r w:rsidR="000370B5" w:rsidRPr="00750F50">
        <w:rPr>
          <w:rFonts w:ascii="標楷體" w:eastAsia="標楷體" w:hAnsi="標楷體" w:hint="eastAsia"/>
          <w:sz w:val="28"/>
        </w:rPr>
        <w:t>但廠商為合作社，提供勞務者非屬</w:t>
      </w:r>
      <w:r w:rsidR="00CE43BE" w:rsidRPr="00750F50">
        <w:rPr>
          <w:rFonts w:ascii="標楷體" w:eastAsia="標楷體" w:hAnsi="標楷體" w:hint="eastAsia"/>
          <w:sz w:val="28"/>
        </w:rPr>
        <w:t>僱</w:t>
      </w:r>
      <w:r w:rsidR="000370B5" w:rsidRPr="00750F50">
        <w:rPr>
          <w:rFonts w:ascii="標楷體" w:eastAsia="標楷體" w:hAnsi="標楷體" w:hint="eastAsia"/>
          <w:sz w:val="28"/>
        </w:rPr>
        <w:t>傭關係之社員時，依第17款辦理</w:t>
      </w:r>
      <w:r w:rsidRPr="00750F50">
        <w:rPr>
          <w:rFonts w:ascii="標楷體" w:eastAsia="標楷體" w:hAnsi="標楷體" w:hint="eastAsia"/>
          <w:sz w:val="28"/>
        </w:rPr>
        <w:t>。</w:t>
      </w:r>
      <w:r w:rsidRPr="00750F50">
        <w:rPr>
          <w:rFonts w:ascii="標楷體" w:eastAsia="標楷體" w:hAnsi="標楷體"/>
          <w:sz w:val="28"/>
        </w:rPr>
        <w:t xml:space="preserve"> </w:t>
      </w:r>
    </w:p>
    <w:p w14:paraId="50F51012" w14:textId="78C5E1F7" w:rsidR="002439B0" w:rsidRPr="00750F50" w:rsidRDefault="002439B0" w:rsidP="002439B0">
      <w:pPr>
        <w:spacing w:line="400" w:lineRule="exact"/>
        <w:ind w:left="1531" w:hanging="397"/>
        <w:jc w:val="both"/>
        <w:rPr>
          <w:rFonts w:ascii="標楷體" w:eastAsia="標楷體" w:hAnsi="標楷體"/>
          <w:sz w:val="28"/>
        </w:rPr>
      </w:pPr>
      <w:r w:rsidRPr="00750F50">
        <w:rPr>
          <w:rFonts w:ascii="標楷體" w:eastAsia="標楷體" w:hAnsi="標楷體"/>
          <w:sz w:val="28"/>
        </w:rPr>
        <w:t>(</w:t>
      </w:r>
      <w:r w:rsidR="00480BD8" w:rsidRPr="00750F50">
        <w:rPr>
          <w:rFonts w:ascii="標楷體" w:eastAsia="標楷體" w:hAnsi="標楷體" w:hint="eastAsia"/>
          <w:sz w:val="28"/>
        </w:rPr>
        <w:t>5</w:t>
      </w:r>
      <w:r w:rsidRPr="00750F50">
        <w:rPr>
          <w:rFonts w:ascii="標楷體" w:eastAsia="標楷體" w:hAnsi="標楷體"/>
          <w:sz w:val="28"/>
        </w:rPr>
        <w:t>)</w:t>
      </w:r>
      <w:r w:rsidRPr="00750F50">
        <w:rPr>
          <w:rFonts w:ascii="標楷體" w:eastAsia="標楷體" w:hAnsi="標楷體" w:hint="eastAsia"/>
          <w:sz w:val="28"/>
        </w:rPr>
        <w:t>廠商對於派至機關提供勞務之派</w:t>
      </w:r>
      <w:r w:rsidR="004E1A83" w:rsidRPr="00750F50">
        <w:rPr>
          <w:rFonts w:ascii="標楷體" w:eastAsia="標楷體" w:hAnsi="標楷體" w:hint="eastAsia"/>
          <w:sz w:val="28"/>
        </w:rPr>
        <w:t>駐</w:t>
      </w:r>
      <w:r w:rsidRPr="00750F50">
        <w:rPr>
          <w:rFonts w:ascii="標楷體" w:eastAsia="標楷體" w:hAnsi="標楷體" w:hint="eastAsia"/>
          <w:sz w:val="28"/>
        </w:rPr>
        <w:t>勞工，應落實</w:t>
      </w:r>
      <w:r w:rsidR="003A7498" w:rsidRPr="00750F50">
        <w:rPr>
          <w:rFonts w:ascii="標楷體" w:eastAsia="標楷體" w:hAnsi="標楷體" w:hint="eastAsia"/>
          <w:sz w:val="28"/>
        </w:rPr>
        <w:t>消除對婦女一切形式歧視公約施行法、</w:t>
      </w:r>
      <w:r w:rsidR="005903B0" w:rsidRPr="00750F50">
        <w:rPr>
          <w:rFonts w:ascii="標楷體" w:eastAsia="標楷體" w:hAnsi="標楷體" w:hint="eastAsia"/>
          <w:sz w:val="28"/>
        </w:rPr>
        <w:t>性別平等工作法</w:t>
      </w:r>
      <w:r w:rsidRPr="00750F50">
        <w:rPr>
          <w:rFonts w:ascii="標楷體" w:eastAsia="標楷體" w:hAnsi="標楷體" w:hint="eastAsia"/>
          <w:sz w:val="28"/>
        </w:rPr>
        <w:t>之性別歧視禁止、性騷擾防治及性別工作平等措施規定。</w:t>
      </w:r>
      <w:r w:rsidRPr="00750F50">
        <w:rPr>
          <w:rFonts w:ascii="標楷體" w:eastAsia="標楷體" w:hAnsi="標楷體"/>
          <w:sz w:val="28"/>
        </w:rPr>
        <w:t xml:space="preserve"> </w:t>
      </w:r>
    </w:p>
    <w:p w14:paraId="64765482" w14:textId="77777777" w:rsidR="00A20EDC" w:rsidRPr="00750F50" w:rsidRDefault="002439B0" w:rsidP="00480BD8">
      <w:pPr>
        <w:spacing w:line="400" w:lineRule="exact"/>
        <w:ind w:left="1531" w:hanging="397"/>
        <w:jc w:val="both"/>
        <w:rPr>
          <w:rFonts w:ascii="標楷體" w:eastAsia="標楷體" w:hAnsi="標楷體"/>
          <w:sz w:val="28"/>
        </w:rPr>
      </w:pPr>
      <w:r w:rsidRPr="00750F50">
        <w:rPr>
          <w:rFonts w:ascii="標楷體" w:eastAsia="標楷體" w:hAnsi="標楷體"/>
          <w:sz w:val="28"/>
        </w:rPr>
        <w:t>(</w:t>
      </w:r>
      <w:r w:rsidR="00480BD8" w:rsidRPr="00750F50">
        <w:rPr>
          <w:rFonts w:ascii="標楷體" w:eastAsia="標楷體" w:hAnsi="標楷體" w:hint="eastAsia"/>
          <w:sz w:val="28"/>
        </w:rPr>
        <w:t>6</w:t>
      </w:r>
      <w:r w:rsidRPr="00750F50">
        <w:rPr>
          <w:rFonts w:ascii="標楷體" w:eastAsia="標楷體" w:hAnsi="標楷體"/>
          <w:sz w:val="28"/>
        </w:rPr>
        <w:t>)</w:t>
      </w:r>
      <w:r w:rsidRPr="00750F50">
        <w:rPr>
          <w:rFonts w:ascii="標楷體" w:eastAsia="標楷體" w:hAnsi="標楷體" w:hint="eastAsia"/>
          <w:sz w:val="28"/>
        </w:rPr>
        <w:t>廠商不得因派駐勞工提出申訴（含性騷擾</w:t>
      </w:r>
      <w:r w:rsidR="00974C54" w:rsidRPr="00750F50">
        <w:rPr>
          <w:rFonts w:ascii="標楷體" w:eastAsia="標楷體" w:hAnsi="標楷體" w:hint="eastAsia"/>
          <w:sz w:val="28"/>
        </w:rPr>
        <w:t>及職場不法侵害</w:t>
      </w:r>
      <w:r w:rsidRPr="00750F50">
        <w:rPr>
          <w:rFonts w:ascii="標楷體" w:eastAsia="標楷體" w:hAnsi="標楷體" w:hint="eastAsia"/>
          <w:sz w:val="28"/>
        </w:rPr>
        <w:t>）或協助他人申訴（含性騷擾</w:t>
      </w:r>
      <w:r w:rsidR="00974C54" w:rsidRPr="00750F50">
        <w:rPr>
          <w:rFonts w:ascii="標楷體" w:eastAsia="標楷體" w:hAnsi="標楷體" w:hint="eastAsia"/>
          <w:sz w:val="28"/>
        </w:rPr>
        <w:t>及職場不法侵害</w:t>
      </w:r>
      <w:r w:rsidRPr="00750F50">
        <w:rPr>
          <w:rFonts w:ascii="標楷體" w:eastAsia="標楷體" w:hAnsi="標楷體" w:hint="eastAsia"/>
          <w:sz w:val="28"/>
        </w:rPr>
        <w:t>），而予以解僱、調職或其他不利之處分。</w:t>
      </w:r>
    </w:p>
    <w:p w14:paraId="2A94F47E" w14:textId="77777777" w:rsidR="00050D64" w:rsidRPr="00750F50" w:rsidRDefault="00050D64" w:rsidP="00016743">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w:t>
      </w:r>
      <w:r w:rsidR="00480BD8" w:rsidRPr="00750F50">
        <w:rPr>
          <w:rFonts w:ascii="標楷體" w:eastAsia="標楷體" w:hAnsi="標楷體" w:hint="eastAsia"/>
          <w:sz w:val="28"/>
        </w:rPr>
        <w:t>7</w:t>
      </w:r>
      <w:r w:rsidRPr="00750F50">
        <w:rPr>
          <w:rFonts w:ascii="標楷體" w:eastAsia="標楷體" w:hAnsi="標楷體" w:hint="eastAsia"/>
          <w:sz w:val="28"/>
        </w:rPr>
        <w:t>)其他：_______________</w:t>
      </w:r>
    </w:p>
    <w:p w14:paraId="2F744384" w14:textId="0E27F46F" w:rsidR="007975D9" w:rsidRPr="00750F50" w:rsidRDefault="00480BD8" w:rsidP="00050D64">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w:t>
      </w:r>
      <w:r w:rsidR="00050D64" w:rsidRPr="00750F50">
        <w:rPr>
          <w:rFonts w:ascii="標楷體" w:eastAsia="標楷體" w:hAnsi="標楷體" w:hint="eastAsia"/>
          <w:sz w:val="28"/>
        </w:rPr>
        <w:t>.</w:t>
      </w:r>
      <w:r w:rsidR="006528E4" w:rsidRPr="00750F50">
        <w:rPr>
          <w:rFonts w:ascii="標楷體" w:eastAsia="標楷體" w:hAnsi="標楷體" w:cs="標楷體"/>
          <w:sz w:val="28"/>
        </w:rPr>
        <w:t>機關發現廠商違反相關勞動法令、</w:t>
      </w:r>
      <w:r w:rsidR="00974C54" w:rsidRPr="00750F50">
        <w:rPr>
          <w:rFonts w:ascii="標楷體" w:eastAsia="標楷體" w:hAnsi="標楷體" w:hint="eastAsia"/>
          <w:sz w:val="28"/>
          <w:u w:val="single"/>
        </w:rPr>
        <w:t>性</w:t>
      </w:r>
      <w:r w:rsidR="00974C54" w:rsidRPr="00750F50">
        <w:rPr>
          <w:rFonts w:ascii="標楷體" w:eastAsia="標楷體" w:hAnsi="標楷體" w:hint="eastAsia"/>
          <w:sz w:val="28"/>
        </w:rPr>
        <w:t>別平等工作法</w:t>
      </w:r>
      <w:r w:rsidR="006528E4" w:rsidRPr="00750F50">
        <w:rPr>
          <w:rFonts w:ascii="標楷體" w:eastAsia="標楷體" w:hAnsi="標楷體" w:cs="標楷體"/>
          <w:sz w:val="28"/>
        </w:rPr>
        <w:t>等情事時，檢附具體事證，主動通知當地勞工主管機關</w:t>
      </w:r>
      <w:r w:rsidR="0049017E" w:rsidRPr="00750F50">
        <w:rPr>
          <w:rFonts w:ascii="標楷體" w:eastAsia="標楷體" w:hAnsi="標楷體"/>
        </w:rPr>
        <w:t>、</w:t>
      </w:r>
      <w:r w:rsidR="006528E4" w:rsidRPr="00750F50">
        <w:rPr>
          <w:rFonts w:ascii="標楷體" w:eastAsia="標楷體" w:hAnsi="標楷體" w:cs="標楷體"/>
          <w:sz w:val="28"/>
        </w:rPr>
        <w:t>勞工保險局（有關勞工保險</w:t>
      </w:r>
      <w:r w:rsidR="00974C54" w:rsidRPr="00750F50">
        <w:rPr>
          <w:rFonts w:ascii="標楷體" w:eastAsia="標楷體" w:hAnsi="標楷體" w:hint="eastAsia"/>
          <w:kern w:val="0"/>
        </w:rPr>
        <w:t>、</w:t>
      </w:r>
      <w:r w:rsidR="00974C54" w:rsidRPr="00750F50">
        <w:rPr>
          <w:rFonts w:ascii="標楷體" w:eastAsia="標楷體" w:hAnsi="標楷體" w:hint="eastAsia"/>
          <w:sz w:val="28"/>
        </w:rPr>
        <w:t>就業保險、</w:t>
      </w:r>
      <w:r w:rsidR="006528E4" w:rsidRPr="00750F50">
        <w:rPr>
          <w:rFonts w:ascii="標楷體" w:eastAsia="標楷體" w:hAnsi="標楷體" w:cs="標楷體"/>
          <w:sz w:val="28"/>
        </w:rPr>
        <w:t>勞工職業災害保險投保及勞工退休金提繳事項）</w:t>
      </w:r>
      <w:r w:rsidR="0049017E" w:rsidRPr="00750F50">
        <w:rPr>
          <w:rFonts w:ascii="標楷體" w:eastAsia="標楷體" w:hAnsi="標楷體" w:cs="標楷體"/>
          <w:sz w:val="28"/>
        </w:rPr>
        <w:t>或相關主管機關</w:t>
      </w:r>
      <w:r w:rsidR="006528E4" w:rsidRPr="00750F50">
        <w:rPr>
          <w:rFonts w:ascii="標楷體" w:eastAsia="標楷體" w:hAnsi="標楷體" w:cs="標楷體"/>
          <w:sz w:val="28"/>
        </w:rPr>
        <w:t>依法查處</w:t>
      </w:r>
      <w:r w:rsidR="007975D9" w:rsidRPr="00750F50">
        <w:rPr>
          <w:rFonts w:ascii="標楷體" w:eastAsia="標楷體" w:hAnsi="標楷體" w:hint="eastAsia"/>
          <w:sz w:val="28"/>
        </w:rPr>
        <w:t>。</w:t>
      </w:r>
    </w:p>
    <w:p w14:paraId="1A4EEC35" w14:textId="77777777" w:rsidR="00052583" w:rsidRPr="00750F50" w:rsidRDefault="00480BD8" w:rsidP="00050D64">
      <w:pPr>
        <w:spacing w:line="400" w:lineRule="exact"/>
        <w:ind w:left="1135" w:rightChars="10" w:right="24" w:hanging="284"/>
        <w:jc w:val="both"/>
        <w:rPr>
          <w:rFonts w:ascii="標楷體" w:eastAsia="標楷體" w:hAnsi="標楷體"/>
          <w:b/>
          <w:sz w:val="28"/>
          <w:szCs w:val="28"/>
        </w:rPr>
      </w:pPr>
      <w:r w:rsidRPr="00750F50">
        <w:rPr>
          <w:rFonts w:ascii="標楷體" w:eastAsia="標楷體" w:hAnsi="標楷體" w:hint="eastAsia"/>
          <w:sz w:val="28"/>
          <w:szCs w:val="28"/>
        </w:rPr>
        <w:t>4</w:t>
      </w:r>
      <w:r w:rsidR="00050D64" w:rsidRPr="00750F50">
        <w:rPr>
          <w:rFonts w:ascii="標楷體" w:eastAsia="標楷體" w:hAnsi="標楷體" w:hint="eastAsia"/>
          <w:sz w:val="28"/>
          <w:szCs w:val="28"/>
        </w:rPr>
        <w:t>.</w:t>
      </w:r>
      <w:r w:rsidR="008A728D" w:rsidRPr="00750F50">
        <w:rPr>
          <w:rFonts w:ascii="標楷體" w:eastAsia="標楷體" w:hAnsi="標楷體" w:hint="eastAsia"/>
          <w:sz w:val="28"/>
          <w:szCs w:val="28"/>
        </w:rPr>
        <w:t>機關</w:t>
      </w:r>
      <w:r w:rsidR="00B94474" w:rsidRPr="00750F50">
        <w:rPr>
          <w:rFonts w:ascii="標楷體" w:eastAsia="標楷體" w:hAnsi="標楷體" w:hint="eastAsia"/>
          <w:sz w:val="28"/>
          <w:szCs w:val="28"/>
        </w:rPr>
        <w:t>每__個月(</w:t>
      </w:r>
      <w:r w:rsidR="00B94474" w:rsidRPr="00750F50">
        <w:rPr>
          <w:rFonts w:ascii="標楷體" w:eastAsia="標楷體" w:hAnsi="標楷體" w:hint="eastAsia"/>
          <w:sz w:val="28"/>
        </w:rPr>
        <w:t>由機關於招標時載明；未載明者，為每1個月</w:t>
      </w:r>
      <w:r w:rsidR="00B94474" w:rsidRPr="00750F50">
        <w:rPr>
          <w:rFonts w:ascii="標楷體" w:eastAsia="標楷體" w:hAnsi="標楷體" w:hint="eastAsia"/>
          <w:sz w:val="28"/>
          <w:szCs w:val="28"/>
        </w:rPr>
        <w:t>)</w:t>
      </w:r>
      <w:r w:rsidR="005D0C11" w:rsidRPr="00750F50">
        <w:rPr>
          <w:rFonts w:ascii="標楷體" w:eastAsia="標楷體" w:hAnsi="標楷體" w:hint="eastAsia"/>
          <w:sz w:val="28"/>
          <w:szCs w:val="28"/>
        </w:rPr>
        <w:t>定期</w:t>
      </w:r>
      <w:r w:rsidR="008A728D" w:rsidRPr="00750F50">
        <w:rPr>
          <w:rFonts w:ascii="標楷體" w:eastAsia="標楷體" w:hAnsi="標楷體" w:hint="eastAsia"/>
          <w:sz w:val="28"/>
          <w:szCs w:val="28"/>
        </w:rPr>
        <w:t>抽訪派</w:t>
      </w:r>
      <w:r w:rsidR="005D0C11" w:rsidRPr="00750F50">
        <w:rPr>
          <w:rFonts w:ascii="標楷體" w:eastAsia="標楷體" w:hAnsi="標楷體" w:hint="eastAsia"/>
          <w:sz w:val="28"/>
          <w:szCs w:val="28"/>
        </w:rPr>
        <w:t>駐</w:t>
      </w:r>
      <w:r w:rsidR="008A728D" w:rsidRPr="00750F50">
        <w:rPr>
          <w:rFonts w:ascii="標楷體" w:eastAsia="標楷體" w:hAnsi="標楷體" w:hint="eastAsia"/>
          <w:sz w:val="28"/>
          <w:szCs w:val="28"/>
        </w:rPr>
        <w:t>勞工，</w:t>
      </w:r>
      <w:r w:rsidR="005D0C11" w:rsidRPr="00750F50">
        <w:rPr>
          <w:rFonts w:ascii="標楷體" w:eastAsia="標楷體" w:hAnsi="標楷體" w:hint="eastAsia"/>
          <w:sz w:val="28"/>
          <w:szCs w:val="28"/>
        </w:rPr>
        <w:t>以</w:t>
      </w:r>
      <w:r w:rsidR="008A728D" w:rsidRPr="00750F50">
        <w:rPr>
          <w:rFonts w:ascii="標楷體" w:eastAsia="標楷體" w:hAnsi="標楷體" w:hint="eastAsia"/>
          <w:sz w:val="28"/>
          <w:szCs w:val="28"/>
        </w:rPr>
        <w:t>瞭解廠商是否如期依約履行其保障勞工權益之義務。</w:t>
      </w:r>
    </w:p>
    <w:p w14:paraId="60C86B25" w14:textId="77777777" w:rsidR="006A53CD" w:rsidRPr="00750F50" w:rsidRDefault="00480BD8" w:rsidP="00050D64">
      <w:pPr>
        <w:spacing w:line="400" w:lineRule="exact"/>
        <w:ind w:left="1135" w:rightChars="10" w:right="24" w:hanging="284"/>
        <w:jc w:val="both"/>
        <w:rPr>
          <w:rFonts w:ascii="標楷體" w:eastAsia="標楷體" w:hAnsi="標楷體"/>
          <w:sz w:val="28"/>
          <w:szCs w:val="28"/>
        </w:rPr>
      </w:pPr>
      <w:r w:rsidRPr="00750F50">
        <w:rPr>
          <w:rFonts w:ascii="標楷體" w:eastAsia="標楷體" w:hAnsi="標楷體" w:hint="eastAsia"/>
          <w:sz w:val="28"/>
          <w:szCs w:val="28"/>
        </w:rPr>
        <w:t>5</w:t>
      </w:r>
      <w:r w:rsidR="00050D64" w:rsidRPr="00750F50">
        <w:rPr>
          <w:rFonts w:ascii="標楷體" w:eastAsia="標楷體" w:hAnsi="標楷體" w:hint="eastAsia"/>
          <w:sz w:val="28"/>
          <w:szCs w:val="28"/>
        </w:rPr>
        <w:t>.</w:t>
      </w:r>
      <w:r w:rsidR="00511FC4" w:rsidRPr="00750F50">
        <w:rPr>
          <w:rFonts w:ascii="標楷體" w:eastAsia="標楷體" w:hAnsi="標楷體" w:hint="eastAsia"/>
          <w:sz w:val="28"/>
          <w:szCs w:val="28"/>
        </w:rPr>
        <w:t>機關</w:t>
      </w:r>
      <w:r w:rsidR="00511FC4" w:rsidRPr="00750F50">
        <w:rPr>
          <w:rFonts w:ascii="標楷體" w:eastAsia="標楷體" w:hAnsi="標楷體" w:hint="eastAsia"/>
          <w:sz w:val="28"/>
        </w:rPr>
        <w:t>發現</w:t>
      </w:r>
      <w:r w:rsidR="00511FC4" w:rsidRPr="00750F50">
        <w:rPr>
          <w:rFonts w:ascii="標楷體" w:eastAsia="標楷體" w:hAnsi="標楷體" w:hint="eastAsia"/>
          <w:sz w:val="28"/>
          <w:szCs w:val="28"/>
        </w:rPr>
        <w:t>廠商未依約履行保障勞工權益之義務，經查證屬實，除有不可抗力</w:t>
      </w:r>
      <w:r w:rsidR="005D0C11" w:rsidRPr="00750F50">
        <w:rPr>
          <w:rFonts w:ascii="標楷體" w:eastAsia="標楷體" w:hAnsi="標楷體" w:hint="eastAsia"/>
          <w:sz w:val="28"/>
          <w:szCs w:val="28"/>
        </w:rPr>
        <w:t>或不可歸責於廠商事由</w:t>
      </w:r>
      <w:r w:rsidR="00511FC4" w:rsidRPr="00750F50">
        <w:rPr>
          <w:rFonts w:ascii="標楷體" w:eastAsia="標楷體" w:hAnsi="標楷體" w:hint="eastAsia"/>
          <w:sz w:val="28"/>
          <w:szCs w:val="28"/>
        </w:rPr>
        <w:t>者外，</w:t>
      </w:r>
      <w:r w:rsidR="005D0C11" w:rsidRPr="00750F50">
        <w:rPr>
          <w:rFonts w:ascii="標楷體" w:eastAsia="標楷體" w:hAnsi="標楷體" w:hint="eastAsia"/>
          <w:sz w:val="28"/>
          <w:szCs w:val="28"/>
        </w:rPr>
        <w:t>依本目約定</w:t>
      </w:r>
      <w:r w:rsidR="00511FC4" w:rsidRPr="00750F50">
        <w:rPr>
          <w:rFonts w:ascii="標楷體" w:eastAsia="標楷體" w:hAnsi="標楷體" w:hint="eastAsia"/>
          <w:sz w:val="28"/>
          <w:szCs w:val="28"/>
        </w:rPr>
        <w:t>計算違約金，</w:t>
      </w:r>
      <w:r w:rsidR="005D0C11" w:rsidRPr="00750F50">
        <w:rPr>
          <w:rFonts w:ascii="標楷體" w:eastAsia="標楷體" w:hAnsi="標楷體" w:hint="eastAsia"/>
          <w:sz w:val="28"/>
          <w:szCs w:val="28"/>
        </w:rPr>
        <w:t>如有減省費用或不當利益情形，扣減或追償契約價金</w:t>
      </w:r>
      <w:r w:rsidR="00511FC4" w:rsidRPr="00750F50">
        <w:rPr>
          <w:rFonts w:ascii="標楷體" w:eastAsia="標楷體" w:hAnsi="標楷體" w:hint="eastAsia"/>
          <w:sz w:val="28"/>
          <w:szCs w:val="28"/>
        </w:rPr>
        <w:t>。本目所定違約金</w:t>
      </w:r>
      <w:r w:rsidR="005D0C11" w:rsidRPr="00750F50">
        <w:rPr>
          <w:rFonts w:ascii="標楷體" w:eastAsia="標楷體" w:hAnsi="標楷體" w:hint="eastAsia"/>
          <w:sz w:val="28"/>
          <w:szCs w:val="28"/>
        </w:rPr>
        <w:t>情形如下</w:t>
      </w:r>
      <w:r w:rsidR="00511FC4" w:rsidRPr="00750F50">
        <w:rPr>
          <w:rFonts w:ascii="標楷體" w:eastAsia="標楷體" w:hAnsi="標楷體" w:hint="eastAsia"/>
          <w:sz w:val="28"/>
          <w:szCs w:val="28"/>
        </w:rPr>
        <w:t>，每點新臺幣______元（由機關於招標時載明，未載明者每點以新臺幣</w:t>
      </w:r>
      <w:r w:rsidR="005D0C11" w:rsidRPr="00750F50">
        <w:rPr>
          <w:rFonts w:ascii="標楷體" w:eastAsia="標楷體" w:hAnsi="標楷體" w:hint="eastAsia"/>
          <w:sz w:val="28"/>
          <w:szCs w:val="28"/>
        </w:rPr>
        <w:t>500</w:t>
      </w:r>
      <w:r w:rsidR="00511FC4" w:rsidRPr="00750F50">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750F50" w:rsidRDefault="008D20F1" w:rsidP="00050D64">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(1)未依第</w:t>
      </w:r>
      <w:r w:rsidR="00483385" w:rsidRPr="00750F50">
        <w:rPr>
          <w:rFonts w:ascii="標楷體" w:eastAsia="標楷體" w:hAnsi="標楷體" w:hint="eastAsia"/>
          <w:sz w:val="28"/>
        </w:rPr>
        <w:t>2</w:t>
      </w:r>
      <w:r w:rsidRPr="00750F50">
        <w:rPr>
          <w:rFonts w:ascii="標楷體" w:eastAsia="標楷體" w:hAnsi="標楷體" w:hint="eastAsia"/>
          <w:sz w:val="28"/>
        </w:rPr>
        <w:t>目</w:t>
      </w:r>
      <w:r w:rsidR="00483385" w:rsidRPr="00750F50">
        <w:rPr>
          <w:rFonts w:ascii="標楷體" w:eastAsia="標楷體" w:hAnsi="標楷體" w:hint="eastAsia"/>
          <w:sz w:val="28"/>
        </w:rPr>
        <w:t>第1子目</w:t>
      </w:r>
      <w:r w:rsidRPr="00750F50">
        <w:rPr>
          <w:rFonts w:ascii="標楷體" w:eastAsia="標楷體" w:hAnsi="標楷體" w:hint="eastAsia"/>
          <w:sz w:val="28"/>
        </w:rPr>
        <w:t>約定辦理者，每一人次計罰1點，限期改正仍未改正者，按次連續計罰。</w:t>
      </w:r>
    </w:p>
    <w:p w14:paraId="75530D7F" w14:textId="77777777" w:rsidR="006A53CD" w:rsidRPr="00750F50" w:rsidRDefault="006A53CD" w:rsidP="00050D64">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w:t>
      </w:r>
      <w:r w:rsidR="008D20F1" w:rsidRPr="00750F50">
        <w:rPr>
          <w:rFonts w:ascii="標楷體" w:eastAsia="標楷體" w:hAnsi="標楷體" w:hint="eastAsia"/>
          <w:sz w:val="28"/>
        </w:rPr>
        <w:t>2</w:t>
      </w:r>
      <w:r w:rsidRPr="00750F50">
        <w:rPr>
          <w:rFonts w:ascii="標楷體" w:eastAsia="標楷體" w:hAnsi="標楷體" w:hint="eastAsia"/>
          <w:sz w:val="28"/>
        </w:rPr>
        <w:t>)未依第</w:t>
      </w:r>
      <w:r w:rsidR="00483385" w:rsidRPr="00750F50">
        <w:rPr>
          <w:rFonts w:ascii="標楷體" w:eastAsia="標楷體" w:hAnsi="標楷體" w:hint="eastAsia"/>
          <w:sz w:val="28"/>
        </w:rPr>
        <w:t>1</w:t>
      </w:r>
      <w:r w:rsidRPr="00750F50">
        <w:rPr>
          <w:rFonts w:ascii="標楷體" w:eastAsia="標楷體" w:hAnsi="標楷體" w:hint="eastAsia"/>
          <w:sz w:val="28"/>
        </w:rPr>
        <w:t>目</w:t>
      </w:r>
      <w:r w:rsidR="003C44DB" w:rsidRPr="00750F50">
        <w:rPr>
          <w:rFonts w:ascii="標楷體" w:eastAsia="標楷體" w:hAnsi="標楷體" w:hint="eastAsia"/>
          <w:sz w:val="28"/>
        </w:rPr>
        <w:t>或</w:t>
      </w:r>
      <w:r w:rsidR="00327A00" w:rsidRPr="00750F50">
        <w:rPr>
          <w:rFonts w:ascii="標楷體" w:eastAsia="標楷體" w:hAnsi="標楷體" w:hint="eastAsia"/>
          <w:sz w:val="28"/>
        </w:rPr>
        <w:t>第</w:t>
      </w:r>
      <w:r w:rsidR="00483385" w:rsidRPr="00750F50">
        <w:rPr>
          <w:rFonts w:ascii="標楷體" w:eastAsia="標楷體" w:hAnsi="標楷體" w:hint="eastAsia"/>
          <w:sz w:val="28"/>
        </w:rPr>
        <w:t>2</w:t>
      </w:r>
      <w:r w:rsidR="00327A00" w:rsidRPr="00750F50">
        <w:rPr>
          <w:rFonts w:ascii="標楷體" w:eastAsia="標楷體" w:hAnsi="標楷體" w:hint="eastAsia"/>
          <w:sz w:val="28"/>
        </w:rPr>
        <w:t>目</w:t>
      </w:r>
      <w:r w:rsidR="00483385" w:rsidRPr="00750F50">
        <w:rPr>
          <w:rFonts w:ascii="標楷體" w:eastAsia="標楷體" w:hAnsi="標楷體" w:hint="eastAsia"/>
          <w:sz w:val="28"/>
        </w:rPr>
        <w:t>第2子目至第7子目</w:t>
      </w:r>
      <w:r w:rsidRPr="00750F50">
        <w:rPr>
          <w:rFonts w:ascii="標楷體" w:eastAsia="標楷體" w:hAnsi="標楷體" w:hint="eastAsia"/>
          <w:sz w:val="28"/>
        </w:rPr>
        <w:t>約定辦理者，每一人</w:t>
      </w:r>
      <w:r w:rsidR="005D0C11" w:rsidRPr="00750F50">
        <w:rPr>
          <w:rFonts w:ascii="標楷體" w:eastAsia="標楷體" w:hAnsi="標楷體" w:hint="eastAsia"/>
          <w:sz w:val="28"/>
        </w:rPr>
        <w:t>依每一事件</w:t>
      </w:r>
      <w:r w:rsidRPr="00750F50">
        <w:rPr>
          <w:rFonts w:ascii="標楷體" w:eastAsia="標楷體" w:hAnsi="標楷體" w:hint="eastAsia"/>
          <w:sz w:val="28"/>
        </w:rPr>
        <w:t>計罰1點，限期改正仍未改正者，按次連續計罰。</w:t>
      </w:r>
    </w:p>
    <w:p w14:paraId="0E39C371" w14:textId="77777777" w:rsidR="006A53CD" w:rsidRPr="00750F50" w:rsidRDefault="006A53CD" w:rsidP="00050D64">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w:t>
      </w:r>
      <w:r w:rsidR="008D20F1" w:rsidRPr="00750F50">
        <w:rPr>
          <w:rFonts w:ascii="標楷體" w:eastAsia="標楷體" w:hAnsi="標楷體" w:hint="eastAsia"/>
          <w:sz w:val="28"/>
        </w:rPr>
        <w:t>3</w:t>
      </w:r>
      <w:r w:rsidRPr="00750F50">
        <w:rPr>
          <w:rFonts w:ascii="標楷體" w:eastAsia="標楷體" w:hAnsi="標楷體" w:hint="eastAsia"/>
          <w:sz w:val="28"/>
        </w:rPr>
        <w:t>)</w:t>
      </w:r>
      <w:r w:rsidR="005D0C11" w:rsidRPr="00750F50">
        <w:rPr>
          <w:rFonts w:ascii="標楷體" w:eastAsia="標楷體" w:hAnsi="標楷體" w:hint="eastAsia"/>
        </w:rPr>
        <w:t xml:space="preserve"> </w:t>
      </w:r>
      <w:r w:rsidR="005D0C11" w:rsidRPr="00750F50">
        <w:rPr>
          <w:rFonts w:ascii="標楷體" w:eastAsia="標楷體" w:hAnsi="標楷體" w:hint="eastAsia"/>
          <w:sz w:val="28"/>
        </w:rPr>
        <w:t>其他：_________</w:t>
      </w:r>
    </w:p>
    <w:p w14:paraId="590B74BB" w14:textId="77777777" w:rsidR="003C44DB" w:rsidRPr="00750F50" w:rsidRDefault="00480BD8" w:rsidP="00DE02D1">
      <w:pPr>
        <w:spacing w:line="400" w:lineRule="exact"/>
        <w:ind w:left="1135" w:rightChars="10" w:right="24" w:hanging="284"/>
        <w:jc w:val="both"/>
        <w:rPr>
          <w:rFonts w:ascii="標楷體" w:eastAsia="標楷體" w:hAnsi="標楷體"/>
          <w:sz w:val="28"/>
          <w:szCs w:val="28"/>
        </w:rPr>
      </w:pPr>
      <w:r w:rsidRPr="00750F50">
        <w:rPr>
          <w:rFonts w:ascii="標楷體" w:eastAsia="標楷體" w:hAnsi="標楷體" w:hint="eastAsia"/>
          <w:sz w:val="28"/>
          <w:szCs w:val="28"/>
        </w:rPr>
        <w:t>6</w:t>
      </w:r>
      <w:r w:rsidR="00050D64" w:rsidRPr="00750F50">
        <w:rPr>
          <w:rFonts w:ascii="標楷體" w:eastAsia="標楷體" w:hAnsi="標楷體" w:hint="eastAsia"/>
          <w:sz w:val="28"/>
          <w:szCs w:val="28"/>
        </w:rPr>
        <w:t>.</w:t>
      </w:r>
      <w:r w:rsidR="00932053" w:rsidRPr="00750F50">
        <w:rPr>
          <w:rFonts w:ascii="標楷體" w:eastAsia="標楷體" w:hAnsi="標楷體" w:hint="eastAsia"/>
          <w:sz w:val="28"/>
          <w:szCs w:val="28"/>
        </w:rPr>
        <w:t>機關應提</w:t>
      </w:r>
      <w:r w:rsidR="005D0C11" w:rsidRPr="00750F50">
        <w:rPr>
          <w:rFonts w:ascii="標楷體" w:eastAsia="標楷體" w:hAnsi="標楷體" w:hint="eastAsia"/>
          <w:sz w:val="28"/>
          <w:szCs w:val="28"/>
        </w:rPr>
        <w:t>供內部</w:t>
      </w:r>
      <w:r w:rsidR="00932053" w:rsidRPr="00750F50">
        <w:rPr>
          <w:rFonts w:ascii="標楷體" w:eastAsia="標楷體" w:hAnsi="標楷體" w:hint="eastAsia"/>
          <w:sz w:val="28"/>
          <w:szCs w:val="28"/>
        </w:rPr>
        <w:t>申訴</w:t>
      </w:r>
      <w:r w:rsidR="005D0C11" w:rsidRPr="00750F50">
        <w:rPr>
          <w:rFonts w:ascii="標楷體" w:eastAsia="標楷體" w:hAnsi="標楷體" w:hint="eastAsia"/>
          <w:sz w:val="28"/>
          <w:szCs w:val="28"/>
        </w:rPr>
        <w:t>管道予派駐勞工，包括</w:t>
      </w:r>
      <w:r w:rsidR="00932053" w:rsidRPr="00750F50">
        <w:rPr>
          <w:rFonts w:ascii="標楷體" w:eastAsia="標楷體" w:hAnsi="標楷體" w:hint="eastAsia"/>
          <w:sz w:val="28"/>
          <w:szCs w:val="28"/>
        </w:rPr>
        <w:t>受理單位、申訴方式及</w:t>
      </w:r>
      <w:r w:rsidR="00932053" w:rsidRPr="00750F50">
        <w:rPr>
          <w:rFonts w:ascii="標楷體" w:eastAsia="標楷體" w:hAnsi="標楷體" w:hint="eastAsia"/>
          <w:sz w:val="28"/>
        </w:rPr>
        <w:t>流程</w:t>
      </w:r>
      <w:r w:rsidR="005D0C11" w:rsidRPr="00750F50">
        <w:rPr>
          <w:rFonts w:ascii="標楷體" w:eastAsia="標楷體" w:hAnsi="標楷體" w:hint="eastAsia"/>
          <w:sz w:val="28"/>
        </w:rPr>
        <w:t>等</w:t>
      </w:r>
      <w:r w:rsidR="00932053" w:rsidRPr="00750F50">
        <w:rPr>
          <w:rFonts w:ascii="標楷體" w:eastAsia="標楷體" w:hAnsi="標楷體" w:hint="eastAsia"/>
          <w:sz w:val="28"/>
          <w:szCs w:val="28"/>
        </w:rPr>
        <w:t>，並公告於機關網站及工作場所顯著之處，</w:t>
      </w:r>
      <w:r w:rsidR="005D0C11" w:rsidRPr="00750F50">
        <w:rPr>
          <w:rFonts w:ascii="標楷體" w:eastAsia="標楷體" w:hAnsi="標楷體" w:hint="eastAsia"/>
          <w:sz w:val="28"/>
          <w:szCs w:val="28"/>
        </w:rPr>
        <w:t>並</w:t>
      </w:r>
      <w:r w:rsidR="00932053" w:rsidRPr="00750F50">
        <w:rPr>
          <w:rFonts w:ascii="標楷體" w:eastAsia="標楷體" w:hAnsi="標楷體" w:hint="eastAsia"/>
          <w:sz w:val="28"/>
          <w:szCs w:val="28"/>
        </w:rPr>
        <w:t>適時向派</w:t>
      </w:r>
      <w:r w:rsidR="005D0C11" w:rsidRPr="00750F50">
        <w:rPr>
          <w:rFonts w:ascii="標楷體" w:eastAsia="標楷體" w:hAnsi="標楷體" w:hint="eastAsia"/>
          <w:sz w:val="28"/>
          <w:szCs w:val="28"/>
        </w:rPr>
        <w:t>駐</w:t>
      </w:r>
      <w:r w:rsidR="00932053" w:rsidRPr="00750F50">
        <w:rPr>
          <w:rFonts w:ascii="標楷體" w:eastAsia="標楷體" w:hAnsi="標楷體" w:hint="eastAsia"/>
          <w:sz w:val="28"/>
          <w:szCs w:val="28"/>
        </w:rPr>
        <w:t>勞工宣導。</w:t>
      </w:r>
      <w:r w:rsidR="005D0C11" w:rsidRPr="00750F50">
        <w:rPr>
          <w:rFonts w:ascii="標楷體" w:eastAsia="標楷體" w:hAnsi="標楷體" w:hint="eastAsia"/>
          <w:sz w:val="28"/>
          <w:szCs w:val="28"/>
        </w:rPr>
        <w:t>機關於受理後，應妥為處理，並回復當事人</w:t>
      </w:r>
      <w:r w:rsidR="003A7605" w:rsidRPr="00750F50">
        <w:rPr>
          <w:rFonts w:ascii="標楷體" w:eastAsia="標楷體" w:hAnsi="標楷體" w:hint="eastAsia"/>
          <w:sz w:val="28"/>
          <w:szCs w:val="28"/>
        </w:rPr>
        <w:t>及知會廠商</w:t>
      </w:r>
      <w:r w:rsidR="005D0C11" w:rsidRPr="00750F50">
        <w:rPr>
          <w:rFonts w:ascii="標楷體" w:eastAsia="標楷體" w:hAnsi="標楷體" w:hint="eastAsia"/>
          <w:sz w:val="28"/>
          <w:szCs w:val="28"/>
        </w:rPr>
        <w:t>。</w:t>
      </w:r>
    </w:p>
    <w:p w14:paraId="278A09FE" w14:textId="77777777" w:rsidR="003C44DB" w:rsidRPr="00750F50" w:rsidRDefault="00480BD8" w:rsidP="00DE02D1">
      <w:pPr>
        <w:spacing w:line="400" w:lineRule="exact"/>
        <w:ind w:left="1135" w:rightChars="10" w:right="24" w:hanging="284"/>
        <w:jc w:val="both"/>
        <w:rPr>
          <w:rFonts w:ascii="標楷體" w:eastAsia="標楷體" w:hAnsi="標楷體"/>
          <w:sz w:val="28"/>
          <w:szCs w:val="28"/>
        </w:rPr>
      </w:pPr>
      <w:r w:rsidRPr="00750F50">
        <w:rPr>
          <w:rFonts w:ascii="標楷體" w:eastAsia="標楷體" w:hAnsi="標楷體" w:hint="eastAsia"/>
          <w:sz w:val="28"/>
          <w:szCs w:val="28"/>
        </w:rPr>
        <w:t>7</w:t>
      </w:r>
      <w:r w:rsidR="00050D64" w:rsidRPr="00750F50">
        <w:rPr>
          <w:rFonts w:ascii="標楷體" w:eastAsia="標楷體" w:hAnsi="標楷體" w:hint="eastAsia"/>
          <w:sz w:val="28"/>
          <w:szCs w:val="28"/>
        </w:rPr>
        <w:t>.</w:t>
      </w:r>
      <w:r w:rsidR="00932053" w:rsidRPr="00750F50">
        <w:rPr>
          <w:rFonts w:ascii="標楷體" w:eastAsia="標楷體" w:hAnsi="標楷體" w:hint="eastAsia"/>
          <w:sz w:val="28"/>
          <w:szCs w:val="28"/>
        </w:rPr>
        <w:t>派</w:t>
      </w:r>
      <w:r w:rsidR="005D0C11" w:rsidRPr="00750F50">
        <w:rPr>
          <w:rFonts w:ascii="標楷體" w:eastAsia="標楷體" w:hAnsi="標楷體" w:hint="eastAsia"/>
          <w:sz w:val="28"/>
          <w:szCs w:val="28"/>
        </w:rPr>
        <w:t>駐</w:t>
      </w:r>
      <w:r w:rsidR="00932053" w:rsidRPr="00750F50">
        <w:rPr>
          <w:rFonts w:ascii="標楷體" w:eastAsia="標楷體" w:hAnsi="標楷體" w:hint="eastAsia"/>
          <w:sz w:val="28"/>
        </w:rPr>
        <w:t>勞工</w:t>
      </w:r>
      <w:r w:rsidR="00932053" w:rsidRPr="00750F50">
        <w:rPr>
          <w:rFonts w:ascii="標楷體" w:eastAsia="標楷體" w:hAnsi="標楷體" w:hint="eastAsia"/>
          <w:sz w:val="28"/>
          <w:szCs w:val="28"/>
        </w:rPr>
        <w:t>如遭受機關所屬人員性騷擾</w:t>
      </w:r>
      <w:r w:rsidR="00974C54" w:rsidRPr="00750F50">
        <w:rPr>
          <w:rFonts w:ascii="標楷體" w:eastAsia="標楷體" w:hAnsi="標楷體" w:hint="eastAsia"/>
          <w:sz w:val="28"/>
        </w:rPr>
        <w:t>或職場不法侵害</w:t>
      </w:r>
      <w:r w:rsidR="00932053" w:rsidRPr="00750F50">
        <w:rPr>
          <w:rFonts w:ascii="標楷體" w:eastAsia="標楷體" w:hAnsi="標楷體" w:hint="eastAsia"/>
          <w:sz w:val="28"/>
          <w:szCs w:val="28"/>
        </w:rPr>
        <w:t>時，</w:t>
      </w:r>
      <w:r w:rsidR="005D0C11" w:rsidRPr="00750F50">
        <w:rPr>
          <w:rFonts w:ascii="標楷體" w:eastAsia="標楷體" w:hAnsi="標楷體" w:hint="eastAsia"/>
          <w:sz w:val="28"/>
          <w:szCs w:val="28"/>
        </w:rPr>
        <w:t>經</w:t>
      </w:r>
      <w:r w:rsidR="00932053" w:rsidRPr="00750F50">
        <w:rPr>
          <w:rFonts w:ascii="標楷體" w:eastAsia="標楷體" w:hAnsi="標楷體" w:hint="eastAsia"/>
          <w:sz w:val="28"/>
          <w:szCs w:val="28"/>
        </w:rPr>
        <w:t>調查屬實，機關應對所屬人員懲處，並將結果</w:t>
      </w:r>
      <w:r w:rsidR="005D0C11" w:rsidRPr="00750F50">
        <w:rPr>
          <w:rFonts w:ascii="標楷體" w:eastAsia="標楷體" w:hAnsi="標楷體" w:hint="eastAsia"/>
          <w:sz w:val="28"/>
          <w:szCs w:val="28"/>
        </w:rPr>
        <w:t>告</w:t>
      </w:r>
      <w:r w:rsidR="00932053" w:rsidRPr="00750F50">
        <w:rPr>
          <w:rFonts w:ascii="標楷體" w:eastAsia="標楷體" w:hAnsi="標楷體" w:hint="eastAsia"/>
          <w:sz w:val="28"/>
          <w:szCs w:val="28"/>
        </w:rPr>
        <w:t>知廠商及當事人。</w:t>
      </w:r>
    </w:p>
    <w:p w14:paraId="75AE29DD" w14:textId="77777777" w:rsidR="005D0C11" w:rsidRPr="00750F50" w:rsidRDefault="00480BD8" w:rsidP="00DE02D1">
      <w:pPr>
        <w:spacing w:line="400" w:lineRule="exact"/>
        <w:ind w:left="1135" w:rightChars="10" w:right="24" w:hanging="284"/>
        <w:jc w:val="both"/>
        <w:rPr>
          <w:rFonts w:ascii="標楷體" w:eastAsia="標楷體" w:hAnsi="標楷體"/>
          <w:sz w:val="28"/>
          <w:szCs w:val="28"/>
        </w:rPr>
      </w:pPr>
      <w:r w:rsidRPr="00750F50">
        <w:rPr>
          <w:rFonts w:ascii="標楷體" w:eastAsia="標楷體" w:hAnsi="標楷體" w:hint="eastAsia"/>
          <w:sz w:val="28"/>
          <w:szCs w:val="28"/>
        </w:rPr>
        <w:t>8</w:t>
      </w:r>
      <w:r w:rsidR="005D0C11" w:rsidRPr="00750F50">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209BB437" w:rsidR="003A2847" w:rsidRPr="00750F50" w:rsidRDefault="00D12446" w:rsidP="00DE02D1">
      <w:pPr>
        <w:spacing w:line="400" w:lineRule="exact"/>
        <w:ind w:left="1135" w:rightChars="10" w:right="24" w:hanging="284"/>
        <w:jc w:val="both"/>
        <w:rPr>
          <w:rFonts w:ascii="標楷體" w:eastAsia="標楷體" w:hAnsi="標楷體"/>
          <w:sz w:val="28"/>
          <w:szCs w:val="28"/>
        </w:rPr>
      </w:pPr>
      <w:r w:rsidRPr="00750F50">
        <w:rPr>
          <w:rFonts w:ascii="標楷體" w:eastAsia="標楷體" w:hAnsi="標楷體" w:hint="eastAsia"/>
          <w:sz w:val="28"/>
          <w:szCs w:val="28"/>
        </w:rPr>
        <w:t>9</w:t>
      </w:r>
      <w:r w:rsidR="00812DAA" w:rsidRPr="00750F50">
        <w:rPr>
          <w:rFonts w:ascii="標楷體" w:eastAsia="標楷體" w:hAnsi="標楷體" w:hint="eastAsia"/>
          <w:sz w:val="28"/>
          <w:szCs w:val="28"/>
        </w:rPr>
        <w:t>.</w:t>
      </w:r>
      <w:r w:rsidR="003A2847" w:rsidRPr="00750F50">
        <w:rPr>
          <w:rFonts w:ascii="標楷體" w:eastAsia="標楷體" w:hAnsi="標楷體" w:hint="eastAsia"/>
          <w:sz w:val="28"/>
          <w:szCs w:val="28"/>
        </w:rPr>
        <w:t>廠商派至機關提供勞務之派駐勞工，依相關勞動法令或</w:t>
      </w:r>
      <w:r w:rsidR="00974C54" w:rsidRPr="00750F50">
        <w:rPr>
          <w:rFonts w:ascii="標楷體" w:eastAsia="標楷體" w:hAnsi="標楷體" w:hint="eastAsia"/>
          <w:sz w:val="28"/>
        </w:rPr>
        <w:t>性別平等工作法</w:t>
      </w:r>
      <w:r w:rsidR="003A2847" w:rsidRPr="00750F50">
        <w:rPr>
          <w:rFonts w:ascii="標楷體" w:eastAsia="標楷體" w:hAnsi="標楷體" w:hint="eastAsia"/>
          <w:sz w:val="28"/>
          <w:szCs w:val="28"/>
        </w:rPr>
        <w:t>規定請假者：（</w:t>
      </w:r>
      <w:r w:rsidR="00110C17" w:rsidRPr="00750F50">
        <w:rPr>
          <w:rFonts w:ascii="標楷體" w:eastAsia="標楷體" w:hAnsi="標楷體" w:hint="eastAsia"/>
        </w:rPr>
        <w:t>由機關四擇一於招標時載明</w:t>
      </w:r>
      <w:r w:rsidR="003A2847" w:rsidRPr="00750F50">
        <w:rPr>
          <w:rFonts w:ascii="標楷體" w:eastAsia="標楷體" w:hAnsi="標楷體" w:hint="eastAsia"/>
          <w:sz w:val="28"/>
          <w:szCs w:val="28"/>
        </w:rPr>
        <w:t>）</w:t>
      </w:r>
    </w:p>
    <w:p w14:paraId="64C1FF4C"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016BE0FA"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22A28C8C"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□(3)廠商無須指派人員代理。</w:t>
      </w:r>
    </w:p>
    <w:p w14:paraId="50F69367"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□(4)其他：___________________</w:t>
      </w:r>
    </w:p>
    <w:p w14:paraId="1E81B2C5" w14:textId="77777777" w:rsidR="003A2847" w:rsidRPr="00750F50" w:rsidRDefault="003A2847" w:rsidP="003A2847">
      <w:pPr>
        <w:spacing w:line="400" w:lineRule="exact"/>
        <w:ind w:left="1078" w:right="57" w:firstLine="2"/>
        <w:jc w:val="both"/>
        <w:rPr>
          <w:rFonts w:ascii="標楷體" w:eastAsia="標楷體" w:hAnsi="標楷體"/>
          <w:sz w:val="28"/>
          <w:szCs w:val="28"/>
        </w:rPr>
      </w:pPr>
      <w:r w:rsidRPr="00750F50">
        <w:rPr>
          <w:rFonts w:ascii="標楷體" w:eastAsia="標楷體" w:hAnsi="標楷體" w:hint="eastAsia"/>
          <w:sz w:val="28"/>
          <w:szCs w:val="28"/>
        </w:rPr>
        <w:t>上開派駐勞工請假，其屬依法令不給付全部或部分薪資者，機關應比照扣除契約價金。</w:t>
      </w:r>
      <w:r w:rsidR="00647DDE" w:rsidRPr="00750F50">
        <w:rPr>
          <w:rFonts w:ascii="標楷體" w:eastAsia="標楷體" w:hAnsi="標楷體" w:hint="eastAsia"/>
          <w:sz w:val="28"/>
          <w:szCs w:val="28"/>
        </w:rPr>
        <w:t>另</w:t>
      </w:r>
      <w:r w:rsidRPr="00750F50">
        <w:rPr>
          <w:rFonts w:ascii="標楷體" w:eastAsia="標楷體" w:hAnsi="標楷體" w:hint="eastAsia"/>
          <w:sz w:val="28"/>
          <w:szCs w:val="28"/>
        </w:rPr>
        <w:t>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423EF5F8"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□(2)</w:t>
      </w:r>
      <w:r w:rsidR="006528E4" w:rsidRPr="00750F50">
        <w:rPr>
          <w:rFonts w:ascii="標楷體" w:eastAsia="標楷體" w:hAnsi="標楷體" w:hint="eastAsia"/>
          <w:sz w:val="28"/>
          <w:szCs w:val="28"/>
        </w:rPr>
        <w:t>依每人每月之契約價金</w:t>
      </w:r>
      <w:r w:rsidR="006528E4" w:rsidRPr="00750F50">
        <w:rPr>
          <w:rFonts w:ascii="標楷體" w:eastAsia="標楷體" w:hAnsi="標楷體" w:cs="標楷體" w:hint="eastAsia"/>
          <w:sz w:val="28"/>
        </w:rPr>
        <w:t>扣除</w:t>
      </w:r>
      <w:r w:rsidR="006528E4" w:rsidRPr="00750F50">
        <w:rPr>
          <w:rFonts w:ascii="標楷體" w:eastAsia="標楷體" w:hAnsi="標楷體" w:hint="eastAsia"/>
          <w:sz w:val="28"/>
          <w:szCs w:val="28"/>
        </w:rPr>
        <w:t>廠商應提繳之勞工退休金、勞工保險費、就業保險費、工資墊償基金、勞工職業災害保險費、全民健保費、廠商管理費、利潤及稅捐，除以___小時(由機關於招標時載明；未載明者，為240小時)為單價小時基準，乘以未派相當之勞工代理之時數</w:t>
      </w:r>
      <w:r w:rsidRPr="00750F50">
        <w:rPr>
          <w:rFonts w:ascii="標楷體" w:eastAsia="標楷體" w:hAnsi="標楷體" w:hint="eastAsia"/>
          <w:sz w:val="28"/>
          <w:szCs w:val="28"/>
        </w:rPr>
        <w:t>。</w:t>
      </w:r>
    </w:p>
    <w:p w14:paraId="046EF0B5" w14:textId="77777777" w:rsidR="003A2847" w:rsidRPr="00750F50" w:rsidRDefault="003A2847" w:rsidP="003A2847">
      <w:pPr>
        <w:spacing w:line="400" w:lineRule="exact"/>
        <w:ind w:left="1512" w:right="57" w:hanging="432"/>
        <w:jc w:val="both"/>
        <w:rPr>
          <w:rFonts w:ascii="標楷體" w:eastAsia="標楷體" w:hAnsi="標楷體"/>
          <w:sz w:val="28"/>
          <w:szCs w:val="28"/>
        </w:rPr>
      </w:pPr>
      <w:r w:rsidRPr="00750F50">
        <w:rPr>
          <w:rFonts w:ascii="標楷體" w:eastAsia="標楷體" w:hAnsi="標楷體" w:hint="eastAsia"/>
          <w:sz w:val="28"/>
          <w:szCs w:val="28"/>
        </w:rPr>
        <w:t>□(3)其他：_________________________。</w:t>
      </w:r>
    </w:p>
    <w:p w14:paraId="2F14F96A" w14:textId="77777777" w:rsidR="000370B5" w:rsidRPr="00750F50" w:rsidRDefault="000370B5" w:rsidP="000370B5">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(十七)合作社社員權益保障（非屬僱傭關係之社員適用）：</w:t>
      </w:r>
    </w:p>
    <w:p w14:paraId="52B1310C" w14:textId="77777777" w:rsidR="000370B5" w:rsidRPr="00750F50" w:rsidRDefault="000370B5" w:rsidP="000370B5">
      <w:pPr>
        <w:spacing w:line="400" w:lineRule="exact"/>
        <w:ind w:left="1135" w:rightChars="10" w:right="24" w:hanging="284"/>
        <w:jc w:val="both"/>
        <w:rPr>
          <w:rFonts w:ascii="標楷體" w:eastAsia="標楷體" w:hAnsi="標楷體"/>
          <w:sz w:val="28"/>
        </w:rPr>
      </w:pPr>
      <w:r w:rsidRPr="00750F50">
        <w:rPr>
          <w:rFonts w:ascii="標楷體" w:eastAsia="標楷體" w:hAnsi="標楷體"/>
          <w:sz w:val="28"/>
        </w:rPr>
        <w:t>1.</w:t>
      </w:r>
      <w:r w:rsidRPr="00750F50">
        <w:rPr>
          <w:rFonts w:ascii="標楷體" w:eastAsia="標楷體" w:hAnsi="標楷體"/>
          <w:sz w:val="28"/>
        </w:rPr>
        <w:tab/>
      </w:r>
      <w:r w:rsidR="009F1CCE" w:rsidRPr="00750F50">
        <w:rPr>
          <w:rFonts w:ascii="標楷體" w:eastAsia="標楷體" w:hAnsi="標楷體"/>
          <w:sz w:val="28"/>
        </w:rPr>
        <w:t>提供勞務之社員，合作社應輔導其加入職業工會辦理勞工保險、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750F50">
        <w:rPr>
          <w:rFonts w:ascii="標楷體" w:eastAsia="標楷體" w:hAnsi="標楷體" w:hint="eastAsia"/>
          <w:sz w:val="28"/>
        </w:rPr>
        <w:t>。</w:t>
      </w:r>
    </w:p>
    <w:p w14:paraId="72B37585" w14:textId="77777777" w:rsidR="000370B5" w:rsidRPr="00750F50" w:rsidRDefault="000370B5" w:rsidP="000370B5">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w:t>
      </w:r>
      <w:r w:rsidRPr="00750F50">
        <w:rPr>
          <w:rFonts w:ascii="標楷體" w:eastAsia="標楷體" w:hAnsi="標楷體" w:hint="eastAsia"/>
          <w:sz w:val="28"/>
        </w:rPr>
        <w:tab/>
        <w:t>提供勞務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750F50" w:rsidRDefault="000370B5" w:rsidP="000370B5">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w:t>
      </w:r>
      <w:r w:rsidRPr="00750F50">
        <w:rPr>
          <w:rFonts w:ascii="標楷體" w:eastAsia="標楷體" w:hAnsi="標楷體" w:hint="eastAsia"/>
          <w:sz w:val="28"/>
        </w:rPr>
        <w:tab/>
        <w:t>在機關提供勞務之社員(含原駐點人員加入合作社為社員者)權益保障：（由機關衡酌個案情形於招標時勾選）</w:t>
      </w:r>
    </w:p>
    <w:p w14:paraId="2409C14B" w14:textId="77777777" w:rsidR="00533AA5" w:rsidRPr="00750F50" w:rsidRDefault="00533AA5" w:rsidP="00533AA5">
      <w:pPr>
        <w:spacing w:line="400" w:lineRule="exact"/>
        <w:ind w:left="1512" w:right="57" w:hanging="432"/>
        <w:jc w:val="both"/>
        <w:rPr>
          <w:rFonts w:ascii="標楷體" w:eastAsia="標楷體" w:hAnsi="標楷體"/>
          <w:sz w:val="28"/>
        </w:rPr>
      </w:pPr>
      <w:r w:rsidRPr="00750F50">
        <w:rPr>
          <w:rFonts w:ascii="標楷體" w:eastAsia="標楷體" w:hAnsi="標楷體" w:hint="eastAsia"/>
          <w:kern w:val="0"/>
          <w:sz w:val="28"/>
          <w:szCs w:val="22"/>
        </w:rPr>
        <w:t>█</w:t>
      </w:r>
      <w:r w:rsidRPr="00750F50">
        <w:rPr>
          <w:rFonts w:ascii="標楷體" w:eastAsia="標楷體" w:hAnsi="標楷體" w:hint="eastAsia"/>
          <w:sz w:val="28"/>
        </w:rPr>
        <w:t>(1)社員</w:t>
      </w:r>
      <w:r w:rsidRPr="00750F50">
        <w:rPr>
          <w:rFonts w:ascii="標楷體" w:eastAsia="標楷體" w:hAnsi="標楷體" w:hint="eastAsia"/>
          <w:sz w:val="28"/>
          <w:szCs w:val="28"/>
        </w:rPr>
        <w:t>勞務</w:t>
      </w:r>
      <w:r w:rsidRPr="00750F50">
        <w:rPr>
          <w:rFonts w:ascii="標楷體" w:eastAsia="標楷體" w:hAnsi="標楷體" w:hint="eastAsia"/>
          <w:sz w:val="28"/>
        </w:rPr>
        <w:t>報酬</w:t>
      </w:r>
      <w:r w:rsidRPr="00750F50">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Pr="00750F50">
        <w:rPr>
          <w:rFonts w:ascii="標楷體" w:eastAsia="標楷體" w:hAnsi="標楷體" w:hint="eastAsia"/>
          <w:kern w:val="0"/>
          <w:sz w:val="28"/>
          <w:szCs w:val="28"/>
        </w:rPr>
        <w:t>機關</w:t>
      </w:r>
      <w:r w:rsidRPr="00750F50">
        <w:rPr>
          <w:rFonts w:ascii="標楷體" w:eastAsia="標楷體" w:hAnsi="標楷體" w:hint="eastAsia"/>
          <w:kern w:val="0"/>
          <w:sz w:val="28"/>
          <w:szCs w:val="22"/>
        </w:rPr>
        <w:t>並依第4條第7款辦理</w:t>
      </w:r>
      <w:r w:rsidRPr="00750F50">
        <w:rPr>
          <w:rFonts w:ascii="標楷體" w:eastAsia="標楷體" w:hAnsi="標楷體" w:hint="eastAsia"/>
          <w:sz w:val="28"/>
        </w:rPr>
        <w:t>：</w:t>
      </w:r>
    </w:p>
    <w:p w14:paraId="25490F99" w14:textId="2128711F" w:rsidR="00533AA5" w:rsidRPr="00750F50" w:rsidRDefault="00533AA5" w:rsidP="00533AA5">
      <w:pPr>
        <w:spacing w:line="400" w:lineRule="exact"/>
        <w:ind w:left="1680" w:hanging="280"/>
        <w:jc w:val="both"/>
        <w:rPr>
          <w:rFonts w:ascii="標楷體" w:eastAsia="標楷體" w:hAnsi="標楷體"/>
          <w:sz w:val="28"/>
        </w:rPr>
      </w:pPr>
      <w:r w:rsidRPr="00750F50">
        <w:rPr>
          <w:rFonts w:ascii="標楷體" w:eastAsia="標楷體" w:hAnsi="標楷體" w:hint="eastAsia"/>
          <w:sz w:val="28"/>
        </w:rPr>
        <w:t>□按月計酬。其勞務報酬</w:t>
      </w:r>
      <w:bookmarkStart w:id="45" w:name="_Hlk184135644"/>
      <w:r w:rsidRPr="00750F50">
        <w:rPr>
          <w:rFonts w:ascii="標楷體" w:eastAsia="標楷體" w:hAnsi="標楷體" w:hint="eastAsia"/>
          <w:kern w:val="0"/>
          <w:sz w:val="28"/>
          <w:szCs w:val="22"/>
        </w:rPr>
        <w:t>應高於最低工資1.1倍，至少為__________元（</w:t>
      </w:r>
      <w:bookmarkEnd w:id="45"/>
      <w:r w:rsidRPr="00750F50">
        <w:rPr>
          <w:rFonts w:ascii="標楷體" w:eastAsia="標楷體" w:hAnsi="標楷體" w:hint="eastAsia"/>
          <w:sz w:val="28"/>
        </w:rPr>
        <w:t>由</w:t>
      </w:r>
      <w:r w:rsidRPr="00750F50">
        <w:rPr>
          <w:rFonts w:ascii="標楷體" w:eastAsia="標楷體" w:hAnsi="標楷體" w:hint="eastAsia"/>
          <w:kern w:val="0"/>
          <w:sz w:val="28"/>
          <w:szCs w:val="22"/>
        </w:rPr>
        <w:t>機關於招標時載明，應高於最低工資1.1倍；如載明數額未高於1.1倍者，該約定無效，其數額為最低工資1.1倍，未載明者亦同）</w:t>
      </w:r>
      <w:r w:rsidRPr="00750F50">
        <w:rPr>
          <w:rFonts w:ascii="標楷體" w:eastAsia="標楷體" w:hAnsi="標楷體" w:hint="eastAsia"/>
          <w:sz w:val="28"/>
        </w:rPr>
        <w:t>。提供服務期間如不足1個月，以每月勞務報酬除以當月日曆天數後，按實際工作日數(含期間之休息日及例假日)比例核算。</w:t>
      </w:r>
    </w:p>
    <w:p w14:paraId="26FA610B" w14:textId="3EE290EC" w:rsidR="006D76BD" w:rsidRPr="00750F50" w:rsidRDefault="00533AA5" w:rsidP="006D76BD">
      <w:pPr>
        <w:spacing w:line="400" w:lineRule="exact"/>
        <w:ind w:left="1680" w:hanging="280"/>
        <w:jc w:val="both"/>
        <w:rPr>
          <w:rFonts w:ascii="標楷體" w:eastAsia="標楷體" w:hAnsi="標楷體"/>
          <w:sz w:val="28"/>
        </w:rPr>
      </w:pPr>
      <w:r w:rsidRPr="00750F50">
        <w:rPr>
          <w:rFonts w:ascii="標楷體" w:eastAsia="標楷體" w:hAnsi="標楷體" w:hint="eastAsia"/>
          <w:sz w:val="28"/>
        </w:rPr>
        <w:t>□按日計酬。每日勞務報酬</w:t>
      </w:r>
      <w:r w:rsidRPr="00750F50">
        <w:rPr>
          <w:rFonts w:ascii="標楷體" w:eastAsia="標楷體" w:hAnsi="標楷體" w:hint="eastAsia"/>
          <w:kern w:val="0"/>
          <w:sz w:val="28"/>
          <w:szCs w:val="22"/>
        </w:rPr>
        <w:t>，於法定正常工作時間內應高於最低工資法之每小時最低工資1.1倍乘以每日工作時數之金額，至少</w:t>
      </w:r>
      <w:r w:rsidRPr="00750F50">
        <w:rPr>
          <w:rFonts w:ascii="標楷體" w:eastAsia="標楷體" w:hAnsi="標楷體" w:hint="eastAsia"/>
          <w:kern w:val="0"/>
          <w:sz w:val="28"/>
          <w:szCs w:val="28"/>
        </w:rPr>
        <w:t>為</w:t>
      </w:r>
      <w:r w:rsidRPr="00750F50">
        <w:rPr>
          <w:rFonts w:ascii="標楷體" w:eastAsia="標楷體" w:hAnsi="標楷體" w:hint="eastAsia"/>
          <w:sz w:val="28"/>
        </w:rPr>
        <w:t>____________元（由機關於招標時載明</w:t>
      </w:r>
      <w:r w:rsidRPr="00750F50">
        <w:rPr>
          <w:rFonts w:ascii="標楷體" w:eastAsia="標楷體" w:hAnsi="標楷體" w:hint="eastAsia"/>
          <w:kern w:val="0"/>
          <w:sz w:val="28"/>
          <w:szCs w:val="22"/>
        </w:rPr>
        <w:t>，</w:t>
      </w:r>
      <w:r w:rsidRPr="00750F50">
        <w:rPr>
          <w:rFonts w:ascii="標楷體" w:eastAsia="標楷體" w:hAnsi="標楷體" w:hint="eastAsia"/>
          <w:sz w:val="28"/>
        </w:rPr>
        <w:t>於法定正常工作時間內</w:t>
      </w:r>
      <w:r w:rsidRPr="00750F50">
        <w:rPr>
          <w:rFonts w:ascii="標楷體" w:eastAsia="標楷體" w:hAnsi="標楷體" w:hint="eastAsia"/>
          <w:kern w:val="0"/>
          <w:sz w:val="28"/>
          <w:szCs w:val="22"/>
        </w:rPr>
        <w:t>應高於最低工資法之每小時最低工資1.1倍乘以每日工作時數之金額；如</w:t>
      </w:r>
      <w:r w:rsidRPr="00750F50">
        <w:rPr>
          <w:rFonts w:ascii="標楷體" w:eastAsia="標楷體" w:hAnsi="標楷體" w:hint="eastAsia"/>
          <w:kern w:val="0"/>
          <w:sz w:val="28"/>
        </w:rPr>
        <w:t>載明</w:t>
      </w:r>
      <w:r w:rsidRPr="00750F50">
        <w:rPr>
          <w:rFonts w:ascii="標楷體" w:eastAsia="標楷體" w:hAnsi="標楷體" w:hint="eastAsia"/>
          <w:kern w:val="0"/>
          <w:sz w:val="28"/>
          <w:szCs w:val="22"/>
        </w:rPr>
        <w:t>數額未高於該金額</w:t>
      </w:r>
      <w:r w:rsidRPr="00750F50">
        <w:rPr>
          <w:rFonts w:ascii="標楷體" w:eastAsia="標楷體" w:hAnsi="標楷體" w:hint="eastAsia"/>
          <w:kern w:val="0"/>
          <w:sz w:val="28"/>
        </w:rPr>
        <w:t>者，</w:t>
      </w:r>
      <w:r w:rsidRPr="00750F50">
        <w:rPr>
          <w:rFonts w:ascii="標楷體" w:eastAsia="標楷體" w:hAnsi="標楷體" w:hint="eastAsia"/>
          <w:kern w:val="0"/>
          <w:sz w:val="28"/>
          <w:szCs w:val="22"/>
        </w:rPr>
        <w:t>該約定無效，其數額為最低工資法之每小時最低工資1.1倍</w:t>
      </w:r>
      <w:r w:rsidRPr="00750F50">
        <w:rPr>
          <w:rFonts w:ascii="標楷體" w:eastAsia="標楷體" w:hAnsi="標楷體" w:hint="eastAsia"/>
          <w:sz w:val="28"/>
        </w:rPr>
        <w:t>乘以</w:t>
      </w:r>
      <w:r w:rsidRPr="00750F50">
        <w:rPr>
          <w:rFonts w:ascii="標楷體" w:eastAsia="標楷體" w:hAnsi="標楷體" w:hint="eastAsia"/>
          <w:kern w:val="0"/>
          <w:sz w:val="28"/>
          <w:szCs w:val="22"/>
        </w:rPr>
        <w:t>每日</w:t>
      </w:r>
      <w:r w:rsidRPr="00750F50">
        <w:rPr>
          <w:rFonts w:ascii="標楷體" w:eastAsia="標楷體" w:hAnsi="標楷體" w:hint="eastAsia"/>
          <w:sz w:val="28"/>
        </w:rPr>
        <w:t>工作時數之金額</w:t>
      </w:r>
      <w:r w:rsidRPr="00750F50">
        <w:rPr>
          <w:rFonts w:ascii="標楷體" w:eastAsia="標楷體" w:hAnsi="標楷體" w:hint="eastAsia"/>
          <w:kern w:val="0"/>
          <w:sz w:val="28"/>
          <w:szCs w:val="22"/>
        </w:rPr>
        <w:t>，未載</w:t>
      </w:r>
      <w:r w:rsidRPr="00750F50">
        <w:rPr>
          <w:rFonts w:ascii="標楷體" w:eastAsia="標楷體" w:hAnsi="標楷體" w:hint="eastAsia"/>
          <w:kern w:val="0"/>
          <w:sz w:val="28"/>
        </w:rPr>
        <w:t>明</w:t>
      </w:r>
      <w:r w:rsidRPr="00750F50">
        <w:rPr>
          <w:rFonts w:ascii="標楷體" w:eastAsia="標楷體" w:hAnsi="標楷體" w:hint="eastAsia"/>
          <w:kern w:val="0"/>
          <w:sz w:val="28"/>
          <w:szCs w:val="22"/>
        </w:rPr>
        <w:t>者亦同</w:t>
      </w:r>
      <w:r w:rsidRPr="00750F50">
        <w:rPr>
          <w:rFonts w:ascii="標楷體" w:eastAsia="標楷體" w:hAnsi="標楷體" w:hint="eastAsia"/>
          <w:sz w:val="28"/>
        </w:rPr>
        <w:t>）。</w:t>
      </w:r>
    </w:p>
    <w:p w14:paraId="121CE099" w14:textId="6A7D91E3" w:rsidR="00F1683B" w:rsidRPr="00750F50" w:rsidRDefault="00533AA5">
      <w:pPr>
        <w:spacing w:line="400" w:lineRule="exact"/>
        <w:ind w:left="1680" w:hanging="280"/>
        <w:jc w:val="both"/>
        <w:rPr>
          <w:rFonts w:ascii="標楷體" w:eastAsia="標楷體" w:hAnsi="標楷體"/>
          <w:sz w:val="28"/>
        </w:rPr>
      </w:pPr>
      <w:r w:rsidRPr="00750F50">
        <w:rPr>
          <w:rFonts w:ascii="標楷體" w:eastAsia="標楷體" w:hAnsi="標楷體" w:hint="eastAsia"/>
          <w:sz w:val="28"/>
        </w:rPr>
        <w:t>□按時計酬。每小時勞務報酬</w:t>
      </w:r>
      <w:r w:rsidRPr="00750F50">
        <w:rPr>
          <w:rFonts w:ascii="標楷體" w:eastAsia="標楷體" w:hAnsi="標楷體" w:hint="eastAsia"/>
          <w:kern w:val="0"/>
          <w:sz w:val="28"/>
          <w:szCs w:val="22"/>
        </w:rPr>
        <w:t>應高於最低工資法之每小時最低工資1.1倍，至少</w:t>
      </w:r>
      <w:r w:rsidRPr="00750F50">
        <w:rPr>
          <w:rFonts w:ascii="標楷體" w:eastAsia="標楷體" w:hAnsi="標楷體" w:hint="eastAsia"/>
          <w:kern w:val="0"/>
          <w:sz w:val="28"/>
          <w:szCs w:val="28"/>
        </w:rPr>
        <w:t>為</w:t>
      </w:r>
      <w:r w:rsidRPr="00750F50">
        <w:rPr>
          <w:rFonts w:ascii="標楷體" w:eastAsia="標楷體" w:hAnsi="標楷體" w:hint="eastAsia"/>
          <w:sz w:val="28"/>
        </w:rPr>
        <w:t>__________元（由機關於招標時載明</w:t>
      </w:r>
      <w:r w:rsidRPr="00750F50">
        <w:rPr>
          <w:rFonts w:ascii="標楷體" w:eastAsia="標楷體" w:hAnsi="標楷體" w:hint="eastAsia"/>
          <w:kern w:val="0"/>
          <w:sz w:val="28"/>
          <w:szCs w:val="22"/>
        </w:rPr>
        <w:t>，應高於最低工資法之每小時最低工資1.1倍；如</w:t>
      </w:r>
      <w:r w:rsidRPr="00750F50">
        <w:rPr>
          <w:rFonts w:ascii="標楷體" w:eastAsia="標楷體" w:hAnsi="標楷體" w:hint="eastAsia"/>
          <w:kern w:val="0"/>
          <w:sz w:val="28"/>
        </w:rPr>
        <w:t>載明</w:t>
      </w:r>
      <w:r w:rsidRPr="00750F50">
        <w:rPr>
          <w:rFonts w:ascii="標楷體" w:eastAsia="標楷體" w:hAnsi="標楷體" w:hint="eastAsia"/>
          <w:kern w:val="0"/>
          <w:sz w:val="28"/>
          <w:szCs w:val="22"/>
        </w:rPr>
        <w:t>數額未高於1.1倍</w:t>
      </w:r>
      <w:r w:rsidRPr="00750F50">
        <w:rPr>
          <w:rFonts w:ascii="標楷體" w:eastAsia="標楷體" w:hAnsi="標楷體" w:hint="eastAsia"/>
          <w:kern w:val="0"/>
          <w:sz w:val="28"/>
        </w:rPr>
        <w:t>者，</w:t>
      </w:r>
      <w:r w:rsidRPr="00750F50">
        <w:rPr>
          <w:rFonts w:ascii="標楷體" w:eastAsia="標楷體" w:hAnsi="標楷體" w:hint="eastAsia"/>
          <w:kern w:val="0"/>
          <w:sz w:val="28"/>
          <w:szCs w:val="22"/>
        </w:rPr>
        <w:t>該約定無效，其數額為最低工資法之每小時最低工資1.1倍，未載</w:t>
      </w:r>
      <w:r w:rsidRPr="00750F50">
        <w:rPr>
          <w:rFonts w:ascii="標楷體" w:eastAsia="標楷體" w:hAnsi="標楷體" w:hint="eastAsia"/>
          <w:kern w:val="0"/>
          <w:sz w:val="28"/>
        </w:rPr>
        <w:t>明</w:t>
      </w:r>
      <w:r w:rsidRPr="00750F50">
        <w:rPr>
          <w:rFonts w:ascii="標楷體" w:eastAsia="標楷體" w:hAnsi="標楷體" w:hint="eastAsia"/>
          <w:kern w:val="0"/>
          <w:sz w:val="28"/>
          <w:szCs w:val="22"/>
        </w:rPr>
        <w:t>者亦同</w:t>
      </w:r>
      <w:r w:rsidRPr="00750F50">
        <w:rPr>
          <w:rFonts w:ascii="標楷體" w:eastAsia="標楷體" w:hAnsi="標楷體" w:hint="eastAsia"/>
          <w:sz w:val="28"/>
        </w:rPr>
        <w:t>）。</w:t>
      </w:r>
    </w:p>
    <w:p w14:paraId="1895EB77" w14:textId="4BF85D37" w:rsidR="0011078C" w:rsidRPr="00750F50" w:rsidRDefault="0011078C">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(2)合作社與提供勞務之社員不得有虛偽不實之情事，經機關發現者，機關應檢附具體事證，主動通知合作社主管機關依法查處。</w:t>
      </w:r>
    </w:p>
    <w:p w14:paraId="4A76E948" w14:textId="77777777" w:rsidR="000370B5" w:rsidRPr="00750F50" w:rsidRDefault="0011078C" w:rsidP="0011078C">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(3)合作社未依社員(代表)大會通過之社員勞務條件規章辦理，經社員發現者，社員得檢附具體事證向機關申訴</w:t>
      </w:r>
      <w:r w:rsidR="000370B5" w:rsidRPr="00750F50">
        <w:rPr>
          <w:rFonts w:ascii="標楷體" w:eastAsia="標楷體" w:hAnsi="標楷體" w:hint="eastAsia"/>
          <w:sz w:val="28"/>
        </w:rPr>
        <w:t>。</w:t>
      </w:r>
    </w:p>
    <w:p w14:paraId="4EE039B6" w14:textId="77777777" w:rsidR="000370B5" w:rsidRPr="00750F50" w:rsidRDefault="000370B5" w:rsidP="000370B5">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(4)</w:t>
      </w:r>
      <w:r w:rsidR="00110C17" w:rsidRPr="00750F50">
        <w:rPr>
          <w:rFonts w:ascii="標楷體" w:eastAsia="標楷體" w:hAnsi="標楷體" w:hint="eastAsia"/>
          <w:sz w:val="28"/>
        </w:rPr>
        <w:t>機關每__個月(由機關於招標時載明；未載明者，為每1個月)定期抽訪提供勞務之社員，以瞭解合作社是否依約履行其保障社員權益之義務</w:t>
      </w:r>
      <w:r w:rsidRPr="00750F50">
        <w:rPr>
          <w:rFonts w:ascii="標楷體" w:eastAsia="標楷體" w:hAnsi="標楷體" w:hint="eastAsia"/>
          <w:sz w:val="28"/>
        </w:rPr>
        <w:t>。</w:t>
      </w:r>
    </w:p>
    <w:p w14:paraId="0B12CAB2" w14:textId="77777777" w:rsidR="000370B5" w:rsidRPr="00750F50" w:rsidRDefault="000370B5" w:rsidP="000370B5">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(5)機關發現合作社未依約履行保障社員權益之義務，經查證屬實，除有不可抗力或不可歸責於合作社事由者外，依本</w:t>
      </w:r>
      <w:r w:rsidR="008B1514" w:rsidRPr="00750F50">
        <w:rPr>
          <w:rFonts w:ascii="標楷體" w:eastAsia="標楷體" w:hAnsi="標楷體" w:hint="eastAsia"/>
          <w:sz w:val="28"/>
        </w:rPr>
        <w:t>子</w:t>
      </w:r>
      <w:r w:rsidRPr="00750F50">
        <w:rPr>
          <w:rFonts w:ascii="標楷體" w:eastAsia="標楷體" w:hAnsi="標楷體" w:hint="eastAsia"/>
          <w:sz w:val="28"/>
        </w:rPr>
        <w:t>目約定計算違約金，如有減省費用或不當利益情形，扣減或追償契約價金。本</w:t>
      </w:r>
      <w:r w:rsidR="008B1514" w:rsidRPr="00750F50">
        <w:rPr>
          <w:rFonts w:ascii="標楷體" w:eastAsia="標楷體" w:hAnsi="標楷體" w:hint="eastAsia"/>
          <w:sz w:val="28"/>
        </w:rPr>
        <w:t>子</w:t>
      </w:r>
      <w:r w:rsidRPr="00750F50">
        <w:rPr>
          <w:rFonts w:ascii="標楷體" w:eastAsia="標楷體" w:hAnsi="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Pr="00750F50" w:rsidRDefault="000370B5" w:rsidP="000370B5">
      <w:pPr>
        <w:spacing w:line="400" w:lineRule="exact"/>
        <w:ind w:left="1876" w:hanging="378"/>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1</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未依第3目</w:t>
      </w:r>
      <w:r w:rsidR="0011078C" w:rsidRPr="00750F50">
        <w:rPr>
          <w:rFonts w:ascii="標楷體" w:eastAsia="標楷體" w:hAnsi="標楷體" w:hint="eastAsia"/>
          <w:sz w:val="28"/>
        </w:rPr>
        <w:t>第1子目（適用勾選本子目選項者）至第3子目</w:t>
      </w:r>
      <w:r w:rsidRPr="00750F50">
        <w:rPr>
          <w:rFonts w:ascii="標楷體" w:eastAsia="標楷體" w:hAnsi="標楷體" w:hint="eastAsia"/>
          <w:sz w:val="28"/>
        </w:rPr>
        <w:t>或約定辦理者，每一人依每一事件計罰1點，限期改正仍未改正者，按次連續計罰。</w:t>
      </w:r>
    </w:p>
    <w:p w14:paraId="16F2F738" w14:textId="77777777" w:rsidR="000370B5" w:rsidRPr="00750F50" w:rsidRDefault="000370B5" w:rsidP="000370B5">
      <w:pPr>
        <w:spacing w:line="400" w:lineRule="exact"/>
        <w:ind w:left="1876" w:hanging="378"/>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2</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 xml:space="preserve">其他：_________ </w:t>
      </w:r>
    </w:p>
    <w:p w14:paraId="0202E09C" w14:textId="77777777" w:rsidR="000370B5" w:rsidRPr="00750F50" w:rsidRDefault="000370B5" w:rsidP="000370B5">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750F50" w:rsidRDefault="000370B5" w:rsidP="000370B5">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(7)提供勞務之社員如遭受機關所屬人員性騷擾</w:t>
      </w:r>
      <w:r w:rsidR="00974C54" w:rsidRPr="00750F50">
        <w:rPr>
          <w:rFonts w:ascii="標楷體" w:eastAsia="標楷體" w:hAnsi="標楷體" w:hint="eastAsia"/>
          <w:sz w:val="28"/>
        </w:rPr>
        <w:t>或職場不法侵害</w:t>
      </w:r>
      <w:r w:rsidRPr="00750F50">
        <w:rPr>
          <w:rFonts w:ascii="標楷體" w:eastAsia="標楷體" w:hAnsi="標楷體" w:hint="eastAsia"/>
          <w:sz w:val="28"/>
        </w:rPr>
        <w:t>時，經調查屬實，機關應對所屬人員懲處，並將結果告知合作社及當事人。</w:t>
      </w:r>
    </w:p>
    <w:p w14:paraId="26FB39A5" w14:textId="77777777" w:rsidR="000370B5" w:rsidRPr="00750F50" w:rsidRDefault="000370B5" w:rsidP="000370B5">
      <w:pPr>
        <w:spacing w:line="400" w:lineRule="exact"/>
        <w:ind w:left="1512" w:right="57" w:hanging="432"/>
        <w:jc w:val="both"/>
        <w:rPr>
          <w:rFonts w:ascii="標楷體" w:eastAsia="標楷體" w:hAnsi="標楷體"/>
          <w:sz w:val="28"/>
        </w:rPr>
      </w:pPr>
      <w:r w:rsidRPr="00750F50">
        <w:rPr>
          <w:rFonts w:ascii="標楷體" w:eastAsia="標楷體" w:hAnsi="標楷體" w:hint="eastAsia"/>
          <w:sz w:val="28"/>
        </w:rPr>
        <w:t>(8)機關不得自行招募人員，再轉加入合作社為社員於機關提供勞務，亦不得要求合作社指定特定人員於機關提供勞務。</w:t>
      </w:r>
    </w:p>
    <w:p w14:paraId="0EDF2604" w14:textId="65184A6A" w:rsidR="002716D6" w:rsidRPr="00750F50" w:rsidRDefault="002716D6" w:rsidP="000370B5">
      <w:pPr>
        <w:spacing w:line="400" w:lineRule="exact"/>
        <w:ind w:left="1512" w:right="57" w:hanging="432"/>
        <w:jc w:val="both"/>
        <w:rPr>
          <w:rFonts w:ascii="標楷體" w:eastAsia="標楷體" w:hAnsi="標楷體"/>
          <w:sz w:val="28"/>
        </w:rPr>
      </w:pPr>
      <w:r w:rsidRPr="00750F50">
        <w:rPr>
          <w:rFonts w:ascii="標楷體" w:eastAsia="標楷體" w:hAnsi="標楷體"/>
          <w:sz w:val="28"/>
        </w:rPr>
        <w:t>(9)</w:t>
      </w:r>
      <w:r w:rsidRPr="00750F50">
        <w:rPr>
          <w:rFonts w:ascii="標楷體" w:eastAsia="標楷體" w:hAnsi="標楷體" w:hint="eastAsia"/>
          <w:sz w:val="28"/>
        </w:rPr>
        <w:t>機關得依勞動部訂定之「勞動合作社勞動檢查之勞動契約認定參考說明」、「勞動契約認定指導原則」及「勞動契約從屬性判斷檢核表」認定合作社與提供勞務之社員之關係。其經認定屬僱傭關係者，適用本條第</w:t>
      </w:r>
      <w:r w:rsidR="007B3CBA" w:rsidRPr="00750F50">
        <w:rPr>
          <w:rFonts w:ascii="標楷體" w:eastAsia="標楷體" w:hAnsi="標楷體"/>
          <w:sz w:val="28"/>
        </w:rPr>
        <w:t>16</w:t>
      </w:r>
      <w:r w:rsidRPr="00750F50">
        <w:rPr>
          <w:rFonts w:ascii="標楷體" w:eastAsia="標楷體" w:hAnsi="標楷體" w:hint="eastAsia"/>
          <w:sz w:val="28"/>
        </w:rPr>
        <w:t>款約定。倘有認定疑義或爭議者，得洽請當地勞動檢查單位協助提供專業意見。</w:t>
      </w:r>
    </w:p>
    <w:p w14:paraId="21C22E56"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w:t>
      </w:r>
      <w:r w:rsidR="000370B5" w:rsidRPr="00750F50">
        <w:rPr>
          <w:rFonts w:ascii="標楷體" w:eastAsia="標楷體" w:hAnsi="標楷體" w:hint="eastAsia"/>
          <w:sz w:val="28"/>
        </w:rPr>
        <w:t>八</w:t>
      </w:r>
      <w:r w:rsidRPr="00750F50">
        <w:rPr>
          <w:rFonts w:ascii="標楷體" w:eastAsia="標楷體" w:hAnsi="標楷體" w:hint="eastAsia"/>
          <w:sz w:val="28"/>
        </w:rPr>
        <w:t>)其他(由機關擇需要者於招標時載明)：</w:t>
      </w:r>
    </w:p>
    <w:p w14:paraId="31786CA3" w14:textId="77777777" w:rsidR="002C190D" w:rsidRPr="00750F50" w:rsidRDefault="002C190D">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□廠商所提出之圖樣及書表內對於施工期間之交通維持及安全衛生設施經費應以量化方式編列。</w:t>
      </w:r>
    </w:p>
    <w:p w14:paraId="73EC896C" w14:textId="77777777" w:rsidR="002C190D" w:rsidRPr="00750F50" w:rsidRDefault="002C190D">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□廠商履約期間，應於每月5日前向機關提送工作月報，其內容包括工作事項、工作進度、工作人數及時數、異常狀況及因應對策等。</w:t>
      </w:r>
    </w:p>
    <w:p w14:paraId="5460D6C4" w14:textId="77777777" w:rsidR="002C190D" w:rsidRPr="00750F50" w:rsidRDefault="002C190D">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750F50" w:rsidRDefault="002C190D">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□與本契約有關之證照，依法規應以機關名義申請，而由廠商代為提出申請者，其所需規費由機關負擔。</w:t>
      </w:r>
    </w:p>
    <w:p w14:paraId="25123BFB" w14:textId="77777777" w:rsidR="002C190D" w:rsidRPr="00750F50" w:rsidRDefault="002C190D">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□廠商所擬定之招標文件，其內容不得有不當限制競爭之情形。其有要求或提及特定之商標或商名、專利、設計或型式、特定來源地、生產者或供應者之情形時，應於提送履約成果文件上敘明理由。</w:t>
      </w:r>
    </w:p>
    <w:p w14:paraId="4793DB62" w14:textId="77777777" w:rsidR="00AF62EC" w:rsidRPr="00750F50" w:rsidRDefault="00AF62EC">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□履約標的涉及國家安全資訊、國家機密資訊、國家安全技術、國家機密技術之領域，不允許未具中華民國國民身分者提供履約服務。</w:t>
      </w:r>
    </w:p>
    <w:p w14:paraId="0E541838" w14:textId="77777777" w:rsidR="007E0E1C" w:rsidRPr="00750F50" w:rsidRDefault="00B153F6" w:rsidP="007E0E1C">
      <w:pPr>
        <w:spacing w:line="400" w:lineRule="exact"/>
        <w:ind w:left="1418" w:right="57" w:hanging="284"/>
        <w:jc w:val="both"/>
        <w:rPr>
          <w:rFonts w:ascii="標楷體" w:eastAsia="標楷體" w:hAnsi="標楷體"/>
          <w:sz w:val="28"/>
          <w:szCs w:val="28"/>
        </w:rPr>
      </w:pPr>
      <w:r w:rsidRPr="00750F50">
        <w:rPr>
          <w:rFonts w:ascii="標楷體" w:eastAsia="標楷體" w:hAnsi="標楷體" w:hint="eastAsia"/>
          <w:sz w:val="28"/>
        </w:rPr>
        <w:t>□</w:t>
      </w:r>
      <w:r w:rsidR="0010133B" w:rsidRPr="00750F50">
        <w:rPr>
          <w:rFonts w:ascii="標楷體" w:eastAsia="標楷體" w:hAnsi="標楷體" w:hint="eastAsia"/>
          <w:sz w:val="28"/>
          <w:szCs w:val="28"/>
        </w:rPr>
        <w:t>關鍵基礎設施(或機關指定之設施)</w:t>
      </w:r>
      <w:r w:rsidR="007E0E1C" w:rsidRPr="00750F50">
        <w:rPr>
          <w:rFonts w:ascii="標楷體" w:eastAsia="標楷體" w:hAnsi="標楷體" w:hint="eastAsia"/>
          <w:sz w:val="28"/>
          <w:szCs w:val="28"/>
        </w:rPr>
        <w:t>人員管制特別約定：</w:t>
      </w:r>
    </w:p>
    <w:p w14:paraId="4B31D91C" w14:textId="77777777" w:rsidR="007E0E1C" w:rsidRPr="00750F50" w:rsidRDefault="007E0E1C" w:rsidP="007E0E1C">
      <w:pPr>
        <w:spacing w:line="400" w:lineRule="exact"/>
        <w:ind w:left="1765" w:right="57" w:hanging="284"/>
        <w:jc w:val="both"/>
        <w:rPr>
          <w:rFonts w:ascii="標楷體" w:eastAsia="標楷體" w:hAnsi="標楷體"/>
          <w:sz w:val="28"/>
          <w:szCs w:val="28"/>
        </w:rPr>
      </w:pPr>
      <w:r w:rsidRPr="00750F50">
        <w:rPr>
          <w:rFonts w:ascii="標楷體" w:eastAsia="標楷體" w:hAnsi="標楷體" w:hint="eastAsia"/>
          <w:sz w:val="28"/>
          <w:szCs w:val="28"/>
        </w:rPr>
        <w:t>1.</w:t>
      </w:r>
      <w:r w:rsidRPr="00750F50">
        <w:rPr>
          <w:rFonts w:ascii="標楷體" w:eastAsia="標楷體" w:hAnsi="標楷體"/>
          <w:sz w:val="28"/>
          <w:szCs w:val="28"/>
        </w:rPr>
        <w:tab/>
      </w:r>
      <w:r w:rsidRPr="00750F50">
        <w:rPr>
          <w:rFonts w:ascii="標楷體" w:eastAsia="標楷體" w:hAnsi="標楷體" w:hint="eastAsia"/>
          <w:sz w:val="28"/>
          <w:szCs w:val="28"/>
        </w:rPr>
        <w:t>本採購履約標的涉</w:t>
      </w:r>
      <w:r w:rsidR="0010133B" w:rsidRPr="00750F50">
        <w:rPr>
          <w:rFonts w:ascii="標楷體" w:eastAsia="標楷體" w:hAnsi="標楷體" w:hint="eastAsia"/>
          <w:sz w:val="28"/>
          <w:szCs w:val="28"/>
        </w:rPr>
        <w:t>關鍵基礎設施(或機關指定之設施)</w:t>
      </w:r>
      <w:r w:rsidRPr="00750F50">
        <w:rPr>
          <w:rFonts w:ascii="標楷體" w:eastAsia="標楷體" w:hAnsi="標楷體" w:hint="eastAsia"/>
          <w:sz w:val="28"/>
          <w:szCs w:val="28"/>
        </w:rPr>
        <w:t>，廠商及分包廠商之履約人員於進場或參與工作前，應</w:t>
      </w:r>
      <w:r w:rsidR="00B2022C" w:rsidRPr="00750F50">
        <w:rPr>
          <w:rFonts w:ascii="標楷體" w:eastAsia="標楷體" w:hAnsi="標楷體" w:hint="eastAsia"/>
          <w:sz w:val="28"/>
          <w:szCs w:val="28"/>
        </w:rPr>
        <w:t>配合機關之要求辦理適任性查核</w:t>
      </w:r>
      <w:r w:rsidRPr="00750F50">
        <w:rPr>
          <w:rFonts w:ascii="標楷體" w:eastAsia="標楷體" w:hAnsi="標楷體" w:hint="eastAsia"/>
          <w:sz w:val="28"/>
          <w:szCs w:val="28"/>
        </w:rPr>
        <w:t>經機關審核同意</w:t>
      </w:r>
      <w:r w:rsidR="00B2022C" w:rsidRPr="00750F50">
        <w:rPr>
          <w:rFonts w:ascii="標楷體" w:eastAsia="標楷體" w:hAnsi="標楷體" w:hint="eastAsia"/>
          <w:sz w:val="28"/>
          <w:szCs w:val="28"/>
        </w:rPr>
        <w:t>者</w:t>
      </w:r>
      <w:r w:rsidRPr="00750F50">
        <w:rPr>
          <w:rFonts w:ascii="標楷體" w:eastAsia="標楷體" w:hAnsi="標楷體" w:hint="eastAsia"/>
          <w:sz w:val="28"/>
          <w:szCs w:val="28"/>
        </w:rPr>
        <w:t>，始得進場或參與工作。屬臨時性進場者（例如送貨司機及其隨車人員）得免</w:t>
      </w:r>
      <w:r w:rsidR="00B2022C" w:rsidRPr="00750F50">
        <w:rPr>
          <w:rFonts w:ascii="標楷體" w:eastAsia="標楷體" w:hAnsi="標楷體" w:hint="eastAsia"/>
          <w:sz w:val="28"/>
          <w:szCs w:val="28"/>
        </w:rPr>
        <w:t>辦理查核</w:t>
      </w:r>
      <w:r w:rsidRPr="00750F50">
        <w:rPr>
          <w:rFonts w:ascii="標楷體" w:eastAsia="標楷體" w:hAnsi="標楷體" w:hint="eastAsia"/>
          <w:sz w:val="28"/>
          <w:szCs w:val="28"/>
        </w:rPr>
        <w:t>，但應接受</w:t>
      </w:r>
      <w:r w:rsidR="007675EB" w:rsidRPr="00750F50">
        <w:rPr>
          <w:rFonts w:ascii="標楷體" w:eastAsia="標楷體" w:hAnsi="標楷體" w:hint="eastAsia"/>
          <w:sz w:val="28"/>
          <w:szCs w:val="28"/>
        </w:rPr>
        <w:t>機關或其指定之單位或人員(例如但不限於專案管理單位)</w:t>
      </w:r>
      <w:r w:rsidRPr="00750F50">
        <w:rPr>
          <w:rFonts w:ascii="標楷體" w:eastAsia="標楷體" w:hAnsi="標楷體" w:hint="eastAsia"/>
          <w:sz w:val="28"/>
          <w:szCs w:val="28"/>
        </w:rPr>
        <w:t>全程陪同或監督管理。</w:t>
      </w:r>
    </w:p>
    <w:p w14:paraId="5262ECEC" w14:textId="77777777" w:rsidR="007E0E1C" w:rsidRPr="00750F50" w:rsidRDefault="007E0E1C" w:rsidP="007E0E1C">
      <w:pPr>
        <w:spacing w:line="400" w:lineRule="exact"/>
        <w:ind w:left="1765" w:right="57" w:hanging="284"/>
        <w:jc w:val="both"/>
        <w:rPr>
          <w:rFonts w:ascii="標楷體" w:eastAsia="標楷體" w:hAnsi="標楷體"/>
          <w:sz w:val="28"/>
        </w:rPr>
      </w:pPr>
      <w:r w:rsidRPr="00750F50">
        <w:rPr>
          <w:rFonts w:ascii="標楷體" w:eastAsia="標楷體" w:hAnsi="標楷體" w:hint="eastAsia"/>
          <w:sz w:val="28"/>
          <w:szCs w:val="28"/>
        </w:rPr>
        <w:t>2.廠商及分包廠商之履約人員執行工作，應接受</w:t>
      </w:r>
      <w:r w:rsidR="007675EB" w:rsidRPr="00750F50">
        <w:rPr>
          <w:rFonts w:ascii="標楷體" w:eastAsia="標楷體" w:hAnsi="標楷體" w:hint="eastAsia"/>
          <w:sz w:val="28"/>
          <w:szCs w:val="28"/>
        </w:rPr>
        <w:t>機關或其指定之單位或人員(例如但不限於專案管理單位)</w:t>
      </w:r>
      <w:r w:rsidRPr="00750F50">
        <w:rPr>
          <w:rFonts w:ascii="標楷體" w:eastAsia="標楷體" w:hAnsi="標楷體" w:hint="eastAsia"/>
          <w:sz w:val="28"/>
          <w:szCs w:val="28"/>
        </w:rPr>
        <w:t>全程陪同或監督管理。</w:t>
      </w:r>
    </w:p>
    <w:p w14:paraId="38280D33" w14:textId="4B2D824E" w:rsidR="00A24723" w:rsidRPr="00750F50" w:rsidRDefault="00A24723" w:rsidP="00DE6F1F">
      <w:pPr>
        <w:spacing w:line="400" w:lineRule="exact"/>
        <w:ind w:leftChars="472" w:left="1133"/>
        <w:jc w:val="both"/>
        <w:rPr>
          <w:rFonts w:ascii="標楷體" w:eastAsia="標楷體" w:hAnsi="標楷體"/>
          <w:sz w:val="28"/>
        </w:rPr>
      </w:pPr>
      <w:r w:rsidRPr="00750F50">
        <w:rPr>
          <w:rFonts w:ascii="標楷體" w:eastAsia="標楷體" w:hAnsi="標楷體" w:hint="eastAsia"/>
          <w:sz w:val="28"/>
        </w:rPr>
        <w:t>□</w:t>
      </w:r>
      <w:r w:rsidR="00B860CD" w:rsidRPr="00750F50">
        <w:rPr>
          <w:rFonts w:ascii="標楷體" w:eastAsia="標楷體" w:hAnsi="標楷體" w:hint="eastAsia"/>
          <w:sz w:val="28"/>
        </w:rPr>
        <w:t>廠商履約提交照片，應提供照片原始電子檔：（機關於招標時載明）</w:t>
      </w:r>
    </w:p>
    <w:p w14:paraId="738F33D8" w14:textId="77777777" w:rsidR="00A24723" w:rsidRPr="00750F50" w:rsidRDefault="00A24723" w:rsidP="00DE6F1F">
      <w:pPr>
        <w:spacing w:line="400" w:lineRule="exact"/>
        <w:ind w:leftChars="590" w:left="1416"/>
        <w:jc w:val="both"/>
        <w:rPr>
          <w:rFonts w:ascii="標楷體" w:eastAsia="標楷體" w:hAnsi="標楷體"/>
          <w:sz w:val="28"/>
          <w:szCs w:val="28"/>
        </w:rPr>
      </w:pPr>
      <w:r w:rsidRPr="00750F50">
        <w:rPr>
          <w:rFonts w:ascii="標楷體" w:eastAsia="標楷體" w:hAnsi="標楷體"/>
          <w:sz w:val="28"/>
          <w:szCs w:val="28"/>
        </w:rPr>
        <w:t>1.</w:t>
      </w:r>
      <w:r w:rsidRPr="00750F50">
        <w:rPr>
          <w:rFonts w:ascii="標楷體" w:eastAsia="標楷體" w:hAnsi="標楷體" w:hint="eastAsia"/>
          <w:sz w:val="28"/>
        </w:rPr>
        <w:t>原始電子檔格式:_____________</w:t>
      </w:r>
      <w:r w:rsidR="006055F8" w:rsidRPr="00750F50">
        <w:rPr>
          <w:rFonts w:ascii="標楷體" w:eastAsia="標楷體" w:hAnsi="標楷體" w:hint="eastAsia"/>
          <w:sz w:val="28"/>
        </w:rPr>
        <w:t>_。</w:t>
      </w:r>
    </w:p>
    <w:p w14:paraId="57C4C8E6" w14:textId="77777777" w:rsidR="00201A36" w:rsidRPr="00750F50" w:rsidRDefault="00A24723" w:rsidP="00DE6F1F">
      <w:pPr>
        <w:spacing w:line="400" w:lineRule="exact"/>
        <w:ind w:leftChars="590" w:left="1416"/>
        <w:jc w:val="both"/>
        <w:rPr>
          <w:rFonts w:ascii="標楷體" w:eastAsia="標楷體" w:hAnsi="標楷體"/>
          <w:sz w:val="28"/>
        </w:rPr>
      </w:pPr>
      <w:r w:rsidRPr="00750F50">
        <w:rPr>
          <w:rFonts w:ascii="標楷體" w:eastAsia="標楷體" w:hAnsi="標楷體"/>
          <w:sz w:val="28"/>
          <w:szCs w:val="28"/>
        </w:rPr>
        <w:t>2.</w:t>
      </w:r>
      <w:r w:rsidRPr="00750F50">
        <w:rPr>
          <w:rFonts w:ascii="標楷體" w:eastAsia="標楷體" w:hAnsi="標楷體" w:hint="eastAsia"/>
          <w:sz w:val="28"/>
          <w:szCs w:val="28"/>
        </w:rPr>
        <w:t>照片解析度</w:t>
      </w:r>
      <w:r w:rsidRPr="00750F50">
        <w:rPr>
          <w:rFonts w:ascii="標楷體" w:eastAsia="標楷體" w:hAnsi="標楷體"/>
          <w:sz w:val="28"/>
        </w:rPr>
        <w:t>:_________</w:t>
      </w:r>
      <w:r w:rsidR="006055F8" w:rsidRPr="00750F50">
        <w:rPr>
          <w:rFonts w:ascii="標楷體" w:eastAsia="標楷體" w:hAnsi="標楷體" w:hint="eastAsia"/>
          <w:sz w:val="28"/>
        </w:rPr>
        <w:t>_。</w:t>
      </w:r>
    </w:p>
    <w:p w14:paraId="335BFAE5" w14:textId="77777777" w:rsidR="002C190D" w:rsidRPr="00750F50" w:rsidRDefault="002C190D">
      <w:pPr>
        <w:spacing w:line="400" w:lineRule="exact"/>
        <w:ind w:left="1418" w:right="57" w:hanging="284"/>
        <w:jc w:val="both"/>
        <w:rPr>
          <w:rFonts w:ascii="標楷體" w:eastAsia="標楷體" w:hAnsi="標楷體"/>
          <w:sz w:val="28"/>
        </w:rPr>
      </w:pPr>
      <w:r w:rsidRPr="00750F50">
        <w:rPr>
          <w:rFonts w:ascii="標楷體" w:eastAsia="標楷體" w:hAnsi="標楷體" w:hint="eastAsia"/>
          <w:sz w:val="28"/>
        </w:rPr>
        <w:t>□其他：</w:t>
      </w:r>
      <w:r w:rsidR="004019AD" w:rsidRPr="00750F50">
        <w:rPr>
          <w:rFonts w:ascii="標楷體" w:eastAsia="標楷體" w:hAnsi="標楷體" w:hint="eastAsia"/>
          <w:sz w:val="28"/>
        </w:rPr>
        <w:t>__________________</w:t>
      </w:r>
      <w:r w:rsidRPr="00750F50">
        <w:rPr>
          <w:rFonts w:ascii="標楷體" w:eastAsia="標楷體" w:hAnsi="標楷體" w:hint="eastAsia"/>
          <w:sz w:val="28"/>
        </w:rPr>
        <w:t>。</w:t>
      </w:r>
    </w:p>
    <w:p w14:paraId="6AB4E6C6" w14:textId="77777777" w:rsidR="002C190D" w:rsidRPr="00750F50" w:rsidRDefault="003C44DB" w:rsidP="003C44DB">
      <w:pPr>
        <w:spacing w:line="400" w:lineRule="exact"/>
        <w:ind w:left="1135" w:hanging="851"/>
        <w:jc w:val="both"/>
        <w:textDirection w:val="lrTbV"/>
        <w:rPr>
          <w:rFonts w:ascii="標楷體" w:eastAsia="標楷體" w:hAnsi="標楷體"/>
          <w:bCs/>
          <w:sz w:val="28"/>
        </w:rPr>
      </w:pPr>
      <w:r w:rsidRPr="00750F50">
        <w:rPr>
          <w:rFonts w:ascii="標楷體" w:eastAsia="標楷體" w:hAnsi="標楷體" w:hint="eastAsia"/>
          <w:sz w:val="28"/>
        </w:rPr>
        <w:t>(</w:t>
      </w:r>
      <w:r w:rsidR="002C190D" w:rsidRPr="00750F50">
        <w:rPr>
          <w:rFonts w:ascii="標楷體" w:eastAsia="標楷體" w:hAnsi="標楷體" w:hint="eastAsia"/>
          <w:sz w:val="28"/>
        </w:rPr>
        <w:t>十</w:t>
      </w:r>
      <w:r w:rsidR="007D2FA7" w:rsidRPr="00750F50">
        <w:rPr>
          <w:rFonts w:ascii="標楷體" w:eastAsia="標楷體" w:hAnsi="標楷體" w:hint="eastAsia"/>
          <w:sz w:val="28"/>
        </w:rPr>
        <w:t>九</w:t>
      </w:r>
      <w:r w:rsidRPr="00750F50">
        <w:rPr>
          <w:rFonts w:ascii="標楷體" w:eastAsia="標楷體" w:hAnsi="標楷體" w:hint="eastAsia"/>
          <w:sz w:val="28"/>
        </w:rPr>
        <w:t>)</w:t>
      </w:r>
      <w:r w:rsidR="002C190D" w:rsidRPr="00750F50">
        <w:rPr>
          <w:rFonts w:ascii="標楷體" w:eastAsia="標楷體" w:hAnsi="標楷體" w:hint="eastAsia"/>
          <w:sz w:val="28"/>
        </w:rPr>
        <w:t>廠商於設計完成經機關審查確認後，應將設計圖說之電子檔案（如</w:t>
      </w:r>
      <w:r w:rsidR="002C190D" w:rsidRPr="00750F50">
        <w:rPr>
          <w:rFonts w:ascii="標楷體" w:eastAsia="標楷體" w:hAnsi="標楷體" w:hint="eastAsia"/>
          <w:bCs/>
          <w:sz w:val="28"/>
        </w:rPr>
        <w:t>CAD檔）交予機關。</w:t>
      </w:r>
    </w:p>
    <w:p w14:paraId="390633FD" w14:textId="77777777" w:rsidR="00943C5C" w:rsidRPr="00750F50" w:rsidRDefault="00943C5C" w:rsidP="00943C5C">
      <w:pPr>
        <w:spacing w:line="400" w:lineRule="exact"/>
        <w:ind w:left="1135" w:hanging="851"/>
        <w:jc w:val="both"/>
        <w:textDirection w:val="lrTbV"/>
        <w:rPr>
          <w:rFonts w:ascii="標楷體" w:eastAsia="標楷體" w:hAnsi="標楷體"/>
          <w:bCs/>
          <w:sz w:val="28"/>
        </w:rPr>
      </w:pPr>
      <w:r w:rsidRPr="00750F50">
        <w:rPr>
          <w:rFonts w:ascii="標楷體" w:eastAsia="標楷體" w:hAnsi="標楷體" w:hint="eastAsia"/>
          <w:bCs/>
          <w:sz w:val="28"/>
        </w:rPr>
        <w:t>(</w:t>
      </w:r>
      <w:r w:rsidR="007D2FA7" w:rsidRPr="00750F50">
        <w:rPr>
          <w:rFonts w:ascii="標楷體" w:eastAsia="標楷體" w:hAnsi="標楷體" w:hint="eastAsia"/>
          <w:bCs/>
          <w:sz w:val="28"/>
        </w:rPr>
        <w:t>二十</w:t>
      </w:r>
      <w:r w:rsidRPr="00750F50">
        <w:rPr>
          <w:rFonts w:ascii="標楷體" w:eastAsia="標楷體" w:hAnsi="標楷體" w:hint="eastAsia"/>
          <w:bCs/>
          <w:sz w:val="28"/>
        </w:rPr>
        <w:t>)</w:t>
      </w:r>
      <w:r w:rsidR="007977C5" w:rsidRPr="00750F50">
        <w:rPr>
          <w:rFonts w:ascii="標楷體" w:eastAsia="標楷體" w:hAnsi="標楷體" w:hint="eastAsia"/>
          <w:bCs/>
          <w:sz w:val="28"/>
        </w:rPr>
        <w:t>廠商使用之柴油車輛，應符合空氣污染物排放標準。</w:t>
      </w:r>
    </w:p>
    <w:p w14:paraId="3E0546A1" w14:textId="77777777" w:rsidR="00BD2C13" w:rsidRPr="00750F50" w:rsidRDefault="00BD2C13" w:rsidP="00BD2C13">
      <w:pPr>
        <w:spacing w:line="400" w:lineRule="exact"/>
        <w:ind w:left="1418" w:hanging="1134"/>
        <w:jc w:val="both"/>
        <w:textDirection w:val="lrTbV"/>
        <w:rPr>
          <w:rFonts w:ascii="標楷體" w:eastAsia="標楷體" w:hAnsi="標楷體"/>
          <w:bCs/>
          <w:sz w:val="28"/>
        </w:rPr>
      </w:pPr>
      <w:r w:rsidRPr="00750F50">
        <w:rPr>
          <w:rFonts w:ascii="標楷體" w:eastAsia="標楷體" w:hAnsi="標楷體" w:hint="eastAsia"/>
          <w:bCs/>
          <w:sz w:val="28"/>
        </w:rPr>
        <w:t>(二十</w:t>
      </w:r>
      <w:r w:rsidRPr="00750F50">
        <w:rPr>
          <w:rFonts w:ascii="標楷體" w:eastAsia="標楷體" w:hAnsi="標楷體" w:hint="eastAsia"/>
          <w:bCs/>
          <w:sz w:val="28"/>
          <w:lang w:eastAsia="zh-HK"/>
        </w:rPr>
        <w:t>一</w:t>
      </w:r>
      <w:r w:rsidRPr="00750F50">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6B736088" w14:textId="7C38B589" w:rsidR="00D05838" w:rsidRPr="00750F50" w:rsidRDefault="00D05838" w:rsidP="00BD2C13">
      <w:pPr>
        <w:spacing w:line="400" w:lineRule="exact"/>
        <w:ind w:left="1418" w:hanging="1134"/>
        <w:jc w:val="both"/>
        <w:textDirection w:val="lrTbV"/>
        <w:rPr>
          <w:rFonts w:ascii="標楷體" w:eastAsia="標楷體" w:hAnsi="標楷體"/>
          <w:bCs/>
          <w:sz w:val="28"/>
        </w:rPr>
      </w:pPr>
      <w:r w:rsidRPr="00750F50">
        <w:rPr>
          <w:rFonts w:ascii="標楷體" w:eastAsia="標楷體" w:hAnsi="標楷體" w:hint="eastAsia"/>
          <w:bCs/>
          <w:sz w:val="28"/>
        </w:rPr>
        <w:t>(二十二)廠商依契約提供環保、節能、省水或綠建材等綠色產品，應至環境</w:t>
      </w:r>
      <w:r w:rsidR="006F5DF4" w:rsidRPr="00750F50">
        <w:rPr>
          <w:rFonts w:ascii="標楷體" w:eastAsia="標楷體" w:hAnsi="標楷體" w:hint="eastAsia"/>
          <w:bCs/>
          <w:sz w:val="28"/>
        </w:rPr>
        <w:t>部</w:t>
      </w:r>
      <w:r w:rsidRPr="00750F50">
        <w:rPr>
          <w:rFonts w:ascii="標楷體" w:eastAsia="標楷體" w:hAnsi="標楷體" w:hint="eastAsia"/>
          <w:bCs/>
          <w:sz w:val="28"/>
        </w:rPr>
        <w:t>設置之「民間企業及團體綠色採購申報平臺」申報。</w:t>
      </w:r>
    </w:p>
    <w:p w14:paraId="5608C0A7" w14:textId="280A6410" w:rsidR="00F30AFD" w:rsidRPr="00750F50" w:rsidRDefault="00F30AFD" w:rsidP="00BD2C13">
      <w:pPr>
        <w:spacing w:line="400" w:lineRule="exact"/>
        <w:ind w:left="1418" w:hanging="1134"/>
        <w:jc w:val="both"/>
        <w:textDirection w:val="lrTbV"/>
        <w:rPr>
          <w:rFonts w:ascii="標楷體" w:eastAsia="標楷體" w:hAnsi="標楷體"/>
          <w:bCs/>
          <w:sz w:val="28"/>
        </w:rPr>
      </w:pPr>
      <w:r w:rsidRPr="00750F50">
        <w:rPr>
          <w:rFonts w:ascii="標楷體" w:eastAsia="標楷體" w:hAnsi="標楷體" w:hint="eastAsia"/>
          <w:bCs/>
          <w:sz w:val="28"/>
        </w:rPr>
        <w:t>(二十三)</w:t>
      </w:r>
      <w:r w:rsidRPr="00750F50">
        <w:rPr>
          <w:rFonts w:ascii="標楷體" w:eastAsia="標楷體" w:hAnsi="標楷體" w:hint="eastAsia"/>
          <w:sz w:val="28"/>
        </w:rPr>
        <w:t>派駐勞工</w:t>
      </w:r>
      <w:r w:rsidRPr="00750F50">
        <w:rPr>
          <w:rFonts w:ascii="標楷體" w:eastAsia="標楷體" w:hAnsi="標楷體" w:hint="eastAsia"/>
          <w:bCs/>
          <w:sz w:val="28"/>
        </w:rPr>
        <w:t>品德及忠誠查核：</w:t>
      </w:r>
    </w:p>
    <w:p w14:paraId="3D014AAF" w14:textId="7DAE9B93" w:rsidR="004C0FD5" w:rsidRPr="00750F50"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750F50">
        <w:rPr>
          <w:rFonts w:ascii="標楷體" w:eastAsia="標楷體" w:hAnsi="標楷體" w:hint="eastAsia"/>
          <w:bCs/>
          <w:sz w:val="28"/>
        </w:rPr>
        <w:t>廠商對其派至機關提供勞務之派駐勞工，</w:t>
      </w:r>
      <w:r w:rsidR="009A3735" w:rsidRPr="00750F50">
        <w:rPr>
          <w:rFonts w:ascii="標楷體" w:eastAsia="標楷體" w:hAnsi="標楷體" w:hint="eastAsia"/>
          <w:bCs/>
          <w:sz w:val="28"/>
        </w:rPr>
        <w:t>其職務涉及國家安全或重大利益［屬行政院及所屬機關（構）者，為「行政院及所屬機關（構）辦理特殊查核相關說明」第壹點所載適用對象。前開機關（構）以外之其他機關（構）者，得參考前開說明辦理，並載明適用對象：</w:t>
      </w:r>
      <w:r w:rsidR="009A3735" w:rsidRPr="00750F50">
        <w:rPr>
          <w:rFonts w:ascii="標楷體" w:eastAsia="標楷體" w:hAnsi="標楷體"/>
          <w:bCs/>
          <w:sz w:val="28"/>
        </w:rPr>
        <w:t>________</w:t>
      </w:r>
      <w:r w:rsidR="009A3735" w:rsidRPr="00750F50">
        <w:rPr>
          <w:rFonts w:ascii="標楷體" w:eastAsia="標楷體" w:hAnsi="標楷體" w:hint="eastAsia"/>
          <w:bCs/>
          <w:sz w:val="28"/>
        </w:rPr>
        <w:t>］，為檢視其品德及忠誠符合職務要求，該人員同意於派駐前及派駐機關期間，比照「涉及國家安全或重大利益公務人員特殊查核辦法」規定辦理特殊查核，並應填寫「辦理特殊查核同意書及具結書」、「涉及國家安全或重大利益公務人員特殊查核表」交付機關</w:t>
      </w:r>
      <w:r w:rsidRPr="00750F50">
        <w:rPr>
          <w:rFonts w:ascii="標楷體" w:eastAsia="標楷體" w:hAnsi="標楷體" w:hint="eastAsia"/>
          <w:bCs/>
          <w:sz w:val="28"/>
        </w:rPr>
        <w:t>，及配合機關辦理特殊查核相關作業。</w:t>
      </w:r>
    </w:p>
    <w:p w14:paraId="05CFE8EF" w14:textId="72E7EA08" w:rsidR="00F30AFD" w:rsidRPr="00750F50"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750F50">
        <w:rPr>
          <w:rFonts w:ascii="標楷體" w:eastAsia="標楷體" w:hAnsi="標楷體" w:hint="eastAsia"/>
          <w:bCs/>
          <w:sz w:val="28"/>
        </w:rPr>
        <w:t>派駐勞工不願配合辦理查核作業，或於查核後經權責機關認有危害國家安全或重大利益之虞者，機關得通知廠商撤換，廠商不得拒絕。</w:t>
      </w:r>
    </w:p>
    <w:p w14:paraId="1DC3918E" w14:textId="3F43953E" w:rsidR="00C257C7" w:rsidRPr="00750F50" w:rsidRDefault="00373C15" w:rsidP="00C257C7">
      <w:pPr>
        <w:pStyle w:val="afa"/>
        <w:numPr>
          <w:ilvl w:val="0"/>
          <w:numId w:val="26"/>
        </w:numPr>
        <w:spacing w:line="400" w:lineRule="exact"/>
        <w:ind w:leftChars="0"/>
        <w:jc w:val="both"/>
        <w:textDirection w:val="lrTbV"/>
        <w:rPr>
          <w:rFonts w:ascii="標楷體" w:eastAsia="標楷體" w:hAnsi="標楷體"/>
          <w:bCs/>
          <w:sz w:val="28"/>
        </w:rPr>
      </w:pPr>
      <w:r w:rsidRPr="00750F50">
        <w:rPr>
          <w:rFonts w:ascii="標楷體" w:eastAsia="標楷體" w:hAnsi="標楷體" w:hint="eastAsia"/>
          <w:bCs/>
          <w:sz w:val="28"/>
        </w:rPr>
        <w:t>特殊查核原則上於派駐勞工在機關提供勞務每滿</w:t>
      </w:r>
      <w:r w:rsidR="004938D4" w:rsidRPr="00750F50">
        <w:rPr>
          <w:rFonts w:ascii="標楷體" w:eastAsia="標楷體" w:hAnsi="標楷體" w:hint="eastAsia"/>
          <w:bCs/>
          <w:sz w:val="28"/>
        </w:rPr>
        <w:t>__</w:t>
      </w:r>
      <w:r w:rsidRPr="00750F50">
        <w:rPr>
          <w:rFonts w:ascii="標楷體" w:eastAsia="標楷體" w:hAnsi="標楷體" w:hint="eastAsia"/>
          <w:bCs/>
          <w:sz w:val="28"/>
        </w:rPr>
        <w:t>（由機關於招標時載明；未載明者，為3年）年辦理1次，機關得視業務需要縮短查核期間，必要時得辦理專案特殊查核。</w:t>
      </w:r>
    </w:p>
    <w:p w14:paraId="444B3DA3" w14:textId="77777777" w:rsidR="00AD2197" w:rsidRPr="00750F50" w:rsidRDefault="00AD2197">
      <w:pPr>
        <w:spacing w:line="400" w:lineRule="exact"/>
        <w:ind w:left="692" w:hanging="692"/>
        <w:jc w:val="both"/>
        <w:textDirection w:val="lrTbV"/>
        <w:rPr>
          <w:rFonts w:ascii="標楷體" w:eastAsia="標楷體" w:hAnsi="標楷體"/>
          <w:b/>
          <w:sz w:val="28"/>
        </w:rPr>
      </w:pPr>
    </w:p>
    <w:p w14:paraId="1588765A" w14:textId="77777777" w:rsidR="002C190D" w:rsidRPr="00750F50" w:rsidRDefault="002C190D">
      <w:pPr>
        <w:spacing w:line="400" w:lineRule="exact"/>
        <w:ind w:left="692" w:hanging="692"/>
        <w:jc w:val="both"/>
        <w:textDirection w:val="lrTbV"/>
        <w:rPr>
          <w:rFonts w:ascii="標楷體" w:eastAsia="標楷體" w:hAnsi="標楷體"/>
          <w:b/>
          <w:sz w:val="28"/>
        </w:rPr>
      </w:pPr>
      <w:r w:rsidRPr="00750F50">
        <w:rPr>
          <w:rFonts w:ascii="標楷體" w:eastAsia="標楷體" w:hAnsi="標楷體" w:hint="eastAsia"/>
          <w:b/>
          <w:sz w:val="28"/>
        </w:rPr>
        <w:t>第九條  履約標的品管</w:t>
      </w:r>
    </w:p>
    <w:p w14:paraId="2F310FE5" w14:textId="77777777" w:rsidR="002C190D" w:rsidRPr="00750F50" w:rsidRDefault="002C190D">
      <w:pPr>
        <w:pStyle w:val="23"/>
        <w:spacing w:before="0" w:line="400" w:lineRule="exact"/>
        <w:ind w:left="851" w:hanging="567"/>
        <w:rPr>
          <w:rFonts w:ascii="標楷體" w:eastAsia="標楷體" w:hAnsi="標楷體"/>
        </w:rPr>
      </w:pPr>
      <w:r w:rsidRPr="00750F50">
        <w:rPr>
          <w:rFonts w:ascii="標楷體" w:eastAsia="標楷體" w:hAnsi="標楷體" w:hint="eastAsia"/>
        </w:rPr>
        <w:t>(一)廠商在履約中，應對履約品質依照契約有關規範，嚴予控制，並辦理自主檢查。</w:t>
      </w:r>
    </w:p>
    <w:p w14:paraId="083B9CAF"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14:paraId="71F6ACE7"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(三)契約履約期間如有由機關分段審查</w:t>
      </w:r>
      <w:r w:rsidRPr="00750F50">
        <w:rPr>
          <w:rFonts w:ascii="標楷體" w:eastAsia="標楷體" w:hAnsi="標楷體"/>
          <w:sz w:val="28"/>
        </w:rPr>
        <w:t>、</w:t>
      </w:r>
      <w:r w:rsidRPr="00750F50">
        <w:rPr>
          <w:rFonts w:ascii="標楷體" w:eastAsia="標楷體" w:hAnsi="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(六)審查、查驗、測試或檢驗結果不符合契約規定者，機關得予拒絕，廠商應免費改善或改正。</w:t>
      </w:r>
    </w:p>
    <w:p w14:paraId="0D20D824"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(七)廠商不得因機關辦理審查、查驗、測試或檢驗，而免除其依契約所應履行或承擔之義務或責任，及費用之負擔。</w:t>
      </w:r>
    </w:p>
    <w:p w14:paraId="40108431"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(八)機關就廠商履約標的為審查、查驗、測試或檢驗之權利，不受該標的曾通過其他審查、查驗、測試或檢驗之限制。</w:t>
      </w:r>
    </w:p>
    <w:p w14:paraId="54AC1E98"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(九)機關提供設備或材料供廠商履約者，廠商應於收受時作必要之檢查，以確定其符合履約需要，並作成紀錄。設備或材料經廠商收受後，其滅失或損害，由廠商負責。</w:t>
      </w:r>
    </w:p>
    <w:p w14:paraId="6A1EA268" w14:textId="77777777" w:rsidR="00937CDA" w:rsidRPr="00750F50" w:rsidRDefault="00937CDA">
      <w:pPr>
        <w:spacing w:line="400" w:lineRule="exact"/>
        <w:jc w:val="both"/>
        <w:rPr>
          <w:rFonts w:ascii="標楷體" w:eastAsia="標楷體" w:hAnsi="標楷體"/>
          <w:b/>
          <w:sz w:val="28"/>
        </w:rPr>
      </w:pPr>
    </w:p>
    <w:p w14:paraId="34494CEB"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第十條  保險</w:t>
      </w:r>
    </w:p>
    <w:p w14:paraId="7B18A4BD"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(一)廠商應於履約期間辦理下列保險</w:t>
      </w:r>
      <w:r w:rsidR="00B86F6C" w:rsidRPr="00750F50">
        <w:rPr>
          <w:rFonts w:ascii="標楷體" w:eastAsia="標楷體" w:hAnsi="標楷體" w:hint="eastAsia"/>
          <w:sz w:val="28"/>
        </w:rPr>
        <w:t>種類</w:t>
      </w:r>
      <w:r w:rsidRPr="00750F50">
        <w:rPr>
          <w:rFonts w:ascii="標楷體" w:eastAsia="標楷體" w:hAnsi="標楷體" w:hint="eastAsia"/>
          <w:sz w:val="28"/>
        </w:rPr>
        <w:t>(由機關擇定後於招標時載明</w:t>
      </w:r>
      <w:r w:rsidR="006A4BCB" w:rsidRPr="00750F50">
        <w:rPr>
          <w:rFonts w:ascii="標楷體" w:eastAsia="標楷體" w:hAnsi="標楷體" w:hint="eastAsia"/>
          <w:sz w:val="28"/>
        </w:rPr>
        <w:t>；</w:t>
      </w:r>
      <w:r w:rsidR="0028201F" w:rsidRPr="00750F50">
        <w:rPr>
          <w:rFonts w:ascii="標楷體" w:eastAsia="標楷體" w:hAnsi="標楷體" w:hint="eastAsia"/>
          <w:sz w:val="28"/>
        </w:rPr>
        <w:t>未載明者</w:t>
      </w:r>
      <w:r w:rsidRPr="00750F50">
        <w:rPr>
          <w:rFonts w:ascii="標楷體" w:eastAsia="標楷體" w:hAnsi="標楷體" w:hint="eastAsia"/>
          <w:sz w:val="28"/>
        </w:rPr>
        <w:t>無)，其屬自然人者，應自行另投保人身意外險</w:t>
      </w:r>
      <w:r w:rsidR="004E1BE7" w:rsidRPr="00750F50">
        <w:rPr>
          <w:rFonts w:ascii="標楷體" w:eastAsia="標楷體" w:hAnsi="標楷體" w:hint="eastAsia"/>
          <w:sz w:val="28"/>
        </w:rPr>
        <w:t>：</w:t>
      </w:r>
    </w:p>
    <w:p w14:paraId="7B74F0E6" w14:textId="77777777" w:rsidR="002C190D" w:rsidRPr="00750F50" w:rsidRDefault="002C190D">
      <w:pPr>
        <w:pStyle w:val="23"/>
        <w:spacing w:before="0" w:line="400" w:lineRule="exact"/>
        <w:textDirection w:val="lrTb"/>
        <w:rPr>
          <w:rFonts w:ascii="標楷體" w:eastAsia="標楷體" w:hAnsi="標楷體"/>
        </w:rPr>
      </w:pPr>
      <w:r w:rsidRPr="00750F50">
        <w:rPr>
          <w:rFonts w:ascii="標楷體" w:eastAsia="標楷體" w:hAnsi="標楷體" w:hint="eastAsia"/>
        </w:rPr>
        <w:t>□專業責任險。包括因業務疏漏、錯誤或過失，違反業務上之義務，致機關或其他第三人受有之損失。</w:t>
      </w:r>
    </w:p>
    <w:p w14:paraId="504AACB4"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□雇主意外責任險</w:t>
      </w:r>
      <w:r w:rsidR="00F42FFA" w:rsidRPr="00750F50">
        <w:rPr>
          <w:rFonts w:ascii="標楷體" w:eastAsia="標楷體" w:hAnsi="標楷體" w:hint="eastAsia"/>
          <w:sz w:val="28"/>
        </w:rPr>
        <w:t>（履約標的涉派駐勞工者</w:t>
      </w:r>
      <w:r w:rsidR="004E1BE7" w:rsidRPr="00750F50">
        <w:rPr>
          <w:rFonts w:ascii="標楷體" w:eastAsia="標楷體" w:hAnsi="標楷體" w:hint="eastAsia"/>
          <w:sz w:val="28"/>
        </w:rPr>
        <w:t>，</w:t>
      </w:r>
      <w:r w:rsidR="00072030" w:rsidRPr="00750F50">
        <w:rPr>
          <w:rFonts w:ascii="標楷體" w:eastAsia="標楷體" w:hAnsi="標楷體" w:hint="eastAsia"/>
          <w:sz w:val="28"/>
        </w:rPr>
        <w:t>應</w:t>
      </w:r>
      <w:r w:rsidR="00F42FFA" w:rsidRPr="00750F50">
        <w:rPr>
          <w:rFonts w:ascii="標楷體" w:eastAsia="標楷體" w:hAnsi="標楷體" w:hint="eastAsia"/>
          <w:sz w:val="28"/>
        </w:rPr>
        <w:t>擇定）</w:t>
      </w:r>
      <w:r w:rsidRPr="00750F50">
        <w:rPr>
          <w:rFonts w:ascii="標楷體" w:eastAsia="標楷體" w:hAnsi="標楷體" w:hint="eastAsia"/>
          <w:sz w:val="28"/>
        </w:rPr>
        <w:t>。</w:t>
      </w:r>
    </w:p>
    <w:p w14:paraId="5BD046B0" w14:textId="77777777" w:rsidR="004E1BE7" w:rsidRPr="00750F50" w:rsidRDefault="004E1BE7" w:rsidP="004E1BE7">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□公共意外責任險（履約標的涉舉辦活動者，建議擇定）。</w:t>
      </w:r>
    </w:p>
    <w:p w14:paraId="6034AAD9" w14:textId="77777777" w:rsidR="0075121F" w:rsidRPr="00750F50" w:rsidRDefault="0075121F" w:rsidP="004E1BE7">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□營繕承包人意外責任險（履約標的</w:t>
      </w:r>
      <w:r w:rsidR="003E2AD2" w:rsidRPr="00750F50">
        <w:rPr>
          <w:rFonts w:ascii="標楷體" w:eastAsia="標楷體" w:hAnsi="標楷體" w:hint="eastAsia"/>
          <w:sz w:val="28"/>
        </w:rPr>
        <w:t>之一部分</w:t>
      </w:r>
      <w:r w:rsidRPr="00750F50">
        <w:rPr>
          <w:rFonts w:ascii="標楷體" w:eastAsia="標楷體" w:hAnsi="標楷體" w:hint="eastAsia"/>
          <w:sz w:val="28"/>
        </w:rPr>
        <w:t>涉工程者，建議擇定）。</w:t>
      </w:r>
    </w:p>
    <w:p w14:paraId="5F8B29A9" w14:textId="77777777" w:rsidR="004E1BE7" w:rsidRPr="00750F50" w:rsidRDefault="004E1BE7" w:rsidP="004E1BE7">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□旅行</w:t>
      </w:r>
      <w:r w:rsidR="0075121F" w:rsidRPr="00750F50">
        <w:rPr>
          <w:rFonts w:ascii="標楷體" w:eastAsia="標楷體" w:hAnsi="標楷體" w:hint="eastAsia"/>
          <w:sz w:val="28"/>
        </w:rPr>
        <w:t>業責任保險（履約標的涉旅行社安排活動者，建議擇定）</w:t>
      </w:r>
      <w:r w:rsidRPr="00750F50">
        <w:rPr>
          <w:rFonts w:ascii="標楷體" w:eastAsia="標楷體" w:hAnsi="標楷體" w:hint="eastAsia"/>
          <w:sz w:val="28"/>
        </w:rPr>
        <w:t>。</w:t>
      </w:r>
    </w:p>
    <w:p w14:paraId="78CA28A2" w14:textId="77777777" w:rsidR="002C190D" w:rsidRPr="00750F50" w:rsidRDefault="002C190D">
      <w:pPr>
        <w:spacing w:line="400" w:lineRule="exact"/>
        <w:ind w:left="1135" w:hanging="284"/>
        <w:jc w:val="both"/>
        <w:rPr>
          <w:rFonts w:ascii="標楷體" w:eastAsia="標楷體" w:hAnsi="標楷體"/>
          <w:sz w:val="28"/>
          <w:u w:val="single"/>
        </w:rPr>
      </w:pPr>
      <w:r w:rsidRPr="00750F50">
        <w:rPr>
          <w:rFonts w:ascii="標楷體" w:eastAsia="標楷體" w:hAnsi="標楷體" w:hint="eastAsia"/>
          <w:sz w:val="28"/>
        </w:rPr>
        <w:t>□其他：</w:t>
      </w:r>
      <w:r w:rsidRPr="00750F50">
        <w:rPr>
          <w:rFonts w:ascii="標楷體" w:eastAsia="標楷體" w:hAnsi="標楷體" w:hint="eastAsia"/>
          <w:sz w:val="28"/>
          <w:u w:val="single"/>
        </w:rPr>
        <w:t xml:space="preserve">                       。</w:t>
      </w:r>
    </w:p>
    <w:p w14:paraId="7E85D2CC" w14:textId="77777777" w:rsidR="002C190D" w:rsidRPr="00750F50" w:rsidRDefault="002C190D">
      <w:pPr>
        <w:spacing w:line="400" w:lineRule="exact"/>
        <w:ind w:left="568" w:hanging="284"/>
        <w:jc w:val="both"/>
        <w:rPr>
          <w:rFonts w:ascii="標楷體" w:eastAsia="標楷體" w:hAnsi="標楷體"/>
          <w:sz w:val="28"/>
        </w:rPr>
      </w:pPr>
      <w:r w:rsidRPr="00750F50">
        <w:rPr>
          <w:rFonts w:ascii="標楷體" w:eastAsia="標楷體" w:hAnsi="標楷體" w:hint="eastAsia"/>
          <w:sz w:val="28"/>
        </w:rPr>
        <w:t>(二)廠商依前款辦理之保險，其內容如下(由機關視保險性質擇定或調整後於招標時載明)：</w:t>
      </w:r>
    </w:p>
    <w:p w14:paraId="6EF4D75D" w14:textId="77777777" w:rsidR="002C190D" w:rsidRPr="00750F50" w:rsidRDefault="00E74CDC">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1</w:t>
      </w:r>
      <w:r w:rsidR="002C190D" w:rsidRPr="00750F50">
        <w:rPr>
          <w:rFonts w:ascii="標楷體" w:eastAsia="標楷體" w:hAnsi="標楷體" w:hint="eastAsia"/>
          <w:sz w:val="28"/>
        </w:rPr>
        <w:t>.被保險人：以廠商為被保險人。</w:t>
      </w:r>
    </w:p>
    <w:p w14:paraId="41F70358" w14:textId="77777777" w:rsidR="002C190D" w:rsidRPr="00750F50" w:rsidRDefault="00E74CDC">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2</w:t>
      </w:r>
      <w:r w:rsidR="002C190D" w:rsidRPr="00750F50">
        <w:rPr>
          <w:rFonts w:ascii="標楷體" w:eastAsia="標楷體" w:hAnsi="標楷體" w:hint="eastAsia"/>
          <w:sz w:val="28"/>
        </w:rPr>
        <w:t>.保險金額：</w:t>
      </w:r>
    </w:p>
    <w:p w14:paraId="3C482AD9" w14:textId="77777777" w:rsidR="00E74CDC" w:rsidRPr="00750F50" w:rsidRDefault="009E5C42" w:rsidP="00E74CD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(1)專業責任險：</w:t>
      </w:r>
      <w:r w:rsidR="005172D5" w:rsidRPr="00750F50">
        <w:rPr>
          <w:rFonts w:ascii="標楷體" w:eastAsia="標楷體" w:hAnsi="標楷體" w:hint="eastAsia"/>
          <w:sz w:val="28"/>
        </w:rPr>
        <w:t>（由機關</w:t>
      </w:r>
      <w:r w:rsidR="004E1BE7" w:rsidRPr="00750F50">
        <w:rPr>
          <w:rFonts w:ascii="標楷體" w:eastAsia="標楷體" w:hAnsi="標楷體" w:hint="eastAsia"/>
          <w:sz w:val="28"/>
        </w:rPr>
        <w:t>依個案特性、規模、風險</w:t>
      </w:r>
      <w:r w:rsidR="005172D5" w:rsidRPr="00750F50">
        <w:rPr>
          <w:rFonts w:ascii="標楷體" w:eastAsia="標楷體" w:hAnsi="標楷體" w:hint="eastAsia"/>
          <w:sz w:val="28"/>
        </w:rPr>
        <w:t>於招標時載明）</w:t>
      </w:r>
    </w:p>
    <w:p w14:paraId="37A0A58B" w14:textId="77777777" w:rsidR="005172D5" w:rsidRPr="00750F50" w:rsidRDefault="005172D5" w:rsidP="005172D5">
      <w:pPr>
        <w:spacing w:line="400" w:lineRule="exact"/>
        <w:ind w:left="1540"/>
        <w:jc w:val="both"/>
        <w:rPr>
          <w:rFonts w:ascii="標楷體" w:eastAsia="標楷體" w:hAnsi="標楷體"/>
          <w:sz w:val="28"/>
        </w:rPr>
      </w:pPr>
      <w:r w:rsidRPr="00750F50">
        <w:rPr>
          <w:rFonts w:ascii="標楷體" w:eastAsia="標楷體" w:hAnsi="標楷體" w:hint="eastAsia"/>
          <w:sz w:val="28"/>
        </w:rPr>
        <w:t>□契約價金總額。</w:t>
      </w:r>
    </w:p>
    <w:p w14:paraId="28FB8FC0" w14:textId="77777777" w:rsidR="005172D5" w:rsidRPr="00750F50" w:rsidRDefault="005172D5" w:rsidP="005172D5">
      <w:pPr>
        <w:spacing w:line="400" w:lineRule="exact"/>
        <w:ind w:left="1540"/>
        <w:jc w:val="both"/>
        <w:rPr>
          <w:rFonts w:ascii="標楷體" w:eastAsia="標楷體" w:hAnsi="標楷體"/>
          <w:sz w:val="28"/>
        </w:rPr>
      </w:pPr>
      <w:r w:rsidRPr="00750F50">
        <w:rPr>
          <w:rFonts w:ascii="標楷體" w:eastAsia="標楷體" w:hAnsi="標楷體" w:hint="eastAsia"/>
          <w:sz w:val="28"/>
        </w:rPr>
        <w:t>□契約價金總額之__倍。</w:t>
      </w:r>
    </w:p>
    <w:p w14:paraId="55C692D0" w14:textId="77777777" w:rsidR="005172D5" w:rsidRPr="00750F50" w:rsidRDefault="005172D5" w:rsidP="005172D5">
      <w:pPr>
        <w:spacing w:line="400" w:lineRule="exact"/>
        <w:ind w:left="1540"/>
        <w:jc w:val="both"/>
        <w:rPr>
          <w:rFonts w:ascii="標楷體" w:eastAsia="標楷體" w:hAnsi="標楷體"/>
          <w:sz w:val="28"/>
        </w:rPr>
      </w:pPr>
      <w:r w:rsidRPr="00750F50">
        <w:rPr>
          <w:rFonts w:ascii="標楷體" w:eastAsia="標楷體" w:hAnsi="標楷體" w:hint="eastAsia"/>
          <w:sz w:val="28"/>
        </w:rPr>
        <w:t>□契約價金總額之__%。</w:t>
      </w:r>
    </w:p>
    <w:p w14:paraId="3DFB1C24" w14:textId="77777777" w:rsidR="005172D5" w:rsidRPr="00750F50" w:rsidRDefault="005172D5" w:rsidP="005172D5">
      <w:pPr>
        <w:spacing w:line="400" w:lineRule="exact"/>
        <w:ind w:left="1540"/>
        <w:jc w:val="both"/>
        <w:rPr>
          <w:rFonts w:ascii="標楷體" w:eastAsia="標楷體" w:hAnsi="標楷體"/>
          <w:sz w:val="28"/>
        </w:rPr>
      </w:pPr>
      <w:r w:rsidRPr="00750F50">
        <w:rPr>
          <w:rFonts w:ascii="標楷體" w:eastAsia="標楷體" w:hAnsi="標楷體" w:hint="eastAsia"/>
          <w:sz w:val="28"/>
        </w:rPr>
        <w:t>□固定金額__元。</w:t>
      </w:r>
    </w:p>
    <w:p w14:paraId="65735E1A" w14:textId="77777777" w:rsidR="009E5C42" w:rsidRPr="00750F50" w:rsidRDefault="009E5C42" w:rsidP="00E74CD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(2)雇主意外責任險：（由機關於招標時載明最低投保金額，不得為無限制）</w:t>
      </w:r>
    </w:p>
    <w:p w14:paraId="15EE0129" w14:textId="77777777" w:rsidR="009E5C42" w:rsidRPr="00750F50" w:rsidRDefault="0077787C" w:rsidP="009E5C4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1</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009E5C42" w:rsidRPr="00750F50">
        <w:rPr>
          <w:rFonts w:ascii="標楷體" w:eastAsia="標楷體" w:hAnsi="標楷體" w:hint="eastAsia"/>
          <w:sz w:val="28"/>
        </w:rPr>
        <w:t>每一個人體傷或死亡：______元。</w:t>
      </w:r>
    </w:p>
    <w:p w14:paraId="66AF4315" w14:textId="77777777" w:rsidR="009E5C42" w:rsidRPr="00750F50" w:rsidRDefault="0077787C" w:rsidP="009E5C4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2</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009E5C42" w:rsidRPr="00750F50">
        <w:rPr>
          <w:rFonts w:ascii="標楷體" w:eastAsia="標楷體" w:hAnsi="標楷體" w:hint="eastAsia"/>
          <w:sz w:val="28"/>
        </w:rPr>
        <w:t>每一事故體傷或死亡：______元。</w:t>
      </w:r>
    </w:p>
    <w:p w14:paraId="6CAD5784" w14:textId="77777777" w:rsidR="009E5C42" w:rsidRPr="00750F50" w:rsidRDefault="009E5C42" w:rsidP="009E5C4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3</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保險期間內最高累積責任：______元。</w:t>
      </w:r>
    </w:p>
    <w:p w14:paraId="51034974" w14:textId="77777777" w:rsidR="00594A02" w:rsidRPr="00750F50" w:rsidRDefault="00594A02" w:rsidP="009E5C42">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(3)公共意外責任險：（由機關於招標時載明最低投保金額，不得為無限制）</w:t>
      </w:r>
    </w:p>
    <w:p w14:paraId="0625D391" w14:textId="77777777" w:rsidR="00594A02" w:rsidRPr="00750F50" w:rsidRDefault="00594A02" w:rsidP="00594A0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1</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每一個人體傷或死亡：______元。</w:t>
      </w:r>
    </w:p>
    <w:p w14:paraId="74320EC8" w14:textId="77777777" w:rsidR="00594A02" w:rsidRPr="00750F50" w:rsidRDefault="00594A02" w:rsidP="00594A0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2</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每一事故體傷或死亡：______元。</w:t>
      </w:r>
    </w:p>
    <w:p w14:paraId="3F6DF5D5" w14:textId="77777777" w:rsidR="00594A02" w:rsidRPr="00750F50" w:rsidRDefault="00594A02" w:rsidP="00594A0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3</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每一意外事故財損：______元。</w:t>
      </w:r>
    </w:p>
    <w:p w14:paraId="787CCADC" w14:textId="77777777" w:rsidR="00594A02" w:rsidRPr="00750F50" w:rsidRDefault="00594A02" w:rsidP="00594A02">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4</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保險期間內最高累積責任：______元。</w:t>
      </w:r>
    </w:p>
    <w:p w14:paraId="667F5BFF" w14:textId="77777777" w:rsidR="0075121F" w:rsidRPr="00750F50" w:rsidRDefault="0075121F" w:rsidP="0075121F">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(4)營繕承包人意外責任險：（由機關於招標時載明最低投保金額，不得為無限制）</w:t>
      </w:r>
    </w:p>
    <w:p w14:paraId="3EF92C10" w14:textId="77777777" w:rsidR="0075121F" w:rsidRPr="00750F50" w:rsidRDefault="0075121F" w:rsidP="0075121F">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1</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每一個人體傷或死亡：______元。</w:t>
      </w:r>
    </w:p>
    <w:p w14:paraId="781C4743" w14:textId="77777777" w:rsidR="0075121F" w:rsidRPr="00750F50" w:rsidRDefault="0075121F" w:rsidP="0075121F">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2</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每一事故體傷或死亡：______元。</w:t>
      </w:r>
    </w:p>
    <w:p w14:paraId="6FE6D34B" w14:textId="77777777" w:rsidR="0075121F" w:rsidRPr="00750F50" w:rsidRDefault="0075121F" w:rsidP="0075121F">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3</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每一意外事故財損：______元。</w:t>
      </w:r>
    </w:p>
    <w:p w14:paraId="0544CB20" w14:textId="77777777" w:rsidR="0075121F" w:rsidRPr="00750F50" w:rsidRDefault="0075121F" w:rsidP="0075121F">
      <w:pPr>
        <w:spacing w:line="400" w:lineRule="exact"/>
        <w:ind w:left="1540"/>
        <w:jc w:val="both"/>
        <w:rPr>
          <w:rFonts w:ascii="標楷體" w:eastAsia="標楷體" w:hAnsi="標楷體"/>
          <w:sz w:val="28"/>
        </w:rPr>
      </w:pPr>
      <w:r w:rsidRPr="00750F50">
        <w:rPr>
          <w:rFonts w:ascii="標楷體" w:eastAsia="標楷體" w:hAnsi="標楷體"/>
          <w:sz w:val="28"/>
        </w:rPr>
        <w:fldChar w:fldCharType="begin"/>
      </w:r>
      <w:r w:rsidRPr="00750F50">
        <w:rPr>
          <w:rFonts w:ascii="標楷體" w:eastAsia="標楷體" w:hAnsi="標楷體"/>
          <w:sz w:val="28"/>
        </w:rPr>
        <w:instrText xml:space="preserve"> </w:instrText>
      </w:r>
      <w:r w:rsidRPr="00750F50">
        <w:rPr>
          <w:rFonts w:ascii="標楷體" w:eastAsia="標楷體" w:hAnsi="標楷體" w:hint="eastAsia"/>
          <w:sz w:val="28"/>
        </w:rPr>
        <w:instrText>eq \o\ac(○,</w:instrText>
      </w:r>
      <w:r w:rsidRPr="00750F50">
        <w:rPr>
          <w:rFonts w:ascii="標楷體" w:eastAsia="標楷體" w:hAnsi="標楷體" w:hint="eastAsia"/>
          <w:sz w:val="19"/>
        </w:rPr>
        <w:instrText>4</w:instrText>
      </w:r>
      <w:r w:rsidRPr="00750F50">
        <w:rPr>
          <w:rFonts w:ascii="標楷體" w:eastAsia="標楷體" w:hAnsi="標楷體" w:hint="eastAsia"/>
          <w:sz w:val="28"/>
        </w:rPr>
        <w:instrText>)</w:instrText>
      </w:r>
      <w:r w:rsidRPr="00750F50">
        <w:rPr>
          <w:rFonts w:ascii="標楷體" w:eastAsia="標楷體" w:hAnsi="標楷體"/>
          <w:sz w:val="28"/>
        </w:rPr>
        <w:fldChar w:fldCharType="end"/>
      </w:r>
      <w:r w:rsidRPr="00750F50">
        <w:rPr>
          <w:rFonts w:ascii="標楷體" w:eastAsia="標楷體" w:hAnsi="標楷體" w:hint="eastAsia"/>
          <w:sz w:val="28"/>
        </w:rPr>
        <w:t>保險期間內最高累積責任：______元。</w:t>
      </w:r>
    </w:p>
    <w:p w14:paraId="3B314D3D" w14:textId="77777777" w:rsidR="0075121F" w:rsidRPr="00750F50" w:rsidRDefault="0075121F" w:rsidP="0075121F">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(5)旅行業責任保險：每一個人體傷或死亡：______元（由機關於招標時載明最低投保金額，不得為無限制）。</w:t>
      </w:r>
    </w:p>
    <w:p w14:paraId="6D6CE2FE" w14:textId="77777777" w:rsidR="00E74CDC" w:rsidRPr="00750F50" w:rsidRDefault="009E5C42" w:rsidP="009E5C42">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w:t>
      </w:r>
      <w:r w:rsidR="004E5A4C" w:rsidRPr="00750F50">
        <w:rPr>
          <w:rFonts w:ascii="標楷體" w:eastAsia="標楷體" w:hAnsi="標楷體" w:hint="eastAsia"/>
          <w:sz w:val="28"/>
        </w:rPr>
        <w:t>6</w:t>
      </w:r>
      <w:r w:rsidRPr="00750F50">
        <w:rPr>
          <w:rFonts w:ascii="標楷體" w:eastAsia="標楷體" w:hAnsi="標楷體" w:hint="eastAsia"/>
          <w:sz w:val="28"/>
        </w:rPr>
        <w:t>)其他保險種類：__________________</w:t>
      </w:r>
      <w:r w:rsidR="00F14EC4" w:rsidRPr="00750F50">
        <w:rPr>
          <w:rFonts w:ascii="標楷體" w:eastAsia="標楷體" w:hAnsi="標楷體" w:hint="eastAsia"/>
          <w:sz w:val="28"/>
        </w:rPr>
        <w:t>(請參考上述內容敘明)</w:t>
      </w:r>
      <w:r w:rsidRPr="00750F50">
        <w:rPr>
          <w:rFonts w:ascii="標楷體" w:eastAsia="標楷體" w:hAnsi="標楷體" w:hint="eastAsia"/>
          <w:sz w:val="28"/>
        </w:rPr>
        <w:t>。</w:t>
      </w:r>
    </w:p>
    <w:p w14:paraId="054D0F35" w14:textId="77777777" w:rsidR="002C190D" w:rsidRPr="00750F50" w:rsidRDefault="009E5C42">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3</w:t>
      </w:r>
      <w:r w:rsidR="002C190D" w:rsidRPr="00750F50">
        <w:rPr>
          <w:rFonts w:ascii="標楷體" w:eastAsia="標楷體" w:hAnsi="標楷體" w:hint="eastAsia"/>
          <w:sz w:val="28"/>
        </w:rPr>
        <w:t>.每一事故之</w:t>
      </w:r>
      <w:r w:rsidRPr="00750F50">
        <w:rPr>
          <w:rFonts w:ascii="標楷體" w:eastAsia="標楷體" w:hAnsi="標楷體" w:hint="eastAsia"/>
          <w:sz w:val="28"/>
        </w:rPr>
        <w:t>廠商</w:t>
      </w:r>
      <w:r w:rsidR="002C190D" w:rsidRPr="00750F50">
        <w:rPr>
          <w:rFonts w:ascii="標楷體" w:eastAsia="標楷體" w:hAnsi="標楷體" w:hint="eastAsia"/>
          <w:sz w:val="28"/>
        </w:rPr>
        <w:t>自負額上限：(由機關於招標時載明)</w:t>
      </w:r>
    </w:p>
    <w:p w14:paraId="784D0B23" w14:textId="77777777" w:rsidR="004E5A4C" w:rsidRPr="00750F50" w:rsidRDefault="004E5A4C" w:rsidP="004E5A4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(1)專業責任險：______元。</w:t>
      </w:r>
    </w:p>
    <w:p w14:paraId="3EB14855" w14:textId="77777777" w:rsidR="004E5A4C" w:rsidRPr="00750F50" w:rsidRDefault="004E5A4C" w:rsidP="004E5A4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(2)雇主意外責任險：______元。</w:t>
      </w:r>
    </w:p>
    <w:p w14:paraId="3230C038" w14:textId="77777777" w:rsidR="004E5A4C" w:rsidRPr="00750F50" w:rsidRDefault="004E5A4C" w:rsidP="004E5A4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(3)公共意外責任險：______元。</w:t>
      </w:r>
    </w:p>
    <w:p w14:paraId="134AE7EF" w14:textId="77777777" w:rsidR="004E5A4C" w:rsidRPr="00750F50" w:rsidRDefault="004E5A4C" w:rsidP="004E5A4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(4)營繕承包人意外責任險：</w:t>
      </w:r>
      <w:r w:rsidR="003E2AD2" w:rsidRPr="00750F50">
        <w:rPr>
          <w:rFonts w:ascii="標楷體" w:eastAsia="標楷體" w:hAnsi="標楷體" w:hint="eastAsia"/>
          <w:sz w:val="28"/>
        </w:rPr>
        <w:t>______元</w:t>
      </w:r>
      <w:r w:rsidRPr="00750F50">
        <w:rPr>
          <w:rFonts w:ascii="標楷體" w:eastAsia="標楷體" w:hAnsi="標楷體" w:hint="eastAsia"/>
          <w:sz w:val="28"/>
        </w:rPr>
        <w:t>。</w:t>
      </w:r>
    </w:p>
    <w:p w14:paraId="3BB06928" w14:textId="77777777" w:rsidR="004E5A4C" w:rsidRPr="00750F50" w:rsidRDefault="004E5A4C" w:rsidP="004E5A4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(5)旅行業責任保險：</w:t>
      </w:r>
      <w:r w:rsidR="003E2AD2" w:rsidRPr="00750F50">
        <w:rPr>
          <w:rFonts w:ascii="標楷體" w:eastAsia="標楷體" w:hAnsi="標楷體" w:hint="eastAsia"/>
          <w:sz w:val="28"/>
        </w:rPr>
        <w:t>______元</w:t>
      </w:r>
      <w:r w:rsidRPr="00750F50">
        <w:rPr>
          <w:rFonts w:ascii="標楷體" w:eastAsia="標楷體" w:hAnsi="標楷體" w:hint="eastAsia"/>
          <w:sz w:val="28"/>
        </w:rPr>
        <w:t>。</w:t>
      </w:r>
    </w:p>
    <w:p w14:paraId="79BEF93F" w14:textId="77777777" w:rsidR="003E2AD2" w:rsidRPr="00750F50" w:rsidRDefault="004E5A4C" w:rsidP="004E5A4C">
      <w:pPr>
        <w:spacing w:line="400" w:lineRule="exact"/>
        <w:ind w:left="1531" w:hanging="397"/>
        <w:jc w:val="both"/>
        <w:rPr>
          <w:rFonts w:ascii="標楷體" w:eastAsia="標楷體" w:hAnsi="標楷體"/>
          <w:sz w:val="28"/>
        </w:rPr>
      </w:pPr>
      <w:r w:rsidRPr="00750F50">
        <w:rPr>
          <w:rFonts w:ascii="標楷體" w:eastAsia="標楷體" w:hAnsi="標楷體" w:hint="eastAsia"/>
          <w:sz w:val="28"/>
        </w:rPr>
        <w:t>(6)其他保險種類：__________________。</w:t>
      </w:r>
    </w:p>
    <w:p w14:paraId="2E6CDE4C" w14:textId="77777777" w:rsidR="002C190D" w:rsidRPr="00750F50" w:rsidRDefault="00DD1929">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4</w:t>
      </w:r>
      <w:r w:rsidR="002C190D" w:rsidRPr="00750F50">
        <w:rPr>
          <w:rFonts w:ascii="標楷體" w:eastAsia="標楷體" w:hAnsi="標楷體" w:hint="eastAsia"/>
          <w:sz w:val="28"/>
        </w:rPr>
        <w:t>.保險期間：自</w:t>
      </w:r>
      <w:r w:rsidR="002C190D" w:rsidRPr="00750F50">
        <w:rPr>
          <w:rFonts w:ascii="標楷體" w:eastAsia="標楷體" w:hAnsi="標楷體" w:hint="eastAsia"/>
          <w:sz w:val="28"/>
          <w:u w:val="single"/>
        </w:rPr>
        <w:t xml:space="preserve">         </w:t>
      </w:r>
      <w:r w:rsidR="002C190D" w:rsidRPr="00750F50">
        <w:rPr>
          <w:rFonts w:ascii="標楷體" w:eastAsia="標楷體" w:hAnsi="標楷體" w:hint="eastAsia"/>
          <w:sz w:val="28"/>
        </w:rPr>
        <w:t>起至□契約所定履約期限之日止；□_________之日止(由招標機關載明)，有延期或遲延履約者，保險期間比照順延。</w:t>
      </w:r>
    </w:p>
    <w:p w14:paraId="2198DF8E" w14:textId="77777777" w:rsidR="002C190D" w:rsidRPr="00750F50" w:rsidRDefault="00DD1929">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5</w:t>
      </w:r>
      <w:r w:rsidR="002C190D" w:rsidRPr="00750F50">
        <w:rPr>
          <w:rFonts w:ascii="標楷體" w:eastAsia="標楷體" w:hAnsi="標楷體" w:hint="eastAsia"/>
          <w:sz w:val="28"/>
        </w:rPr>
        <w:t>.保險契約之變更</w:t>
      </w:r>
      <w:r w:rsidR="004E5A4C" w:rsidRPr="00750F50">
        <w:rPr>
          <w:rFonts w:ascii="標楷體" w:eastAsia="標楷體" w:hAnsi="標楷體" w:hint="eastAsia"/>
          <w:sz w:val="28"/>
        </w:rPr>
        <w:t>、效力暫停</w:t>
      </w:r>
      <w:r w:rsidR="002C190D" w:rsidRPr="00750F50">
        <w:rPr>
          <w:rFonts w:ascii="標楷體" w:eastAsia="標楷體" w:hAnsi="標楷體" w:hint="eastAsia"/>
          <w:sz w:val="28"/>
        </w:rPr>
        <w:t>或終止，</w:t>
      </w:r>
      <w:r w:rsidR="004E5A4C" w:rsidRPr="00750F50">
        <w:rPr>
          <w:rFonts w:ascii="標楷體" w:eastAsia="標楷體" w:hAnsi="標楷體" w:hint="eastAsia"/>
          <w:sz w:val="28"/>
        </w:rPr>
        <w:t>應經機關之書面同意。任何未經機關同意之保險(契約)批單，</w:t>
      </w:r>
      <w:r w:rsidR="00E74CDC" w:rsidRPr="00750F50">
        <w:rPr>
          <w:rFonts w:ascii="標楷體" w:eastAsia="標楷體" w:hAnsi="標楷體" w:hint="eastAsia"/>
          <w:sz w:val="28"/>
        </w:rPr>
        <w:t>如致損失或損害賠償，由廠商負擔</w:t>
      </w:r>
      <w:r w:rsidR="002C190D" w:rsidRPr="00750F50">
        <w:rPr>
          <w:rFonts w:ascii="標楷體" w:eastAsia="標楷體" w:hAnsi="標楷體" w:hint="eastAsia"/>
          <w:sz w:val="28"/>
        </w:rPr>
        <w:t>。</w:t>
      </w:r>
    </w:p>
    <w:p w14:paraId="00C50B2E" w14:textId="77777777" w:rsidR="002C190D" w:rsidRPr="00750F50" w:rsidRDefault="00DD1929">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6</w:t>
      </w:r>
      <w:r w:rsidR="002C190D" w:rsidRPr="00750F50">
        <w:rPr>
          <w:rFonts w:ascii="標楷體" w:eastAsia="標楷體" w:hAnsi="標楷體" w:hint="eastAsia"/>
          <w:sz w:val="28"/>
        </w:rPr>
        <w:t>.其他：</w:t>
      </w:r>
    </w:p>
    <w:p w14:paraId="224A86DB"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(三)保險單記載契約規定以外之不保事項者，其風險及可能之賠償由廠商負擔。</w:t>
      </w:r>
    </w:p>
    <w:p w14:paraId="20243A4E"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(四)廠商向保險人索賠所費時間，不得據以請求延長履約期限。</w:t>
      </w:r>
    </w:p>
    <w:p w14:paraId="28DD90E6"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w:t>
      </w:r>
      <w:r w:rsidRPr="00750F50">
        <w:rPr>
          <w:rFonts w:ascii="標楷體" w:eastAsia="標楷體" w:hAnsi="標楷體" w:hint="eastAsia"/>
          <w:spacing w:val="-4"/>
          <w:sz w:val="28"/>
        </w:rPr>
        <w:t>廠商未依契約規定辦理保險、保險範圍不足或未能自保險人獲得足額理賠者，其損失或損害賠償，由廠商負擔。</w:t>
      </w:r>
    </w:p>
    <w:p w14:paraId="570C9F7B" w14:textId="77777777" w:rsidR="002C190D" w:rsidRPr="00750F50" w:rsidRDefault="002C190D">
      <w:pPr>
        <w:spacing w:line="400" w:lineRule="exact"/>
        <w:ind w:left="851" w:hanging="567"/>
        <w:jc w:val="both"/>
        <w:rPr>
          <w:rFonts w:ascii="標楷體" w:eastAsia="標楷體" w:hAnsi="標楷體"/>
          <w:spacing w:val="-8"/>
          <w:sz w:val="28"/>
        </w:rPr>
      </w:pPr>
      <w:r w:rsidRPr="00750F50">
        <w:rPr>
          <w:rFonts w:ascii="標楷體" w:eastAsia="標楷體" w:hAnsi="標楷體" w:hint="eastAsia"/>
          <w:sz w:val="28"/>
        </w:rPr>
        <w:t>(六)保險單正本</w:t>
      </w:r>
      <w:r w:rsidR="00B86F6C" w:rsidRPr="00750F50">
        <w:rPr>
          <w:rFonts w:ascii="標楷體" w:eastAsia="標楷體" w:hAnsi="標楷體" w:hint="eastAsia"/>
          <w:sz w:val="28"/>
        </w:rPr>
        <w:t>或保險機構出具之保險證明</w:t>
      </w:r>
      <w:r w:rsidRPr="00750F50">
        <w:rPr>
          <w:rFonts w:ascii="標楷體" w:eastAsia="標楷體" w:hAnsi="標楷體" w:hint="eastAsia"/>
          <w:sz w:val="28"/>
        </w:rPr>
        <w:t>1份及繳費收據副本1份</w:t>
      </w:r>
      <w:r w:rsidR="00B86F6C" w:rsidRPr="00750F50">
        <w:rPr>
          <w:rFonts w:ascii="標楷體" w:eastAsia="標楷體" w:hAnsi="標楷體" w:hint="eastAsia"/>
          <w:sz w:val="28"/>
        </w:rPr>
        <w:t>，</w:t>
      </w:r>
      <w:r w:rsidRPr="00750F50">
        <w:rPr>
          <w:rFonts w:ascii="標楷體" w:eastAsia="標楷體" w:hAnsi="標楷體" w:hint="eastAsia"/>
          <w:sz w:val="28"/>
        </w:rPr>
        <w:t>應於辦妥保險後即交機關收執。</w:t>
      </w:r>
      <w:r w:rsidR="00B86F6C" w:rsidRPr="00750F50">
        <w:rPr>
          <w:rFonts w:ascii="標楷體" w:eastAsia="標楷體" w:hAnsi="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1A4F24AA" w14:textId="722372B2"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(七)</w:t>
      </w:r>
      <w:r w:rsidR="00800432" w:rsidRPr="00750F50">
        <w:rPr>
          <w:rFonts w:ascii="標楷體" w:eastAsia="標楷體" w:hAnsi="標楷體"/>
          <w:sz w:val="28"/>
        </w:rPr>
        <w:t>廠商應依中華民國法規為其員工及車輛投保勞工保險、就業保險、勞工職業災害保險、全民健康保險及汽機車第三人責任險。其依法免投保勞工保險者，得以其他商業保險代之</w:t>
      </w:r>
      <w:r w:rsidRPr="00750F50">
        <w:rPr>
          <w:rFonts w:ascii="標楷體" w:eastAsia="標楷體" w:hAnsi="標楷體" w:hint="eastAsia"/>
          <w:sz w:val="28"/>
        </w:rPr>
        <w:t>。</w:t>
      </w:r>
    </w:p>
    <w:p w14:paraId="693E49FF" w14:textId="77777777" w:rsidR="00BE669D" w:rsidRPr="00750F50" w:rsidRDefault="00B86F6C" w:rsidP="00BE669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(八)</w:t>
      </w:r>
      <w:r w:rsidR="00BE669D" w:rsidRPr="00750F50">
        <w:rPr>
          <w:rFonts w:ascii="標楷體" w:eastAsia="標楷體" w:hAnsi="標楷體" w:hint="eastAsia"/>
          <w:sz w:val="28"/>
        </w:rPr>
        <w:t>依法非屬保險人可承保之保險範圍，或非因保費因素卻於國內無保險人願承保，且有保險公會書面佐證者，依第1條第7款辦理。</w:t>
      </w:r>
    </w:p>
    <w:p w14:paraId="15A9BD57" w14:textId="77777777" w:rsidR="00B86F6C" w:rsidRPr="00750F50" w:rsidRDefault="00BE669D" w:rsidP="00BE669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(九)</w:t>
      </w:r>
      <w:r w:rsidR="00B86F6C" w:rsidRPr="00750F50">
        <w:rPr>
          <w:rFonts w:ascii="標楷體" w:eastAsia="標楷體" w:hAnsi="標楷體" w:hint="eastAsia"/>
          <w:sz w:val="28"/>
        </w:rPr>
        <w:t>機關及廠商均應避免發生採購法主管機關訂頒之「常見保險錯誤及缺失態樣」所載情形。</w:t>
      </w:r>
    </w:p>
    <w:p w14:paraId="2BD17631" w14:textId="77777777" w:rsidR="007975D9" w:rsidRPr="00750F50" w:rsidRDefault="007975D9">
      <w:pPr>
        <w:spacing w:line="400" w:lineRule="exact"/>
        <w:ind w:left="851" w:hanging="567"/>
        <w:jc w:val="both"/>
        <w:rPr>
          <w:rFonts w:ascii="標楷體" w:eastAsia="標楷體" w:hAnsi="標楷體"/>
          <w:sz w:val="28"/>
          <w:u w:val="single"/>
        </w:rPr>
      </w:pPr>
    </w:p>
    <w:p w14:paraId="1DB00980" w14:textId="77777777" w:rsidR="002C190D" w:rsidRPr="00750F50" w:rsidRDefault="002C190D">
      <w:pPr>
        <w:spacing w:line="400" w:lineRule="exact"/>
        <w:ind w:left="692" w:hanging="692"/>
        <w:jc w:val="both"/>
        <w:textDirection w:val="lrTbV"/>
        <w:rPr>
          <w:rFonts w:ascii="標楷體" w:eastAsia="標楷體" w:hAnsi="標楷體"/>
          <w:b/>
          <w:sz w:val="28"/>
        </w:rPr>
      </w:pPr>
      <w:r w:rsidRPr="00750F50">
        <w:rPr>
          <w:rFonts w:ascii="標楷體" w:eastAsia="標楷體" w:hAnsi="標楷體" w:hint="eastAsia"/>
          <w:b/>
          <w:sz w:val="28"/>
        </w:rPr>
        <w:t>第十一條  保證金</w:t>
      </w:r>
      <w:r w:rsidRPr="00750F50">
        <w:rPr>
          <w:rFonts w:ascii="標楷體" w:eastAsia="標楷體" w:hAnsi="標楷體" w:hint="eastAsia"/>
          <w:sz w:val="28"/>
        </w:rPr>
        <w:t>(由機關擇定後於招標時載明，無者免填)：</w:t>
      </w:r>
    </w:p>
    <w:p w14:paraId="056922DC"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(一)保證金之發還情形如下(由機關擇定後於招標時載明)：</w:t>
      </w:r>
    </w:p>
    <w:p w14:paraId="2D6AFD9B"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□預付款還款保證，依廠商已履約部分所占進度之比率遞減。</w:t>
      </w:r>
    </w:p>
    <w:p w14:paraId="7C8FF92C"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□預付款還款保證，依廠商已履約部分所占契約金額之比率遞減。</w:t>
      </w:r>
    </w:p>
    <w:p w14:paraId="3A571355"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□預付款還款保證，於驗收合格後一次發還。</w:t>
      </w:r>
    </w:p>
    <w:p w14:paraId="398D7195"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□履約保證金於履約驗收合格且無待解決事項後30日內發還。有分段或部分驗收情形者，得按比例分次發還。</w:t>
      </w:r>
    </w:p>
    <w:p w14:paraId="024B2278"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□履約保證金依履約進度分</w:t>
      </w:r>
      <w:r w:rsidRPr="00750F50">
        <w:rPr>
          <w:rFonts w:ascii="標楷體" w:eastAsia="標楷體" w:hAnsi="標楷體" w:hint="eastAsia"/>
          <w:sz w:val="28"/>
          <w:u w:val="single"/>
        </w:rPr>
        <w:t xml:space="preserve">     </w:t>
      </w:r>
      <w:r w:rsidRPr="00750F50">
        <w:rPr>
          <w:rFonts w:ascii="標楷體" w:eastAsia="標楷體" w:hAnsi="標楷體" w:hint="eastAsia"/>
          <w:sz w:val="28"/>
        </w:rPr>
        <w:t>期平均發還。</w:t>
      </w:r>
    </w:p>
    <w:p w14:paraId="1776180F"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□履約保證金依履約進度分</w:t>
      </w:r>
      <w:r w:rsidRPr="00750F50">
        <w:rPr>
          <w:rFonts w:ascii="標楷體" w:eastAsia="標楷體" w:hAnsi="標楷體" w:hint="eastAsia"/>
          <w:sz w:val="28"/>
          <w:u w:val="single"/>
        </w:rPr>
        <w:t xml:space="preserve">     </w:t>
      </w:r>
      <w:r w:rsidRPr="00750F50">
        <w:rPr>
          <w:rFonts w:ascii="標楷體" w:eastAsia="標楷體" w:hAnsi="標楷體" w:hint="eastAsia"/>
          <w:sz w:val="28"/>
        </w:rPr>
        <w:t>期發還，各期之條件及比率如下(由機關於招標時載明)：</w:t>
      </w:r>
      <w:r w:rsidRPr="00750F50">
        <w:rPr>
          <w:rFonts w:ascii="標楷體" w:eastAsia="標楷體" w:hAnsi="標楷體" w:hint="eastAsia"/>
          <w:sz w:val="28"/>
          <w:u w:val="single"/>
        </w:rPr>
        <w:t xml:space="preserve">　　　　　　　　　　　　</w:t>
      </w:r>
      <w:r w:rsidRPr="00750F50">
        <w:rPr>
          <w:rFonts w:ascii="標楷體" w:eastAsia="標楷體" w:hAnsi="標楷體" w:hint="eastAsia"/>
          <w:sz w:val="28"/>
        </w:rPr>
        <w:t>。</w:t>
      </w:r>
    </w:p>
    <w:p w14:paraId="2885AF5A"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□履約保證金於履約驗收合格且無待解決事項後30日內發還百分之</w:t>
      </w:r>
    </w:p>
    <w:p w14:paraId="2BA4C725" w14:textId="77777777" w:rsidR="002C190D" w:rsidRPr="00750F50" w:rsidRDefault="009D578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 xml:space="preserve">  </w:t>
      </w:r>
      <w:r w:rsidR="002C190D" w:rsidRPr="00750F50">
        <w:rPr>
          <w:rFonts w:ascii="標楷體" w:eastAsia="標楷體" w:hAnsi="標楷體" w:hint="eastAsia"/>
          <w:sz w:val="28"/>
          <w:u w:val="single"/>
        </w:rPr>
        <w:t xml:space="preserve"> 　　　 </w:t>
      </w:r>
      <w:r w:rsidR="002C190D" w:rsidRPr="00750F50">
        <w:rPr>
          <w:rFonts w:ascii="標楷體" w:eastAsia="標楷體" w:hAnsi="標楷體" w:hint="eastAsia"/>
          <w:sz w:val="28"/>
        </w:rPr>
        <w:t>(由機關於招標時載明)。其餘之部分於</w:t>
      </w:r>
      <w:r w:rsidR="002C190D" w:rsidRPr="00750F50">
        <w:rPr>
          <w:rFonts w:ascii="標楷體" w:eastAsia="標楷體" w:hAnsi="標楷體" w:hint="eastAsia"/>
          <w:sz w:val="28"/>
          <w:u w:val="single"/>
        </w:rPr>
        <w:t xml:space="preserve">       </w:t>
      </w:r>
      <w:r w:rsidR="002C190D" w:rsidRPr="00750F50">
        <w:rPr>
          <w:rFonts w:ascii="標楷體" w:eastAsia="標楷體" w:hAnsi="標楷體" w:hint="eastAsia"/>
          <w:sz w:val="28"/>
        </w:rPr>
        <w:t>(由機關於招標時載明)且無待解決事項後30日內發還。</w:t>
      </w:r>
    </w:p>
    <w:p w14:paraId="6B7899CD" w14:textId="77777777" w:rsidR="002C190D" w:rsidRPr="00750F50" w:rsidRDefault="002C190D">
      <w:pPr>
        <w:spacing w:line="400" w:lineRule="exact"/>
        <w:ind w:left="1135" w:rightChars="10" w:right="24" w:hanging="284"/>
        <w:jc w:val="both"/>
        <w:rPr>
          <w:rFonts w:ascii="標楷體" w:eastAsia="標楷體" w:hAnsi="標楷體"/>
          <w:sz w:val="28"/>
          <w:u w:val="single"/>
        </w:rPr>
      </w:pPr>
      <w:r w:rsidRPr="00750F50">
        <w:rPr>
          <w:rFonts w:ascii="標楷體" w:eastAsia="標楷體" w:hAnsi="標楷體" w:hint="eastAsia"/>
          <w:sz w:val="28"/>
        </w:rPr>
        <w:t>□廠商於履約標的完成驗收付款前應繳納保固保證金。</w:t>
      </w:r>
    </w:p>
    <w:p w14:paraId="0CB132A1"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□保固保證金於保固期滿且無待解決事項後30日內發還。</w:t>
      </w:r>
    </w:p>
    <w:p w14:paraId="04F0065C"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□差額保證金之發還，同履約保證金。</w:t>
      </w:r>
    </w:p>
    <w:p w14:paraId="0730AFEC"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□其他：</w:t>
      </w:r>
    </w:p>
    <w:p w14:paraId="71D9A28F"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(二)因不可歸責於廠商之事由，致終止或解除契約</w:t>
      </w:r>
      <w:r w:rsidR="00813D6D" w:rsidRPr="00750F50">
        <w:rPr>
          <w:rFonts w:ascii="標楷體" w:eastAsia="標楷體" w:hAnsi="標楷體" w:hint="eastAsia"/>
          <w:sz w:val="28"/>
        </w:rPr>
        <w:t>，</w:t>
      </w:r>
      <w:r w:rsidRPr="00750F50">
        <w:rPr>
          <w:rFonts w:ascii="標楷體" w:eastAsia="標楷體" w:hAnsi="標楷體" w:hint="eastAsia"/>
          <w:sz w:val="28"/>
        </w:rPr>
        <w:t>或暫停履約</w:t>
      </w:r>
      <w:r w:rsidR="00C14D45" w:rsidRPr="00750F50">
        <w:rPr>
          <w:rFonts w:ascii="標楷體" w:eastAsia="標楷體" w:hAnsi="標楷體" w:hint="eastAsia"/>
          <w:sz w:val="28"/>
        </w:rPr>
        <w:t>逾＿個月(由機關於招標時載明；未載明者，為6個月)</w:t>
      </w:r>
      <w:r w:rsidRPr="00750F50">
        <w:rPr>
          <w:rFonts w:ascii="標楷體" w:eastAsia="標楷體" w:hAnsi="標楷體" w:hint="eastAsia"/>
          <w:sz w:val="28"/>
        </w:rPr>
        <w:t>者，履約保證金得提前發還。但屬暫停履約者，於暫停原因消滅後應重新繳納履約保證金。</w:t>
      </w:r>
      <w:r w:rsidR="00C14D45" w:rsidRPr="00750F50">
        <w:rPr>
          <w:rFonts w:ascii="標楷體" w:eastAsia="標楷體" w:hAnsi="標楷體" w:hint="eastAsia"/>
          <w:sz w:val="28"/>
        </w:rPr>
        <w:t>因可歸責於機關之事由而暫停履約，其需延長履約保證金有效期之合理必要費用，由機關負擔。</w:t>
      </w:r>
    </w:p>
    <w:p w14:paraId="453E4022" w14:textId="77777777" w:rsidR="002C190D" w:rsidRPr="00750F50" w:rsidRDefault="002C190D">
      <w:pPr>
        <w:spacing w:line="400" w:lineRule="exact"/>
        <w:ind w:left="851" w:hanging="567"/>
        <w:jc w:val="both"/>
        <w:rPr>
          <w:rFonts w:ascii="標楷體" w:eastAsia="標楷體" w:hAnsi="標楷體"/>
          <w:dstrike/>
          <w:sz w:val="28"/>
        </w:rPr>
      </w:pPr>
      <w:r w:rsidRPr="00750F50">
        <w:rPr>
          <w:rFonts w:ascii="標楷體" w:eastAsia="標楷體" w:hAnsi="標楷體" w:hint="eastAsia"/>
          <w:sz w:val="28"/>
        </w:rPr>
        <w:t>(三)廠商所繳納之履約保證金及其孳息得部分或全部不予發還之情形：</w:t>
      </w:r>
    </w:p>
    <w:p w14:paraId="002F3FAF"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w:t>
      </w:r>
      <w:r w:rsidR="003C44DB" w:rsidRPr="00750F50">
        <w:rPr>
          <w:rFonts w:ascii="標楷體" w:eastAsia="標楷體" w:hAnsi="標楷體" w:hint="eastAsia"/>
          <w:sz w:val="28"/>
        </w:rPr>
        <w:t>有採購法第50條第1項第3款至第5款、第7款情形之一，依同條第2項前段得追償損失者，與追償金額相等之保證金。</w:t>
      </w:r>
    </w:p>
    <w:p w14:paraId="2FAABC32"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2.違反採購法第65條規定轉包者，全部保證金。</w:t>
      </w:r>
    </w:p>
    <w:p w14:paraId="440296AB" w14:textId="77777777" w:rsidR="002C190D" w:rsidRPr="00750F50" w:rsidRDefault="002C190D">
      <w:pPr>
        <w:numPr>
          <w:ilvl w:val="12"/>
          <w:numId w:val="0"/>
        </w:num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3.擅自減省工料，其減省工料及所造成損失之金額，自待付契約價金扣抵仍有不足者，與該不足金額相等之保證金。</w:t>
      </w:r>
    </w:p>
    <w:p w14:paraId="325AF171"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4.因可歸責於廠商之事由，致部分終止或解除契約者，依該部分所占契約金額比率計算之保證金；全部終止或解除契約者，全部保證金。</w:t>
      </w:r>
    </w:p>
    <w:p w14:paraId="65ED554A" w14:textId="77777777" w:rsidR="002C190D" w:rsidRPr="00750F50" w:rsidRDefault="002C190D">
      <w:pPr>
        <w:numPr>
          <w:ilvl w:val="12"/>
          <w:numId w:val="0"/>
        </w:num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EDDE88"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6.未依契約規定期限或機關同意之延長期限履行契約之一部或全部，其逾期違約金之金額，自待付契約價金扣抵仍有不足者，與該不足金額相等之保證金。</w:t>
      </w:r>
    </w:p>
    <w:p w14:paraId="2C7F01C4"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7.須返還已支領之契約價金而未返還者，與未返還金額相等之保證金。</w:t>
      </w:r>
    </w:p>
    <w:p w14:paraId="1F73876F"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8.未依契約規定延長保證金之有效期者，其應延長之保證金。</w:t>
      </w:r>
    </w:p>
    <w:p w14:paraId="2E1F6EE3"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9.其他因可歸責於廠商之事由，致機關遭受損害，其應由廠商賠償而未賠償者，與應賠償金額相等之保證金。</w:t>
      </w:r>
    </w:p>
    <w:p w14:paraId="06EDD1D6" w14:textId="77777777" w:rsidR="002C190D" w:rsidRPr="00750F50" w:rsidRDefault="002C190D">
      <w:pPr>
        <w:spacing w:line="400" w:lineRule="exact"/>
        <w:ind w:leftChars="100" w:left="807" w:hanging="567"/>
        <w:jc w:val="both"/>
        <w:textDirection w:val="lrTbV"/>
        <w:rPr>
          <w:rFonts w:ascii="標楷體" w:eastAsia="標楷體" w:hAnsi="標楷體"/>
          <w:sz w:val="28"/>
        </w:rPr>
      </w:pPr>
      <w:r w:rsidRPr="00750F50">
        <w:rPr>
          <w:rFonts w:ascii="標楷體" w:eastAsia="標楷體" w:hAnsi="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750F50" w:rsidRDefault="002C190D">
      <w:pPr>
        <w:spacing w:line="400" w:lineRule="exact"/>
        <w:ind w:leftChars="100" w:left="807" w:hanging="567"/>
        <w:jc w:val="both"/>
        <w:textDirection w:val="lrTbV"/>
        <w:rPr>
          <w:rFonts w:ascii="標楷體" w:eastAsia="標楷體" w:hAnsi="標楷體"/>
          <w:sz w:val="28"/>
          <w:u w:val="single"/>
        </w:rPr>
      </w:pPr>
      <w:r w:rsidRPr="00750F50">
        <w:rPr>
          <w:rFonts w:ascii="標楷體" w:eastAsia="標楷體" w:hAnsi="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750F50" w:rsidRDefault="002C190D">
      <w:pPr>
        <w:spacing w:line="400" w:lineRule="exact"/>
        <w:ind w:leftChars="100" w:left="807" w:hanging="567"/>
        <w:jc w:val="both"/>
        <w:textDirection w:val="lrTbV"/>
        <w:rPr>
          <w:rFonts w:ascii="標楷體" w:eastAsia="標楷體" w:hAnsi="標楷體"/>
          <w:dstrike/>
          <w:sz w:val="28"/>
        </w:rPr>
      </w:pPr>
      <w:r w:rsidRPr="00750F50">
        <w:rPr>
          <w:rFonts w:ascii="標楷體" w:eastAsia="標楷體" w:hAnsi="標楷體" w:hint="eastAsia"/>
          <w:sz w:val="28"/>
        </w:rPr>
        <w:t>(六)保固保證金及其孳息不予發還之情形，準用第3款至第5款之規定。</w:t>
      </w:r>
    </w:p>
    <w:p w14:paraId="7E22FA6E" w14:textId="77777777" w:rsidR="002C190D" w:rsidRPr="00750F50" w:rsidRDefault="002C190D" w:rsidP="008A77FE">
      <w:pPr>
        <w:spacing w:line="400" w:lineRule="exact"/>
        <w:ind w:leftChars="100" w:left="807" w:hanging="567"/>
        <w:jc w:val="both"/>
        <w:rPr>
          <w:rFonts w:ascii="標楷體" w:eastAsia="標楷體" w:hAnsi="標楷體"/>
          <w:sz w:val="28"/>
        </w:rPr>
      </w:pPr>
      <w:r w:rsidRPr="00750F50">
        <w:rPr>
          <w:rFonts w:ascii="標楷體" w:eastAsia="標楷體" w:hAnsi="標楷體" w:hint="eastAsia"/>
          <w:sz w:val="28"/>
        </w:rPr>
        <w:t>(七)</w:t>
      </w:r>
      <w:r w:rsidR="00604790" w:rsidRPr="00750F50">
        <w:rPr>
          <w:rFonts w:ascii="標楷體" w:eastAsia="標楷體" w:hAnsi="標楷體" w:hint="eastAsia"/>
          <w:sz w:val="28"/>
        </w:rPr>
        <w:t xml:space="preserve"> 廠商未依契約約定履約或契約經終止或解除者，機關得就預付款還款保證尚未遞減之部分加計年息＿% （由機關於招標時合理訂定，如未填寫，則依機關撥付預付款當日中華郵政股份有限公司牌告一年期郵政定期儲金機動利率）之利息(於非可歸責廠商之事由之情形，免加計利息)，隨時要求返還或折抵機關尚待支付廠商之價金</w:t>
      </w:r>
      <w:r w:rsidRPr="00750F50">
        <w:rPr>
          <w:rFonts w:ascii="標楷體" w:eastAsia="標楷體" w:hAnsi="標楷體" w:hint="eastAsia"/>
          <w:sz w:val="28"/>
        </w:rPr>
        <w:t>。</w:t>
      </w:r>
    </w:p>
    <w:p w14:paraId="1EEE4134" w14:textId="77777777" w:rsidR="002C190D" w:rsidRPr="00750F50" w:rsidRDefault="002C190D" w:rsidP="008A77FE">
      <w:pPr>
        <w:spacing w:line="400" w:lineRule="exact"/>
        <w:ind w:leftChars="100" w:left="807" w:hanging="567"/>
        <w:jc w:val="both"/>
        <w:rPr>
          <w:rFonts w:ascii="標楷體" w:eastAsia="標楷體" w:hAnsi="標楷體"/>
          <w:sz w:val="28"/>
        </w:rPr>
      </w:pPr>
      <w:r w:rsidRPr="00750F50">
        <w:rPr>
          <w:rFonts w:ascii="標楷體" w:eastAsia="標楷體" w:hAnsi="標楷體" w:hint="eastAsia"/>
          <w:sz w:val="28"/>
        </w:rPr>
        <w:t>(八)保證金以定期存款單、連帶保證書、連帶保證保險單或擔保信用狀繳納者，其繳納文件之格式依採購法之主管機關於「押標金保證金暨其他擔保作業辦法」所訂定者為準。</w:t>
      </w:r>
    </w:p>
    <w:p w14:paraId="35482974" w14:textId="77777777" w:rsidR="002C190D" w:rsidRPr="00750F50" w:rsidRDefault="002C190D" w:rsidP="008A77FE">
      <w:pPr>
        <w:spacing w:line="400" w:lineRule="exact"/>
        <w:ind w:leftChars="100" w:left="807" w:hanging="567"/>
        <w:jc w:val="both"/>
        <w:rPr>
          <w:rFonts w:ascii="標楷體" w:eastAsia="標楷體" w:hAnsi="標楷體"/>
          <w:sz w:val="28"/>
        </w:rPr>
      </w:pPr>
      <w:r w:rsidRPr="00750F50">
        <w:rPr>
          <w:rFonts w:ascii="標楷體" w:eastAsia="標楷體" w:hAnsi="標楷體" w:hint="eastAsia"/>
          <w:sz w:val="28"/>
        </w:rPr>
        <w:t>(九)保證金之發還，依下列原則處理：</w:t>
      </w:r>
    </w:p>
    <w:p w14:paraId="2C6B1E82"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1.以現金、郵政匯票或票據繳納者，以現金或記載原繳納人為受款人之禁止背書轉讓即期支票發還。</w:t>
      </w:r>
    </w:p>
    <w:p w14:paraId="247E3320"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w:t>
      </w:r>
      <w:r w:rsidR="001B7B88" w:rsidRPr="00750F50">
        <w:rPr>
          <w:rFonts w:ascii="標楷體" w:eastAsia="標楷體" w:hAnsi="標楷體" w:hint="eastAsia"/>
          <w:sz w:val="28"/>
        </w:rPr>
        <w:t>以無記名政府公債繳納者，發還原繳納人；以記名政府公債繳納者，同意塗銷質權登記或公務保證登記。</w:t>
      </w:r>
    </w:p>
    <w:p w14:paraId="187C1A8F"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3.以設定質權之金融機構定期存款單繳納者，以質權消滅通知書通知該質權設定之金融機構。</w:t>
      </w:r>
    </w:p>
    <w:p w14:paraId="6C13A1CF"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4.以銀行開發或保兌之不可撤銷擔保信用狀繳納者，發還開狀銀行、通知銀行或保兌銀行。但銀行不要求發還或已屆期失效者，得免發還。</w:t>
      </w:r>
    </w:p>
    <w:p w14:paraId="48337570" w14:textId="77777777" w:rsidR="002C190D" w:rsidRPr="00750F50" w:rsidRDefault="002C190D">
      <w:pPr>
        <w:pStyle w:val="3"/>
        <w:spacing w:before="0" w:line="400" w:lineRule="exact"/>
        <w:ind w:left="1135" w:rightChars="10" w:right="24"/>
        <w:textDirection w:val="lrTb"/>
        <w:rPr>
          <w:rFonts w:ascii="標楷體" w:eastAsia="標楷體" w:hAnsi="標楷體"/>
        </w:rPr>
      </w:pPr>
      <w:r w:rsidRPr="00750F50">
        <w:rPr>
          <w:rFonts w:ascii="標楷體" w:eastAsia="標楷體" w:hAnsi="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750F50" w:rsidRDefault="002C190D" w:rsidP="008A77FE">
      <w:pPr>
        <w:spacing w:line="400" w:lineRule="exact"/>
        <w:ind w:leftChars="100" w:left="807" w:hanging="567"/>
        <w:jc w:val="both"/>
        <w:rPr>
          <w:rFonts w:ascii="標楷體" w:eastAsia="標楷體" w:hAnsi="標楷體"/>
          <w:sz w:val="28"/>
        </w:rPr>
      </w:pPr>
      <w:r w:rsidRPr="00750F50">
        <w:rPr>
          <w:rFonts w:ascii="標楷體" w:eastAsia="標楷體" w:hAnsi="標楷體" w:hint="eastAsia"/>
          <w:sz w:val="28"/>
        </w:rPr>
        <w:t>(十)保證書狀有效期之延長：</w:t>
      </w:r>
    </w:p>
    <w:p w14:paraId="55D52B67" w14:textId="77777777" w:rsidR="002C190D" w:rsidRPr="00750F50" w:rsidRDefault="002C190D" w:rsidP="008A77FE">
      <w:pPr>
        <w:spacing w:line="400" w:lineRule="exact"/>
        <w:ind w:left="840"/>
        <w:jc w:val="both"/>
        <w:rPr>
          <w:rFonts w:ascii="標楷體" w:eastAsia="標楷體" w:hAnsi="標楷體"/>
          <w:sz w:val="28"/>
        </w:rPr>
      </w:pPr>
      <w:r w:rsidRPr="00750F50">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DEEE076"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(十一)履約保證金或保固保證金以其他廠商之履約及賠償連帶保證代之或減收者，</w:t>
      </w:r>
      <w:r w:rsidR="00DF6808" w:rsidRPr="00750F50">
        <w:rPr>
          <w:rFonts w:ascii="標楷體" w:eastAsia="標楷體" w:hAnsi="標楷體" w:hint="eastAsia"/>
          <w:sz w:val="28"/>
        </w:rPr>
        <w:t>履約及賠償</w:t>
      </w:r>
      <w:r w:rsidRPr="00750F50">
        <w:rPr>
          <w:rFonts w:ascii="標楷體" w:eastAsia="標楷體" w:hAnsi="標楷體" w:hint="eastAsia"/>
          <w:sz w:val="28"/>
        </w:rPr>
        <w:t>連帶保證廠商</w:t>
      </w:r>
      <w:r w:rsidR="00DF6808" w:rsidRPr="00750F50">
        <w:rPr>
          <w:rFonts w:ascii="標楷體" w:eastAsia="標楷體" w:hAnsi="標楷體" w:hint="eastAsia"/>
          <w:sz w:val="28"/>
        </w:rPr>
        <w:t>（以下簡稱連帶保證廠商）</w:t>
      </w:r>
      <w:r w:rsidRPr="00750F50">
        <w:rPr>
          <w:rFonts w:ascii="標楷體" w:eastAsia="標楷體" w:hAnsi="標楷體" w:hint="eastAsia"/>
          <w:sz w:val="28"/>
        </w:rPr>
        <w:t>之連帶保證責任，不因分次發還保證金而遞減。該連帶保證廠商同時作為各機關採購契約之連帶保證廠商者，以</w:t>
      </w:r>
      <w:r w:rsidR="00DF6808" w:rsidRPr="00750F50">
        <w:rPr>
          <w:rFonts w:ascii="標楷體" w:eastAsia="標楷體" w:hAnsi="標楷體" w:hint="eastAsia"/>
          <w:sz w:val="28"/>
        </w:rPr>
        <w:t>2</w:t>
      </w:r>
      <w:r w:rsidRPr="00750F50">
        <w:rPr>
          <w:rFonts w:ascii="標楷體" w:eastAsia="標楷體" w:hAnsi="標楷體" w:hint="eastAsia"/>
          <w:sz w:val="28"/>
        </w:rPr>
        <w:t>契約為限。</w:t>
      </w:r>
    </w:p>
    <w:p w14:paraId="00260B1A"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4E849E37"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50B67F8B" w14:textId="77777777" w:rsidR="003C44DB" w:rsidRPr="00750F50" w:rsidRDefault="003C44DB">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(十四)廠商為</w:t>
      </w:r>
      <w:r w:rsidR="00561E32" w:rsidRPr="00750F50">
        <w:rPr>
          <w:rFonts w:ascii="標楷體" w:eastAsia="標楷體" w:hAnsi="標楷體" w:hint="eastAsia"/>
          <w:sz w:val="28"/>
        </w:rPr>
        <w:t>押標金保證金暨其他擔保作業辦法第33條之5或第33條之6所稱</w:t>
      </w:r>
      <w:r w:rsidRPr="00750F50">
        <w:rPr>
          <w:rFonts w:ascii="標楷體" w:eastAsia="標楷體" w:hAnsi="標楷體" w:hint="eastAsia"/>
          <w:sz w:val="28"/>
        </w:rPr>
        <w:t>優良廠商或全球化廠商而減收履約保證金、保固保證金者，其有不發還保證金之情形者，廠商應就不發還金額中屬減收之金額補繳之。</w:t>
      </w:r>
      <w:r w:rsidR="00CB512F" w:rsidRPr="00750F50">
        <w:rPr>
          <w:rFonts w:ascii="標楷體" w:eastAsia="標楷體" w:hAnsi="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750F50" w:rsidRDefault="00DF6808">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w:t>
      </w:r>
      <w:r w:rsidR="005172D5" w:rsidRPr="00750F50">
        <w:rPr>
          <w:rFonts w:ascii="標楷體" w:eastAsia="標楷體" w:hAnsi="標楷體" w:hint="eastAsia"/>
          <w:sz w:val="28"/>
        </w:rPr>
        <w:t>五</w:t>
      </w:r>
      <w:r w:rsidRPr="00750F50">
        <w:rPr>
          <w:rFonts w:ascii="標楷體" w:eastAsia="標楷體" w:hAnsi="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750F50" w:rsidRDefault="002C190D">
      <w:pPr>
        <w:spacing w:beforeLines="25" w:before="60" w:afterLines="25" w:after="60" w:line="400" w:lineRule="exact"/>
        <w:ind w:left="284" w:hanging="284"/>
        <w:jc w:val="both"/>
        <w:textDirection w:val="lrTbV"/>
        <w:rPr>
          <w:rFonts w:ascii="標楷體" w:eastAsia="標楷體" w:hAnsi="標楷體"/>
          <w:sz w:val="28"/>
          <w:u w:val="single"/>
        </w:rPr>
      </w:pPr>
    </w:p>
    <w:p w14:paraId="08CA6060" w14:textId="77777777" w:rsidR="002C190D" w:rsidRPr="00750F50" w:rsidRDefault="002C190D">
      <w:pPr>
        <w:spacing w:line="400" w:lineRule="exact"/>
        <w:ind w:left="692" w:hanging="692"/>
        <w:jc w:val="both"/>
        <w:textDirection w:val="lrTbV"/>
        <w:rPr>
          <w:rFonts w:ascii="標楷體" w:eastAsia="標楷體" w:hAnsi="標楷體"/>
          <w:b/>
          <w:sz w:val="28"/>
        </w:rPr>
      </w:pPr>
      <w:r w:rsidRPr="00750F50">
        <w:rPr>
          <w:rFonts w:ascii="標楷體" w:eastAsia="標楷體" w:hAnsi="標楷體" w:hint="eastAsia"/>
          <w:b/>
          <w:sz w:val="28"/>
        </w:rPr>
        <w:t>第十二條  驗收</w:t>
      </w:r>
    </w:p>
    <w:p w14:paraId="56E0058F"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(一)廠商履約所供應或完成之標的，應符合契約規定，具備一般可接受之專業及技術水準，無減少或滅失價值或不適於通常或約定使用之瑕疵。</w:t>
      </w:r>
    </w:p>
    <w:p w14:paraId="6B42321D"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(二)驗收程序(由機關擇需要者於招標時載明)：</w:t>
      </w:r>
    </w:p>
    <w:p w14:paraId="65896357"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w:t>
      </w:r>
      <w:r w:rsidR="007609DA" w:rsidRPr="00750F50">
        <w:rPr>
          <w:rFonts w:ascii="標楷體" w:eastAsia="標楷體" w:hAnsi="標楷體" w:hint="eastAsia"/>
          <w:sz w:val="28"/>
        </w:rPr>
        <w:t>1.</w:t>
      </w:r>
      <w:r w:rsidR="003C44DB" w:rsidRPr="00750F50">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00CB512F" w:rsidRPr="00750F50">
        <w:rPr>
          <w:rFonts w:ascii="標楷體" w:eastAsia="標楷體" w:hAnsi="標楷體" w:hint="eastAsia"/>
          <w:sz w:val="28"/>
        </w:rPr>
        <w:t>__</w:t>
      </w:r>
      <w:r w:rsidR="003C44DB" w:rsidRPr="00750F50">
        <w:rPr>
          <w:rFonts w:ascii="標楷體" w:eastAsia="標楷體" w:hAnsi="標楷體" w:hint="eastAsia"/>
          <w:sz w:val="28"/>
        </w:rPr>
        <w:t>日（由機關於招標時載明；未載明者，依採購法施行細則第92條規定，為7日）內會同廠商，依據契約核對完成履約之項目及數量，以確定是否完成履約。</w:t>
      </w:r>
    </w:p>
    <w:p w14:paraId="62B4F485" w14:textId="77777777" w:rsidR="002C190D" w:rsidRPr="00750F50" w:rsidRDefault="002C190D" w:rsidP="00CB512F">
      <w:pPr>
        <w:pStyle w:val="71"/>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w:t>
      </w:r>
      <w:r w:rsidR="007609DA" w:rsidRPr="00750F50">
        <w:rPr>
          <w:rFonts w:ascii="標楷體" w:eastAsia="標楷體" w:hAnsi="標楷體" w:hint="eastAsia"/>
          <w:sz w:val="28"/>
        </w:rPr>
        <w:t>2.</w:t>
      </w:r>
      <w:r w:rsidR="003C44DB" w:rsidRPr="00750F50">
        <w:rPr>
          <w:rFonts w:ascii="標楷體" w:eastAsia="標楷體" w:hAnsi="標楷體" w:hint="eastAsia"/>
          <w:spacing w:val="0"/>
          <w:sz w:val="28"/>
        </w:rPr>
        <w:t>履約標的完成履約後</w:t>
      </w:r>
      <w:r w:rsidR="00CB512F" w:rsidRPr="00750F50">
        <w:rPr>
          <w:rFonts w:ascii="標楷體" w:eastAsia="標楷體" w:hAnsi="標楷體" w:hint="eastAsia"/>
          <w:spacing w:val="0"/>
          <w:sz w:val="28"/>
        </w:rPr>
        <w:t>，</w:t>
      </w:r>
      <w:r w:rsidR="003C44DB" w:rsidRPr="00750F50">
        <w:rPr>
          <w:rFonts w:ascii="標楷體" w:eastAsia="標楷體" w:hAnsi="標楷體" w:hint="eastAsia"/>
          <w:spacing w:val="0"/>
          <w:sz w:val="28"/>
        </w:rPr>
        <w:t>有初驗程序者，廠商應於完成履約後</w:t>
      </w:r>
      <w:r w:rsidR="00CB512F" w:rsidRPr="00750F50">
        <w:rPr>
          <w:rFonts w:ascii="標楷體" w:eastAsia="標楷體" w:hAnsi="標楷體" w:hint="eastAsia"/>
          <w:sz w:val="28"/>
        </w:rPr>
        <w:t>__</w:t>
      </w:r>
      <w:r w:rsidR="003C44DB" w:rsidRPr="00750F50">
        <w:rPr>
          <w:rFonts w:ascii="標楷體" w:eastAsia="標楷體" w:hAnsi="標楷體" w:hint="eastAsia"/>
          <w:spacing w:val="0"/>
          <w:sz w:val="28"/>
        </w:rPr>
        <w:t>日（由機關於招標時載明；未載明者，依採購法施行細則第92條規定，為7日）內，將相關資料送請機關審核。機關應於收受全部資料之日起</w:t>
      </w:r>
      <w:r w:rsidR="00CB512F" w:rsidRPr="00750F50">
        <w:rPr>
          <w:rFonts w:ascii="標楷體" w:eastAsia="標楷體" w:hAnsi="標楷體" w:hint="eastAsia"/>
          <w:sz w:val="28"/>
        </w:rPr>
        <w:t>__</w:t>
      </w:r>
      <w:r w:rsidR="003C44DB" w:rsidRPr="00750F50">
        <w:rPr>
          <w:rFonts w:ascii="標楷體" w:eastAsia="標楷體" w:hAnsi="標楷體" w:hint="eastAsia"/>
          <w:spacing w:val="0"/>
          <w:sz w:val="28"/>
        </w:rPr>
        <w:t>日（由機關於招標時載明；未載明者，依採購法施行細則第92條規定，為30日）內辦理初驗，並作成初驗紀錄。</w:t>
      </w:r>
      <w:r w:rsidR="003C44DB" w:rsidRPr="00750F50">
        <w:rPr>
          <w:rFonts w:ascii="標楷體" w:eastAsia="標楷體" w:hAnsi="標楷體" w:hint="eastAsia"/>
          <w:sz w:val="28"/>
        </w:rPr>
        <w:t>初驗合格後，機關應於</w:t>
      </w:r>
      <w:r w:rsidR="00CB512F" w:rsidRPr="00750F50">
        <w:rPr>
          <w:rFonts w:ascii="標楷體" w:eastAsia="標楷體" w:hAnsi="標楷體" w:hint="eastAsia"/>
          <w:sz w:val="28"/>
        </w:rPr>
        <w:t>__</w:t>
      </w:r>
      <w:r w:rsidR="003C44DB" w:rsidRPr="00750F50">
        <w:rPr>
          <w:rFonts w:ascii="標楷體" w:eastAsia="標楷體" w:hAnsi="標楷體" w:hint="eastAsia"/>
          <w:sz w:val="28"/>
        </w:rPr>
        <w:t>日（由機關於招標時載明；未載明者，依採購法施行細則第93條規定，為20日）內辦理驗收，並作成驗收紀錄。</w:t>
      </w:r>
    </w:p>
    <w:p w14:paraId="53156C14" w14:textId="77777777" w:rsidR="002C190D" w:rsidRPr="00750F50" w:rsidRDefault="002C190D">
      <w:pPr>
        <w:spacing w:line="400" w:lineRule="exact"/>
        <w:ind w:left="1135" w:hanging="284"/>
        <w:jc w:val="both"/>
        <w:textDirection w:val="lrTbV"/>
        <w:rPr>
          <w:rFonts w:ascii="標楷體" w:eastAsia="標楷體" w:hAnsi="標楷體"/>
          <w:sz w:val="28"/>
          <w:rPrChange w:id="46" w:author="企劃處三科-曾安慈(att)" w:date="2025-12-12T16:00:00Z">
            <w:rPr>
              <w:rFonts w:ascii="標楷體"/>
              <w:color w:val="000000"/>
              <w:sz w:val="28"/>
            </w:rPr>
          </w:rPrChange>
        </w:rPr>
      </w:pPr>
      <w:r w:rsidRPr="00750F50">
        <w:rPr>
          <w:rFonts w:ascii="標楷體" w:eastAsia="標楷體" w:hAnsi="標楷體" w:hint="eastAsia"/>
          <w:sz w:val="28"/>
        </w:rPr>
        <w:t>□</w:t>
      </w:r>
      <w:r w:rsidR="007609DA" w:rsidRPr="00750F50">
        <w:rPr>
          <w:rFonts w:ascii="標楷體" w:eastAsia="標楷體" w:hAnsi="標楷體" w:hint="eastAsia"/>
          <w:sz w:val="28"/>
        </w:rPr>
        <w:t>3.</w:t>
      </w:r>
      <w:r w:rsidR="00CB512F" w:rsidRPr="00750F50">
        <w:rPr>
          <w:rFonts w:ascii="標楷體" w:eastAsia="標楷體" w:hAnsi="標楷體" w:hint="eastAsia"/>
          <w:sz w:val="28"/>
        </w:rPr>
        <w:t>履約標的完成履約後，</w:t>
      </w:r>
      <w:r w:rsidR="003C44DB" w:rsidRPr="00750F50">
        <w:rPr>
          <w:rFonts w:ascii="標楷體" w:eastAsia="標楷體" w:hAnsi="標楷體" w:hint="eastAsia"/>
          <w:sz w:val="28"/>
          <w:rPrChange w:id="47" w:author="企劃處三科-曾安慈(att)" w:date="2025-12-12T16:00:00Z">
            <w:rPr>
              <w:rFonts w:ascii="標楷體" w:hint="eastAsia"/>
              <w:color w:val="000000"/>
              <w:sz w:val="28"/>
            </w:rPr>
          </w:rPrChange>
        </w:rPr>
        <w:t>無初驗程序者，機關應於接獲廠商通知備驗或可得驗收之程序完成後</w:t>
      </w:r>
      <w:r w:rsidR="00A83B8E" w:rsidRPr="00750F50">
        <w:rPr>
          <w:rFonts w:ascii="標楷體" w:eastAsia="標楷體" w:hAnsi="標楷體"/>
          <w:sz w:val="28"/>
          <w:rPrChange w:id="48" w:author="企劃處三科-曾安慈(att)" w:date="2025-12-12T16:00:00Z">
            <w:rPr>
              <w:rFonts w:ascii="標楷體"/>
              <w:color w:val="000000"/>
              <w:sz w:val="28"/>
            </w:rPr>
          </w:rPrChange>
        </w:rPr>
        <w:t>__</w:t>
      </w:r>
      <w:r w:rsidR="003C44DB" w:rsidRPr="00750F50">
        <w:rPr>
          <w:rFonts w:ascii="標楷體" w:eastAsia="標楷體" w:hAnsi="標楷體" w:hint="eastAsia"/>
          <w:sz w:val="28"/>
          <w:rPrChange w:id="49" w:author="企劃處三科-曾安慈(att)" w:date="2025-12-12T16:00:00Z">
            <w:rPr>
              <w:rFonts w:ascii="標楷體" w:hint="eastAsia"/>
              <w:color w:val="000000"/>
              <w:sz w:val="28"/>
            </w:rPr>
          </w:rPrChange>
        </w:rPr>
        <w:t>日（由機關於招標時載明；未載明者，依採購法施行細則第</w:t>
      </w:r>
      <w:r w:rsidR="003C44DB" w:rsidRPr="00750F50">
        <w:rPr>
          <w:rFonts w:ascii="標楷體" w:eastAsia="標楷體" w:hAnsi="標楷體"/>
          <w:sz w:val="28"/>
          <w:rPrChange w:id="50" w:author="企劃處三科-曾安慈(att)" w:date="2025-12-12T16:00:00Z">
            <w:rPr>
              <w:rFonts w:ascii="標楷體"/>
              <w:color w:val="000000"/>
              <w:sz w:val="28"/>
            </w:rPr>
          </w:rPrChange>
        </w:rPr>
        <w:t>94</w:t>
      </w:r>
      <w:r w:rsidR="003C44DB" w:rsidRPr="00750F50">
        <w:rPr>
          <w:rFonts w:ascii="標楷體" w:eastAsia="標楷體" w:hAnsi="標楷體" w:hint="eastAsia"/>
          <w:sz w:val="28"/>
          <w:rPrChange w:id="51" w:author="企劃處三科-曾安慈(att)" w:date="2025-12-12T16:00:00Z">
            <w:rPr>
              <w:rFonts w:ascii="標楷體" w:hint="eastAsia"/>
              <w:color w:val="000000"/>
              <w:sz w:val="28"/>
            </w:rPr>
          </w:rPrChange>
        </w:rPr>
        <w:t>條規定，為</w:t>
      </w:r>
      <w:r w:rsidR="003C44DB" w:rsidRPr="00750F50">
        <w:rPr>
          <w:rFonts w:ascii="標楷體" w:eastAsia="標楷體" w:hAnsi="標楷體"/>
          <w:sz w:val="28"/>
          <w:rPrChange w:id="52" w:author="企劃處三科-曾安慈(att)" w:date="2025-12-12T16:00:00Z">
            <w:rPr>
              <w:rFonts w:ascii="標楷體"/>
              <w:color w:val="000000"/>
              <w:sz w:val="28"/>
            </w:rPr>
          </w:rPrChange>
        </w:rPr>
        <w:t>30</w:t>
      </w:r>
      <w:r w:rsidR="003C44DB" w:rsidRPr="00750F50">
        <w:rPr>
          <w:rFonts w:ascii="標楷體" w:eastAsia="標楷體" w:hAnsi="標楷體" w:hint="eastAsia"/>
          <w:sz w:val="28"/>
          <w:rPrChange w:id="53" w:author="企劃處三科-曾安慈(att)" w:date="2025-12-12T16:00:00Z">
            <w:rPr>
              <w:rFonts w:ascii="標楷體" w:hint="eastAsia"/>
              <w:color w:val="000000"/>
              <w:sz w:val="28"/>
            </w:rPr>
          </w:rPrChange>
        </w:rPr>
        <w:t>日）內辦理驗收，並作成驗收紀錄。</w:t>
      </w:r>
    </w:p>
    <w:p w14:paraId="77E02C54" w14:textId="77777777" w:rsidR="002C190D" w:rsidRPr="00750F50" w:rsidRDefault="002C190D">
      <w:pPr>
        <w:spacing w:line="400" w:lineRule="exact"/>
        <w:ind w:left="1135" w:hanging="284"/>
        <w:jc w:val="both"/>
        <w:textDirection w:val="lrTbV"/>
        <w:rPr>
          <w:rFonts w:ascii="標楷體" w:eastAsia="標楷體" w:hAnsi="標楷體"/>
          <w:sz w:val="28"/>
          <w:u w:val="single"/>
        </w:rPr>
      </w:pPr>
      <w:r w:rsidRPr="00750F50">
        <w:rPr>
          <w:rFonts w:ascii="標楷體" w:eastAsia="標楷體" w:hAnsi="標楷體" w:hint="eastAsia"/>
          <w:sz w:val="28"/>
        </w:rPr>
        <w:t>□</w:t>
      </w:r>
      <w:r w:rsidR="007609DA" w:rsidRPr="00750F50">
        <w:rPr>
          <w:rFonts w:ascii="標楷體" w:eastAsia="標楷體" w:hAnsi="標楷體" w:hint="eastAsia"/>
          <w:sz w:val="28"/>
        </w:rPr>
        <w:t>4.</w:t>
      </w:r>
      <w:r w:rsidRPr="00750F50">
        <w:rPr>
          <w:rFonts w:ascii="標楷體" w:eastAsia="標楷體" w:hAnsi="標楷體" w:hint="eastAsia"/>
          <w:sz w:val="28"/>
        </w:rPr>
        <w:t>其他(例如得依履約進度分期驗收，並得視案件情形採書面驗收)：</w:t>
      </w:r>
      <w:r w:rsidR="00B639E4" w:rsidRPr="00750F50">
        <w:rPr>
          <w:rFonts w:ascii="標楷體" w:eastAsia="標楷體" w:hAnsi="標楷體" w:hint="eastAsia"/>
          <w:sz w:val="28"/>
        </w:rPr>
        <w:t>_____________。</w:t>
      </w:r>
    </w:p>
    <w:p w14:paraId="6E119663" w14:textId="77777777" w:rsidR="007609DA" w:rsidRPr="00750F50" w:rsidRDefault="007609DA">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750F50" w:rsidRDefault="002C190D">
      <w:pPr>
        <w:spacing w:line="400" w:lineRule="exact"/>
        <w:ind w:left="851" w:hanging="567"/>
        <w:jc w:val="both"/>
        <w:textDirection w:val="lrTbV"/>
        <w:rPr>
          <w:rFonts w:ascii="標楷體" w:eastAsia="標楷體" w:hAnsi="標楷體"/>
          <w:sz w:val="28"/>
          <w:rPrChange w:id="54" w:author="企劃處三科-曾安慈(att)" w:date="2025-12-12T16:00:00Z">
            <w:rPr>
              <w:rFonts w:ascii="標楷體"/>
              <w:color w:val="000000"/>
              <w:sz w:val="28"/>
            </w:rPr>
          </w:rPrChange>
        </w:rPr>
      </w:pPr>
      <w:r w:rsidRPr="00750F50">
        <w:rPr>
          <w:rFonts w:ascii="標楷體" w:eastAsia="標楷體" w:hAnsi="標楷體" w:hint="eastAsia"/>
          <w:sz w:val="28"/>
        </w:rPr>
        <w:t>(四)履約標的部分完成履約後，如</w:t>
      </w:r>
      <w:r w:rsidRPr="00750F50">
        <w:rPr>
          <w:rFonts w:ascii="標楷體" w:eastAsia="標楷體" w:hAnsi="標楷體" w:hint="eastAsia"/>
          <w:sz w:val="28"/>
          <w:rPrChange w:id="55" w:author="企劃處三科-曾安慈(att)" w:date="2025-12-12T16:00:00Z">
            <w:rPr>
              <w:rFonts w:ascii="標楷體" w:hint="eastAsia"/>
              <w:color w:val="000000"/>
              <w:sz w:val="28"/>
            </w:rPr>
          </w:rPrChange>
        </w:rPr>
        <w:t>有部分先行使用之必要</w:t>
      </w:r>
      <w:r w:rsidRPr="00750F50">
        <w:rPr>
          <w:rFonts w:ascii="標楷體" w:eastAsia="標楷體" w:hAnsi="標楷體" w:hint="eastAsia"/>
          <w:sz w:val="28"/>
        </w:rPr>
        <w:t>，</w:t>
      </w:r>
      <w:r w:rsidRPr="00750F50">
        <w:rPr>
          <w:rFonts w:ascii="標楷體" w:eastAsia="標楷體" w:hAnsi="標楷體" w:hint="eastAsia"/>
          <w:sz w:val="28"/>
          <w:rPrChange w:id="56" w:author="企劃處三科-曾安慈(att)" w:date="2025-12-12T16:00:00Z">
            <w:rPr>
              <w:rFonts w:ascii="標楷體" w:hint="eastAsia"/>
              <w:color w:val="000000"/>
              <w:sz w:val="28"/>
            </w:rPr>
          </w:rPrChange>
        </w:rPr>
        <w:t>應先就該部分辦理驗收或分段審查、查驗供驗收之用。</w:t>
      </w:r>
    </w:p>
    <w:p w14:paraId="666B1300"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(五)廠商履約結果經機關初驗或驗收有瑕疵者，機關得要求廠商於_____　　　　日內（機關未填列者，由主驗人定之）改善、拆除、重作、退貨或換貨</w:t>
      </w:r>
      <w:r w:rsidRPr="00750F50">
        <w:rPr>
          <w:rFonts w:ascii="標楷體" w:eastAsia="標楷體" w:hAnsi="標楷體"/>
        </w:rPr>
        <w:t>(</w:t>
      </w:r>
      <w:r w:rsidRPr="00750F50">
        <w:rPr>
          <w:rFonts w:ascii="標楷體" w:eastAsia="標楷體" w:hAnsi="標楷體" w:hint="eastAsia"/>
        </w:rPr>
        <w:t>以下簡稱改正</w:t>
      </w:r>
      <w:r w:rsidRPr="00750F50">
        <w:rPr>
          <w:rFonts w:ascii="標楷體" w:eastAsia="標楷體" w:hAnsi="標楷體"/>
        </w:rPr>
        <w:t>)</w:t>
      </w:r>
      <w:r w:rsidRPr="00750F50">
        <w:rPr>
          <w:rFonts w:ascii="標楷體" w:eastAsia="標楷體" w:hAnsi="標楷體" w:hint="eastAsia"/>
        </w:rPr>
        <w:t>。逾期未改正者，依第13條規定計算逾期違約金。但逾期未改正仍在契約原訂履約期限內者，不在此限。</w:t>
      </w:r>
    </w:p>
    <w:p w14:paraId="34C4C1E4"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(六)廠商不於前款期限內改正、拒絕改正或其瑕疵不能改正，或改正次數逾____(由機關於招標時載明；無者免填)次仍未能改正者，機關得採行下列措施之一：</w:t>
      </w:r>
    </w:p>
    <w:p w14:paraId="7B4F07F7" w14:textId="77777777" w:rsidR="002C190D" w:rsidRPr="00750F50" w:rsidRDefault="002C190D">
      <w:pPr>
        <w:pStyle w:val="af3"/>
        <w:spacing w:line="400" w:lineRule="exact"/>
        <w:ind w:left="1135" w:hanging="284"/>
        <w:rPr>
          <w:rFonts w:ascii="標楷體" w:eastAsia="標楷體" w:hAnsi="標楷體"/>
        </w:rPr>
      </w:pPr>
      <w:r w:rsidRPr="00750F50">
        <w:rPr>
          <w:rFonts w:ascii="標楷體" w:eastAsia="標楷體" w:hAnsi="標楷體" w:hint="eastAsia"/>
        </w:rPr>
        <w:t>1.自行或使第三人改善，並得向廠商請求償還改善必要之費用。</w:t>
      </w:r>
    </w:p>
    <w:p w14:paraId="21F17B27" w14:textId="77777777" w:rsidR="002C190D" w:rsidRPr="00750F50" w:rsidRDefault="002C190D">
      <w:pPr>
        <w:pStyle w:val="af3"/>
        <w:spacing w:line="400" w:lineRule="exact"/>
        <w:ind w:left="1135" w:hanging="284"/>
        <w:rPr>
          <w:rFonts w:ascii="標楷體" w:eastAsia="標楷體" w:hAnsi="標楷體"/>
        </w:rPr>
      </w:pPr>
      <w:r w:rsidRPr="00750F50">
        <w:rPr>
          <w:rFonts w:ascii="標楷體" w:eastAsia="標楷體" w:hAnsi="標楷體" w:hint="eastAsia"/>
        </w:rPr>
        <w:t>2.終止或解除契約或減少契約價金。</w:t>
      </w:r>
    </w:p>
    <w:p w14:paraId="480E5AB6"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(七)因可歸責於廠商之事由，致履約有瑕疵者，機關除依前2款規定辦理外，並得請求損害賠償。</w:t>
      </w:r>
    </w:p>
    <w:p w14:paraId="69BAE642" w14:textId="77777777" w:rsidR="002C190D" w:rsidRPr="00750F50" w:rsidRDefault="002C190D">
      <w:pPr>
        <w:spacing w:line="400" w:lineRule="exact"/>
        <w:ind w:left="692" w:hanging="692"/>
        <w:jc w:val="both"/>
        <w:textDirection w:val="lrTbV"/>
        <w:rPr>
          <w:rFonts w:ascii="標楷體" w:eastAsia="標楷體" w:hAnsi="標楷體"/>
          <w:b/>
          <w:sz w:val="28"/>
        </w:rPr>
      </w:pPr>
    </w:p>
    <w:p w14:paraId="422072A1" w14:textId="77777777" w:rsidR="002C190D" w:rsidRPr="00750F50" w:rsidRDefault="002C190D">
      <w:pPr>
        <w:spacing w:line="400" w:lineRule="exact"/>
        <w:ind w:left="692" w:hanging="692"/>
        <w:jc w:val="both"/>
        <w:textDirection w:val="lrTbV"/>
        <w:rPr>
          <w:rFonts w:ascii="標楷體" w:eastAsia="標楷體" w:hAnsi="標楷體"/>
          <w:b/>
          <w:sz w:val="28"/>
        </w:rPr>
      </w:pPr>
      <w:r w:rsidRPr="00750F50">
        <w:rPr>
          <w:rFonts w:ascii="標楷體" w:eastAsia="標楷體" w:hAnsi="標楷體" w:hint="eastAsia"/>
          <w:b/>
          <w:sz w:val="28"/>
        </w:rPr>
        <w:t>第十三條  遲延履約</w:t>
      </w:r>
    </w:p>
    <w:p w14:paraId="71DA5F9B" w14:textId="77777777" w:rsidR="002C190D" w:rsidRPr="00750F50" w:rsidRDefault="002C190D">
      <w:pPr>
        <w:pStyle w:val="af2"/>
        <w:spacing w:line="400" w:lineRule="exact"/>
        <w:ind w:left="851" w:right="0" w:hanging="567"/>
        <w:rPr>
          <w:rFonts w:ascii="標楷體" w:eastAsia="標楷體" w:hAnsi="標楷體"/>
          <w:spacing w:val="-4"/>
        </w:rPr>
      </w:pPr>
      <w:r w:rsidRPr="00750F50">
        <w:rPr>
          <w:rFonts w:ascii="標楷體" w:eastAsia="標楷體" w:hAnsi="標楷體" w:hint="eastAsia"/>
        </w:rPr>
        <w:t>(一)</w:t>
      </w:r>
      <w:r w:rsidR="00B1687D" w:rsidRPr="00750F50">
        <w:rPr>
          <w:rFonts w:ascii="標楷體" w:eastAsia="標楷體" w:hAnsi="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750F50" w:rsidRDefault="00C06FD0" w:rsidP="00D5303C">
      <w:pPr>
        <w:pStyle w:val="af3"/>
        <w:spacing w:line="400" w:lineRule="exact"/>
        <w:ind w:left="1135" w:hanging="284"/>
        <w:rPr>
          <w:rFonts w:ascii="標楷體" w:eastAsia="標楷體" w:hAnsi="標楷體"/>
        </w:rPr>
      </w:pPr>
      <w:r w:rsidRPr="00750F50">
        <w:rPr>
          <w:rFonts w:ascii="標楷體" w:eastAsia="標楷體" w:hAnsi="標楷體" w:hint="eastAsia"/>
        </w:rPr>
        <w:t>1.廠商如未依照契約所定履約期限完成履約標的，自該期限之次日起算逾期日數。</w:t>
      </w:r>
    </w:p>
    <w:p w14:paraId="51B747CA" w14:textId="77777777" w:rsidR="00C06FD0" w:rsidRPr="00750F50" w:rsidRDefault="00C06FD0" w:rsidP="00D5303C">
      <w:pPr>
        <w:pStyle w:val="af3"/>
        <w:spacing w:line="400" w:lineRule="exact"/>
        <w:ind w:left="1135" w:hanging="284"/>
        <w:rPr>
          <w:rFonts w:ascii="標楷體" w:eastAsia="標楷體" w:hAnsi="標楷體"/>
        </w:rPr>
      </w:pPr>
      <w:r w:rsidRPr="00750F50">
        <w:rPr>
          <w:rFonts w:ascii="標楷體" w:eastAsia="標楷體" w:hAnsi="標楷體" w:hint="eastAsia"/>
        </w:rPr>
        <w:t>2.初驗或驗收有瑕疵，經機關通知廠商限期改正，自契約所定履約期限之次日起算逾期日數，但扣除以下日數：</w:t>
      </w:r>
    </w:p>
    <w:p w14:paraId="7F49F455" w14:textId="77777777" w:rsidR="00D5303C" w:rsidRPr="00750F50" w:rsidRDefault="00D5303C" w:rsidP="00D5303C">
      <w:pPr>
        <w:spacing w:line="400" w:lineRule="exact"/>
        <w:ind w:left="1560" w:hanging="426"/>
        <w:jc w:val="both"/>
        <w:textDirection w:val="lrTbV"/>
        <w:rPr>
          <w:rFonts w:ascii="標楷體" w:eastAsia="標楷體" w:hAnsi="標楷體"/>
          <w:sz w:val="28"/>
        </w:rPr>
      </w:pPr>
      <w:r w:rsidRPr="00750F50">
        <w:rPr>
          <w:rFonts w:ascii="標楷體" w:eastAsia="標楷體" w:hAnsi="標楷體" w:hint="eastAsia"/>
          <w:sz w:val="28"/>
        </w:rPr>
        <w:t>(1)履約期限之次日起，至機關決定限期改正前歸屬於機關之作業日數。</w:t>
      </w:r>
    </w:p>
    <w:p w14:paraId="532F6CEB" w14:textId="77777777" w:rsidR="00D5303C" w:rsidRPr="00750F50" w:rsidRDefault="00D5303C" w:rsidP="00D5303C">
      <w:pPr>
        <w:spacing w:line="400" w:lineRule="exact"/>
        <w:ind w:left="1560" w:hanging="426"/>
        <w:jc w:val="both"/>
        <w:textDirection w:val="lrTbV"/>
        <w:rPr>
          <w:rFonts w:ascii="標楷體" w:eastAsia="標楷體" w:hAnsi="標楷體"/>
          <w:sz w:val="28"/>
        </w:rPr>
      </w:pPr>
      <w:r w:rsidRPr="00750F50">
        <w:rPr>
          <w:rFonts w:ascii="標楷體" w:eastAsia="標楷體" w:hAnsi="標楷體" w:hint="eastAsia"/>
          <w:sz w:val="28"/>
        </w:rPr>
        <w:t>(2)契約或主驗人指定之限期改正日數（機關得於招標時刪除此部分文字）。</w:t>
      </w:r>
    </w:p>
    <w:p w14:paraId="5D725FF1" w14:textId="77777777" w:rsidR="00C06FD0" w:rsidRPr="00750F50" w:rsidRDefault="00D5303C" w:rsidP="00D5303C">
      <w:pPr>
        <w:pStyle w:val="af3"/>
        <w:spacing w:line="400" w:lineRule="exact"/>
        <w:ind w:left="1135" w:hanging="284"/>
        <w:rPr>
          <w:rFonts w:ascii="標楷體" w:eastAsia="標楷體" w:hAnsi="標楷體"/>
          <w:spacing w:val="-4"/>
        </w:rPr>
      </w:pPr>
      <w:r w:rsidRPr="00750F50">
        <w:rPr>
          <w:rFonts w:ascii="標楷體" w:eastAsia="標楷體" w:hAnsi="標楷體" w:hint="eastAsia"/>
          <w:spacing w:val="-4"/>
        </w:rPr>
        <w:t>3.</w:t>
      </w:r>
      <w:r w:rsidR="00561E19" w:rsidRPr="00750F50">
        <w:rPr>
          <w:rFonts w:ascii="標楷體" w:eastAsia="標楷體" w:hAnsi="標楷體" w:hint="eastAsia"/>
        </w:rPr>
        <w:t>前2目未完成履約/初驗或驗收有瑕疵之部分不影響其他已完成且無瑕疵部分之使用者（不以機關已有使用事實為限，亦即機關可得使用之狀態），按未完成履約/初驗或驗收有瑕疵部分之契約價金，每日依其__‰（由機關於招標時載明比率；未載明者，為3‰）計算逾期違約金，其數額以每日依契約價金總額計算之數額為上限</w:t>
      </w:r>
      <w:r w:rsidR="00B1687D" w:rsidRPr="00750F50">
        <w:rPr>
          <w:rFonts w:ascii="標楷體" w:eastAsia="標楷體" w:hAnsi="標楷體" w:hint="eastAsia"/>
          <w:spacing w:val="-4"/>
        </w:rPr>
        <w:t>。</w:t>
      </w:r>
    </w:p>
    <w:p w14:paraId="07D781F6" w14:textId="77777777" w:rsidR="005D5CC6" w:rsidRPr="00750F50" w:rsidRDefault="005D5CC6" w:rsidP="00C13C93">
      <w:pPr>
        <w:pStyle w:val="af3"/>
        <w:spacing w:line="400" w:lineRule="exact"/>
        <w:ind w:left="1135" w:hanging="284"/>
        <w:rPr>
          <w:rFonts w:ascii="標楷體" w:eastAsia="標楷體" w:hAnsi="標楷體"/>
          <w:spacing w:val="-4"/>
        </w:rPr>
      </w:pPr>
      <w:r w:rsidRPr="00750F50">
        <w:rPr>
          <w:rFonts w:ascii="標楷體" w:eastAsia="標楷體" w:hAnsi="標楷體" w:hint="eastAsia"/>
          <w:spacing w:val="-4"/>
        </w:rPr>
        <w:t>4.</w:t>
      </w:r>
      <w:r w:rsidR="00972C39" w:rsidRPr="00750F50">
        <w:rPr>
          <w:rFonts w:ascii="標楷體" w:eastAsia="標楷體" w:hAnsi="標楷體" w:hint="eastAsia"/>
          <w:spacing w:val="-4"/>
        </w:rPr>
        <w:t>廠商如有第8條第16款第</w:t>
      </w:r>
      <w:r w:rsidR="00E3424C" w:rsidRPr="00750F50">
        <w:rPr>
          <w:rFonts w:ascii="標楷體" w:eastAsia="標楷體" w:hAnsi="標楷體" w:hint="eastAsia"/>
          <w:spacing w:val="-4"/>
        </w:rPr>
        <w:t>9</w:t>
      </w:r>
      <w:r w:rsidR="00972C39" w:rsidRPr="00750F50">
        <w:rPr>
          <w:rFonts w:ascii="標楷體" w:eastAsia="標楷體" w:hAnsi="標楷體" w:hint="eastAsia"/>
          <w:spacing w:val="-4"/>
        </w:rPr>
        <w:t>目應派員代理而未派相當之勞工代理情形，除扣減該部分契約價金外，另自應派員代理而未派相當之勞工代理之日起算違約日數，違約金依該請假派</w:t>
      </w:r>
      <w:r w:rsidR="00503555" w:rsidRPr="00750F50">
        <w:rPr>
          <w:rFonts w:ascii="標楷體" w:eastAsia="標楷體" w:hAnsi="標楷體" w:hint="eastAsia"/>
          <w:spacing w:val="-4"/>
        </w:rPr>
        <w:t>駐</w:t>
      </w:r>
      <w:r w:rsidR="00972C39" w:rsidRPr="00750F50">
        <w:rPr>
          <w:rFonts w:ascii="標楷體" w:eastAsia="標楷體" w:hAnsi="標楷體" w:hint="eastAsia"/>
          <w:spacing w:val="-4"/>
        </w:rPr>
        <w:t>勞工每月薪資___%(由機關於招標時載明；未載明者，為20%)，除以__日(由機關於招標時載明；未載明者，為30日)為單價日基準，乘以違約日數。</w:t>
      </w:r>
    </w:p>
    <w:p w14:paraId="71A172EF" w14:textId="77777777" w:rsidR="002C190D" w:rsidRPr="00750F50" w:rsidRDefault="002C190D">
      <w:pPr>
        <w:spacing w:line="400" w:lineRule="exact"/>
        <w:ind w:left="851" w:hanging="567"/>
        <w:jc w:val="both"/>
        <w:textDirection w:val="lrTbV"/>
        <w:rPr>
          <w:rFonts w:ascii="標楷體" w:eastAsia="標楷體" w:hAnsi="標楷體"/>
          <w:spacing w:val="-4"/>
          <w:sz w:val="28"/>
        </w:rPr>
      </w:pPr>
      <w:r w:rsidRPr="00750F50">
        <w:rPr>
          <w:rFonts w:ascii="標楷體" w:eastAsia="標楷體" w:hAnsi="標楷體" w:hint="eastAsia"/>
          <w:sz w:val="28"/>
        </w:rPr>
        <w:t>(二)</w:t>
      </w:r>
      <w:r w:rsidRPr="00750F50">
        <w:rPr>
          <w:rFonts w:ascii="標楷體" w:eastAsia="標楷體" w:hAnsi="標楷體" w:hint="eastAsia"/>
          <w:spacing w:val="-4"/>
          <w:sz w:val="28"/>
        </w:rPr>
        <w:t>採部分驗收或</w:t>
      </w:r>
      <w:r w:rsidRPr="00750F50">
        <w:rPr>
          <w:rFonts w:ascii="標楷體" w:eastAsia="標楷體" w:hAnsi="標楷體" w:hint="eastAsia"/>
          <w:sz w:val="28"/>
        </w:rPr>
        <w:t>分期驗收</w:t>
      </w:r>
      <w:r w:rsidRPr="00750F50">
        <w:rPr>
          <w:rFonts w:ascii="標楷體" w:eastAsia="標楷體" w:hAnsi="標楷體" w:hint="eastAsia"/>
          <w:spacing w:val="-4"/>
          <w:sz w:val="28"/>
        </w:rPr>
        <w:t>者，得就該部分或該</w:t>
      </w:r>
      <w:r w:rsidRPr="00750F50">
        <w:rPr>
          <w:rFonts w:ascii="標楷體" w:eastAsia="標楷體" w:hAnsi="標楷體" w:hint="eastAsia"/>
          <w:sz w:val="28"/>
        </w:rPr>
        <w:t>分期</w:t>
      </w:r>
      <w:r w:rsidRPr="00750F50">
        <w:rPr>
          <w:rFonts w:ascii="標楷體" w:eastAsia="標楷體" w:hAnsi="標楷體" w:hint="eastAsia"/>
          <w:spacing w:val="-4"/>
          <w:sz w:val="28"/>
        </w:rPr>
        <w:t>之金額計算逾期違約金。</w:t>
      </w:r>
    </w:p>
    <w:p w14:paraId="59C34058"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w:t>
      </w:r>
      <w:r w:rsidRPr="00750F50">
        <w:rPr>
          <w:rFonts w:ascii="標楷體" w:eastAsia="標楷體" w:hAnsi="標楷體" w:hint="eastAsia"/>
          <w:spacing w:val="-4"/>
          <w:sz w:val="28"/>
        </w:rPr>
        <w:t>逾期違約金之支付</w:t>
      </w:r>
      <w:r w:rsidRPr="00750F50">
        <w:rPr>
          <w:rFonts w:ascii="標楷體" w:eastAsia="標楷體" w:hAnsi="標楷體" w:hint="eastAsia"/>
          <w:sz w:val="28"/>
        </w:rPr>
        <w:t>，機關得自應付價金中扣抵；其有不足者，得通知廠商繳納或自保證金扣抵。</w:t>
      </w:r>
    </w:p>
    <w:p w14:paraId="3288642F"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(四)逾期違約金</w:t>
      </w:r>
      <w:r w:rsidR="00DA741E" w:rsidRPr="00750F50">
        <w:rPr>
          <w:rFonts w:ascii="標楷體" w:eastAsia="標楷體" w:hAnsi="標楷體" w:hint="eastAsia"/>
          <w:sz w:val="28"/>
        </w:rPr>
        <w:t>為損害賠償額預定性違約金，其</w:t>
      </w:r>
      <w:r w:rsidRPr="00750F50">
        <w:rPr>
          <w:rFonts w:ascii="標楷體" w:eastAsia="標楷體" w:hAnsi="標楷體" w:hint="eastAsia"/>
          <w:sz w:val="28"/>
        </w:rPr>
        <w:t>總額(含逾期未改正之違約金)，以契約價金總額之</w:t>
      </w:r>
      <w:r w:rsidR="00DA741E" w:rsidRPr="00750F50">
        <w:rPr>
          <w:rFonts w:ascii="標楷體" w:eastAsia="標楷體" w:hAnsi="標楷體" w:hint="eastAsia"/>
          <w:sz w:val="28"/>
        </w:rPr>
        <w:t>__</w:t>
      </w:r>
      <w:r w:rsidRPr="00750F50">
        <w:rPr>
          <w:rFonts w:ascii="標楷體" w:eastAsia="標楷體" w:hAnsi="標楷體" w:hint="eastAsia"/>
          <w:sz w:val="28"/>
        </w:rPr>
        <w:t>%</w:t>
      </w:r>
      <w:r w:rsidR="00DA741E" w:rsidRPr="00750F50">
        <w:rPr>
          <w:rFonts w:ascii="標楷體" w:eastAsia="標楷體" w:hAnsi="標楷體" w:hint="eastAsia"/>
          <w:sz w:val="28"/>
        </w:rPr>
        <w:t>（由機關於招標時載明，但不高於20%；未載明者，為20%）</w:t>
      </w:r>
      <w:r w:rsidRPr="00750F50">
        <w:rPr>
          <w:rFonts w:ascii="標楷體" w:eastAsia="標楷體" w:hAnsi="標楷體" w:hint="eastAsia"/>
          <w:sz w:val="28"/>
        </w:rPr>
        <w:t>為上限</w:t>
      </w:r>
      <w:r w:rsidR="00DA741E" w:rsidRPr="00750F50">
        <w:rPr>
          <w:rFonts w:ascii="標楷體" w:eastAsia="標楷體" w:hAnsi="標楷體" w:hint="eastAsia"/>
          <w:sz w:val="28"/>
        </w:rPr>
        <w:t>，不包括第8條第1</w:t>
      </w:r>
      <w:r w:rsidR="00E60B4E" w:rsidRPr="00750F50">
        <w:rPr>
          <w:rFonts w:ascii="標楷體" w:eastAsia="標楷體" w:hAnsi="標楷體" w:hint="eastAsia"/>
          <w:sz w:val="28"/>
        </w:rPr>
        <w:t>6</w:t>
      </w:r>
      <w:r w:rsidR="00DA741E" w:rsidRPr="00750F50">
        <w:rPr>
          <w:rFonts w:ascii="標楷體" w:eastAsia="標楷體" w:hAnsi="標楷體" w:hint="eastAsia"/>
          <w:sz w:val="28"/>
        </w:rPr>
        <w:t>款</w:t>
      </w:r>
      <w:r w:rsidR="00B471F5" w:rsidRPr="00750F50">
        <w:rPr>
          <w:rFonts w:ascii="標楷體" w:eastAsia="標楷體" w:hAnsi="標楷體" w:hint="eastAsia"/>
          <w:sz w:val="28"/>
        </w:rPr>
        <w:t>第</w:t>
      </w:r>
      <w:r w:rsidR="00E43E44" w:rsidRPr="00750F50">
        <w:rPr>
          <w:rFonts w:ascii="標楷體" w:eastAsia="標楷體" w:hAnsi="標楷體" w:hint="eastAsia"/>
          <w:sz w:val="28"/>
        </w:rPr>
        <w:t>5</w:t>
      </w:r>
      <w:r w:rsidR="00B471F5" w:rsidRPr="00750F50">
        <w:rPr>
          <w:rFonts w:ascii="標楷體" w:eastAsia="標楷體" w:hAnsi="標楷體" w:hint="eastAsia"/>
          <w:sz w:val="28"/>
        </w:rPr>
        <w:t>目</w:t>
      </w:r>
      <w:r w:rsidR="00DA741E" w:rsidRPr="00750F50">
        <w:rPr>
          <w:rFonts w:ascii="標楷體" w:eastAsia="標楷體" w:hAnsi="標楷體" w:hint="eastAsia"/>
          <w:sz w:val="28"/>
        </w:rPr>
        <w:t>之違約金，亦不計入第14條第8款</w:t>
      </w:r>
      <w:r w:rsidR="00B471F5" w:rsidRPr="00750F50">
        <w:rPr>
          <w:rFonts w:ascii="標楷體" w:eastAsia="標楷體" w:hAnsi="標楷體" w:hint="eastAsia"/>
          <w:sz w:val="28"/>
        </w:rPr>
        <w:t>第2目</w:t>
      </w:r>
      <w:r w:rsidR="00DA741E" w:rsidRPr="00750F50">
        <w:rPr>
          <w:rFonts w:ascii="標楷體" w:eastAsia="標楷體" w:hAnsi="標楷體" w:hint="eastAsia"/>
          <w:sz w:val="28"/>
        </w:rPr>
        <w:t>之賠償責任上限金額內</w:t>
      </w:r>
      <w:r w:rsidRPr="00750F50">
        <w:rPr>
          <w:rFonts w:ascii="標楷體" w:eastAsia="標楷體" w:hAnsi="標楷體" w:hint="eastAsia"/>
          <w:sz w:val="28"/>
        </w:rPr>
        <w:t>。</w:t>
      </w:r>
    </w:p>
    <w:p w14:paraId="35782E59"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1.戰爭、封鎖、革命、叛亂、內亂、暴動或動員。</w:t>
      </w:r>
    </w:p>
    <w:p w14:paraId="5F0BAC04"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2.山崩、地震、海嘯、火山爆發、颱風、豪雨、冰雹、水災、土石流、土崩、地層滑動、雷擊或其他天然災害。</w:t>
      </w:r>
    </w:p>
    <w:p w14:paraId="5DD2FB94"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3.墜機、沉船、交通中斷或道路、港口冰封。</w:t>
      </w:r>
    </w:p>
    <w:p w14:paraId="020A4CB6"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4.罷工、勞資糾紛或民眾非理性之聚眾抗爭。</w:t>
      </w:r>
    </w:p>
    <w:p w14:paraId="602DA3D4"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5.毒氣、瘟疫、火災或爆炸。</w:t>
      </w:r>
    </w:p>
    <w:p w14:paraId="51F2E152"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6.履約標的遭破壞、竊盜、搶奪、強盜或海盜。</w:t>
      </w:r>
    </w:p>
    <w:p w14:paraId="6DBAE772"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7.履約人員遭殺害、傷害、擄人勒贖或不法拘禁。</w:t>
      </w:r>
    </w:p>
    <w:p w14:paraId="364DE664"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8.水、能源或原料中斷或管制供應。</w:t>
      </w:r>
    </w:p>
    <w:p w14:paraId="658C6C68" w14:textId="77777777" w:rsidR="002C190D" w:rsidRPr="00750F50" w:rsidRDefault="002C190D">
      <w:pPr>
        <w:spacing w:line="400" w:lineRule="exact"/>
        <w:ind w:left="1135" w:rightChars="10" w:right="24" w:hanging="284"/>
        <w:jc w:val="both"/>
        <w:textDirection w:val="lrTbV"/>
        <w:rPr>
          <w:rFonts w:ascii="標楷體" w:eastAsia="標楷體" w:hAnsi="標楷體"/>
          <w:sz w:val="28"/>
        </w:rPr>
      </w:pPr>
      <w:r w:rsidRPr="00750F50">
        <w:rPr>
          <w:rFonts w:ascii="標楷體" w:eastAsia="標楷體" w:hAnsi="標楷體" w:hint="eastAsia"/>
          <w:sz w:val="28"/>
        </w:rPr>
        <w:t>9.核子反應、核子輻射或放射性污染。</w:t>
      </w:r>
    </w:p>
    <w:p w14:paraId="5727C911" w14:textId="77777777" w:rsidR="002C190D" w:rsidRPr="00750F50" w:rsidRDefault="002C190D" w:rsidP="009D5786">
      <w:pPr>
        <w:spacing w:line="400" w:lineRule="exact"/>
        <w:ind w:left="1302" w:rightChars="10" w:right="24" w:hanging="451"/>
        <w:jc w:val="both"/>
        <w:textDirection w:val="lrTbV"/>
        <w:rPr>
          <w:rFonts w:ascii="標楷體" w:eastAsia="標楷體" w:hAnsi="標楷體"/>
          <w:sz w:val="28"/>
        </w:rPr>
      </w:pPr>
      <w:r w:rsidRPr="00750F50">
        <w:rPr>
          <w:rFonts w:ascii="標楷體" w:eastAsia="標楷體" w:hAnsi="標楷體" w:hint="eastAsia"/>
          <w:sz w:val="28"/>
        </w:rPr>
        <w:t>10.非因廠商不法行為所致之政府或機關依法令下達停工、徵用、沒入、拆毀或禁運命令者。</w:t>
      </w:r>
    </w:p>
    <w:p w14:paraId="2C59719C" w14:textId="77777777" w:rsidR="002C190D" w:rsidRPr="00750F50" w:rsidRDefault="002C190D">
      <w:pPr>
        <w:spacing w:line="400" w:lineRule="exact"/>
        <w:ind w:left="1248" w:rightChars="10" w:right="24" w:hanging="397"/>
        <w:jc w:val="both"/>
        <w:textDirection w:val="lrTbV"/>
        <w:rPr>
          <w:rFonts w:ascii="標楷體" w:eastAsia="標楷體" w:hAnsi="標楷體"/>
          <w:sz w:val="28"/>
        </w:rPr>
      </w:pPr>
      <w:r w:rsidRPr="00750F50">
        <w:rPr>
          <w:rFonts w:ascii="標楷體" w:eastAsia="標楷體" w:hAnsi="標楷體" w:hint="eastAsia"/>
          <w:sz w:val="28"/>
        </w:rPr>
        <w:t>11.政府法令之新增或變更。</w:t>
      </w:r>
    </w:p>
    <w:p w14:paraId="7E683EBE" w14:textId="77777777" w:rsidR="002C190D" w:rsidRPr="00750F50" w:rsidRDefault="002C190D">
      <w:pPr>
        <w:spacing w:line="400" w:lineRule="exact"/>
        <w:ind w:left="1248" w:rightChars="10" w:right="24" w:hanging="397"/>
        <w:jc w:val="both"/>
        <w:textDirection w:val="lrTbV"/>
        <w:rPr>
          <w:rFonts w:ascii="標楷體" w:eastAsia="標楷體" w:hAnsi="標楷體"/>
          <w:sz w:val="28"/>
        </w:rPr>
      </w:pPr>
      <w:r w:rsidRPr="00750F50">
        <w:rPr>
          <w:rFonts w:ascii="標楷體" w:eastAsia="標楷體" w:hAnsi="標楷體" w:hint="eastAsia"/>
          <w:sz w:val="28"/>
        </w:rPr>
        <w:t>12.我國或外國政府之行為。</w:t>
      </w:r>
    </w:p>
    <w:p w14:paraId="003BED66" w14:textId="77777777" w:rsidR="00DA741E" w:rsidRPr="00750F50" w:rsidRDefault="00DA741E">
      <w:pPr>
        <w:spacing w:line="400" w:lineRule="exact"/>
        <w:ind w:left="1248" w:rightChars="10" w:right="24" w:hanging="397"/>
        <w:jc w:val="both"/>
        <w:rPr>
          <w:rFonts w:ascii="標楷體" w:eastAsia="標楷體" w:hAnsi="標楷體"/>
          <w:sz w:val="28"/>
        </w:rPr>
      </w:pPr>
      <w:r w:rsidRPr="00750F50">
        <w:rPr>
          <w:rFonts w:ascii="標楷體" w:eastAsia="標楷體" w:hAnsi="標楷體" w:hint="eastAsia"/>
          <w:sz w:val="28"/>
        </w:rPr>
        <w:t>13.依傳染病防治法第3條發生傳染病且足以影響契約之履行時。</w:t>
      </w:r>
    </w:p>
    <w:p w14:paraId="160F0499" w14:textId="77777777" w:rsidR="002C190D" w:rsidRPr="00750F50" w:rsidRDefault="00DA741E">
      <w:pPr>
        <w:spacing w:line="400" w:lineRule="exact"/>
        <w:ind w:left="1248" w:rightChars="10" w:right="24" w:hanging="397"/>
        <w:jc w:val="both"/>
        <w:rPr>
          <w:rFonts w:ascii="標楷體" w:eastAsia="標楷體" w:hAnsi="標楷體"/>
          <w:sz w:val="28"/>
        </w:rPr>
      </w:pPr>
      <w:r w:rsidRPr="00750F50">
        <w:rPr>
          <w:rFonts w:ascii="標楷體" w:eastAsia="標楷體" w:hAnsi="標楷體" w:hint="eastAsia"/>
          <w:sz w:val="28"/>
        </w:rPr>
        <w:t>14</w:t>
      </w:r>
      <w:r w:rsidR="002C190D" w:rsidRPr="00750F50">
        <w:rPr>
          <w:rFonts w:ascii="標楷體" w:eastAsia="標楷體" w:hAnsi="標楷體" w:hint="eastAsia"/>
          <w:sz w:val="28"/>
        </w:rPr>
        <w:t>.其他經機關認定確屬不可抗力</w:t>
      </w:r>
      <w:r w:rsidRPr="00750F50">
        <w:rPr>
          <w:rFonts w:ascii="標楷體" w:eastAsia="標楷體" w:hAnsi="標楷體" w:hint="eastAsia"/>
          <w:sz w:val="28"/>
        </w:rPr>
        <w:t>或不可歸責於廠商</w:t>
      </w:r>
      <w:r w:rsidR="002C190D" w:rsidRPr="00750F50">
        <w:rPr>
          <w:rFonts w:ascii="標楷體" w:eastAsia="標楷體" w:hAnsi="標楷體" w:hint="eastAsia"/>
          <w:sz w:val="28"/>
        </w:rPr>
        <w:t>者。</w:t>
      </w:r>
    </w:p>
    <w:p w14:paraId="5930314E"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(六)前款不可抗力或不可歸責事由發生或結束後，其屬可繼續履約之情形者，應繼續履約，並採行必要措施以降低其所造成之不利影響或損害。</w:t>
      </w:r>
    </w:p>
    <w:p w14:paraId="28E06FBC" w14:textId="77777777" w:rsidR="002C190D" w:rsidRPr="00750F50" w:rsidRDefault="002C190D">
      <w:pPr>
        <w:spacing w:line="400" w:lineRule="exact"/>
        <w:ind w:left="851" w:hanging="567"/>
        <w:jc w:val="both"/>
        <w:rPr>
          <w:rFonts w:ascii="標楷體" w:eastAsia="標楷體" w:hAnsi="標楷體"/>
          <w:spacing w:val="4"/>
          <w:sz w:val="28"/>
        </w:rPr>
      </w:pPr>
      <w:r w:rsidRPr="00750F50">
        <w:rPr>
          <w:rFonts w:ascii="標楷體" w:eastAsia="標楷體" w:hAnsi="標楷體" w:hint="eastAsia"/>
          <w:sz w:val="28"/>
        </w:rPr>
        <w:t>(七)</w:t>
      </w:r>
      <w:r w:rsidRPr="00750F50">
        <w:rPr>
          <w:rFonts w:ascii="標楷體" w:eastAsia="標楷體" w:hAnsi="標楷體" w:hint="eastAsia"/>
          <w:spacing w:val="-4"/>
          <w:sz w:val="28"/>
        </w:rPr>
        <w:t>廠商履約有遲延者，在遲延中，對於因不可抗力而生之損害，亦應負責。</w:t>
      </w:r>
      <w:r w:rsidRPr="00750F50">
        <w:rPr>
          <w:rFonts w:ascii="標楷體" w:eastAsia="標楷體" w:hAnsi="標楷體" w:hint="eastAsia"/>
          <w:spacing w:val="4"/>
          <w:sz w:val="28"/>
        </w:rPr>
        <w:t>但經廠商證明縱不遲延給付，而仍不免發生損害者，不在此限。</w:t>
      </w:r>
    </w:p>
    <w:p w14:paraId="452B48A7" w14:textId="77777777" w:rsidR="003C44DB" w:rsidRPr="00750F50" w:rsidRDefault="003C44DB" w:rsidP="003C44DB">
      <w:pPr>
        <w:spacing w:line="400" w:lineRule="exact"/>
        <w:ind w:left="851" w:hanging="567"/>
        <w:jc w:val="both"/>
        <w:rPr>
          <w:rFonts w:ascii="標楷體" w:eastAsia="標楷體" w:hAnsi="標楷體"/>
          <w:spacing w:val="4"/>
          <w:sz w:val="28"/>
        </w:rPr>
      </w:pPr>
      <w:r w:rsidRPr="00750F50">
        <w:rPr>
          <w:rFonts w:ascii="標楷體" w:eastAsia="標楷體" w:hAnsi="標楷體" w:hint="eastAsia"/>
          <w:spacing w:val="4"/>
          <w:sz w:val="28"/>
        </w:rPr>
        <w:t>(八)契約訂有分段進度及最後履約期限，且均訂有逾期違約金者，屬分段完成使用或移交之情形，其逾期違約金之計算原則如下：</w:t>
      </w:r>
    </w:p>
    <w:p w14:paraId="288F01D7"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1.未逾分段進度但逾最後履約期限者，扣除已分段完成使用或移交部分之金額，計算逾最後履約期限之違約金。</w:t>
      </w:r>
    </w:p>
    <w:p w14:paraId="11466069"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2.逾分段</w:t>
      </w:r>
      <w:r w:rsidRPr="00750F50">
        <w:rPr>
          <w:rFonts w:ascii="標楷體" w:eastAsia="標楷體" w:hAnsi="標楷體" w:hint="eastAsia"/>
          <w:sz w:val="28"/>
        </w:rPr>
        <w:t>進度</w:t>
      </w:r>
      <w:r w:rsidRPr="00750F50">
        <w:rPr>
          <w:rFonts w:ascii="標楷體" w:eastAsia="標楷體" w:hAnsi="標楷體" w:hint="eastAsia"/>
          <w:spacing w:val="4"/>
          <w:sz w:val="28"/>
        </w:rPr>
        <w:t>但未逾最後履約期限者，計算逾分段進度之違約金。</w:t>
      </w:r>
    </w:p>
    <w:p w14:paraId="53ED64AD"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3.逾分段</w:t>
      </w:r>
      <w:r w:rsidRPr="00750F50">
        <w:rPr>
          <w:rFonts w:ascii="標楷體" w:eastAsia="標楷體" w:hAnsi="標楷體" w:hint="eastAsia"/>
          <w:sz w:val="28"/>
        </w:rPr>
        <w:t>進度</w:t>
      </w:r>
      <w:r w:rsidRPr="00750F50">
        <w:rPr>
          <w:rFonts w:ascii="標楷體" w:eastAsia="標楷體" w:hAnsi="標楷體" w:hint="eastAsia"/>
          <w:spacing w:val="4"/>
          <w:sz w:val="28"/>
        </w:rPr>
        <w:t>且逾最後履約期限者，分別計算違約金。但逾最後履約期限之違約金，應扣除已分段完成使用或移交部分之金額計算之。</w:t>
      </w:r>
    </w:p>
    <w:p w14:paraId="553C1418"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4.分段完成期限與其他採購契約之進行有關者，逾分段進度，得個別計算違約金，不受前目但書限制。</w:t>
      </w:r>
    </w:p>
    <w:p w14:paraId="7CDBAEFD" w14:textId="77777777" w:rsidR="003C44DB" w:rsidRPr="00750F50" w:rsidRDefault="003C44DB" w:rsidP="003C44DB">
      <w:pPr>
        <w:spacing w:line="400" w:lineRule="exact"/>
        <w:ind w:left="851" w:hanging="567"/>
        <w:jc w:val="both"/>
        <w:rPr>
          <w:rFonts w:ascii="標楷體" w:eastAsia="標楷體" w:hAnsi="標楷體"/>
          <w:spacing w:val="4"/>
          <w:sz w:val="28"/>
        </w:rPr>
      </w:pPr>
      <w:r w:rsidRPr="00750F50">
        <w:rPr>
          <w:rFonts w:ascii="標楷體" w:eastAsia="標楷體" w:hAnsi="標楷體" w:hint="eastAsia"/>
          <w:spacing w:val="4"/>
          <w:sz w:val="28"/>
        </w:rPr>
        <w:t>(九)契約訂有</w:t>
      </w:r>
      <w:r w:rsidRPr="00750F50">
        <w:rPr>
          <w:rFonts w:ascii="標楷體" w:eastAsia="標楷體" w:hAnsi="標楷體" w:hint="eastAsia"/>
          <w:sz w:val="28"/>
        </w:rPr>
        <w:t>分段</w:t>
      </w:r>
      <w:r w:rsidRPr="00750F50">
        <w:rPr>
          <w:rFonts w:ascii="標楷體" w:eastAsia="標楷體" w:hAnsi="標楷體" w:hint="eastAsia"/>
          <w:spacing w:val="4"/>
          <w:sz w:val="28"/>
        </w:rPr>
        <w:t>進度及最後履約期限，且均訂有逾期違約金者，屬全部完成後使用或移交之情形，其逾期違約金之計算原則如下：</w:t>
      </w:r>
    </w:p>
    <w:p w14:paraId="12D50AB0"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1.未逾分段進度但逾最後履約期限者，計算逾最後履約期限之違約金。</w:t>
      </w:r>
    </w:p>
    <w:p w14:paraId="1207AF46"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2.逾</w:t>
      </w:r>
      <w:r w:rsidRPr="00750F50">
        <w:rPr>
          <w:rFonts w:ascii="標楷體" w:eastAsia="標楷體" w:hAnsi="標楷體" w:hint="eastAsia"/>
          <w:sz w:val="28"/>
        </w:rPr>
        <w:t>分段</w:t>
      </w:r>
      <w:r w:rsidRPr="00750F50">
        <w:rPr>
          <w:rFonts w:ascii="標楷體" w:eastAsia="標楷體" w:hAnsi="標楷體" w:hint="eastAsia"/>
          <w:spacing w:val="4"/>
          <w:sz w:val="28"/>
        </w:rPr>
        <w:t>進度但未逾最後履約期限，其有逾分段進度已收取之違約金者，於未逾最後履約期限後發還。</w:t>
      </w:r>
    </w:p>
    <w:p w14:paraId="4BDBBFC9"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3.逾分段進度且逾最後履約期限，其有逾分段進度已收取之違約金者，於計算逾最後履約期限之違約金時應予扣抵。</w:t>
      </w:r>
    </w:p>
    <w:p w14:paraId="48595411" w14:textId="77777777" w:rsidR="003C44DB" w:rsidRPr="00750F50" w:rsidRDefault="003C44DB" w:rsidP="003C44DB">
      <w:pPr>
        <w:spacing w:line="400" w:lineRule="exact"/>
        <w:ind w:left="1135" w:rightChars="10" w:right="24" w:hanging="284"/>
        <w:jc w:val="both"/>
        <w:rPr>
          <w:rFonts w:ascii="標楷體" w:eastAsia="標楷體" w:hAnsi="標楷體"/>
          <w:spacing w:val="4"/>
          <w:sz w:val="28"/>
        </w:rPr>
      </w:pPr>
      <w:r w:rsidRPr="00750F50">
        <w:rPr>
          <w:rFonts w:ascii="標楷體" w:eastAsia="標楷體" w:hAnsi="標楷體" w:hint="eastAsia"/>
          <w:spacing w:val="4"/>
          <w:sz w:val="28"/>
        </w:rPr>
        <w:t>4.分段</w:t>
      </w:r>
      <w:r w:rsidRPr="00750F50">
        <w:rPr>
          <w:rFonts w:ascii="標楷體" w:eastAsia="標楷體" w:hAnsi="標楷體" w:hint="eastAsia"/>
          <w:sz w:val="28"/>
        </w:rPr>
        <w:t>完成</w:t>
      </w:r>
      <w:r w:rsidRPr="00750F50">
        <w:rPr>
          <w:rFonts w:ascii="標楷體" w:eastAsia="標楷體" w:hAnsi="標楷體" w:hint="eastAsia"/>
          <w:spacing w:val="4"/>
          <w:sz w:val="28"/>
        </w:rPr>
        <w:t>期限與其他採購契約之進行有關者，逾分段進度，得計算違約金，不受第2目及第3目之限制。</w:t>
      </w:r>
    </w:p>
    <w:p w14:paraId="25FAE60C" w14:textId="77777777" w:rsidR="008873FD" w:rsidRPr="00750F50" w:rsidRDefault="002C190D" w:rsidP="009E27B0">
      <w:pPr>
        <w:spacing w:line="400" w:lineRule="exact"/>
        <w:ind w:left="851" w:hanging="567"/>
        <w:jc w:val="both"/>
        <w:rPr>
          <w:rFonts w:ascii="標楷體" w:eastAsia="標楷體" w:hAnsi="標楷體"/>
          <w:sz w:val="28"/>
        </w:rPr>
      </w:pPr>
      <w:r w:rsidRPr="00750F50">
        <w:rPr>
          <w:rFonts w:ascii="標楷體" w:eastAsia="標楷體" w:hAnsi="標楷體" w:hint="eastAsia"/>
          <w:sz w:val="28"/>
        </w:rPr>
        <w:t>(</w:t>
      </w:r>
      <w:r w:rsidR="003C44DB" w:rsidRPr="00750F50">
        <w:rPr>
          <w:rFonts w:ascii="標楷體" w:eastAsia="標楷體" w:hAnsi="標楷體" w:hint="eastAsia"/>
          <w:sz w:val="28"/>
        </w:rPr>
        <w:t>十</w:t>
      </w:r>
      <w:r w:rsidRPr="00750F50">
        <w:rPr>
          <w:rFonts w:ascii="標楷體" w:eastAsia="標楷體" w:hAnsi="標楷體" w:hint="eastAsia"/>
          <w:sz w:val="28"/>
        </w:rPr>
        <w:t>)廠商未遵守法令致生履約事故者，由廠商負責。因而遲延履約者，不得據以免責。</w:t>
      </w:r>
      <w:r w:rsidR="009E27B0" w:rsidRPr="00750F50">
        <w:rPr>
          <w:rFonts w:ascii="標楷體" w:eastAsia="標楷體" w:hAnsi="標楷體"/>
          <w:sz w:val="28"/>
        </w:rPr>
        <w:t xml:space="preserve"> </w:t>
      </w:r>
    </w:p>
    <w:p w14:paraId="255813FB" w14:textId="77777777" w:rsidR="002C190D" w:rsidRPr="00750F50" w:rsidRDefault="008873FD" w:rsidP="003C44DB">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w:t>
      </w:r>
      <w:r w:rsidR="009E27B0" w:rsidRPr="00750F50">
        <w:rPr>
          <w:rFonts w:ascii="標楷體" w:eastAsia="標楷體" w:hAnsi="標楷體" w:hint="eastAsia"/>
          <w:sz w:val="28"/>
        </w:rPr>
        <w:t>一</w:t>
      </w:r>
      <w:r w:rsidRPr="00750F50">
        <w:rPr>
          <w:rFonts w:ascii="標楷體" w:eastAsia="標楷體" w:hAnsi="標楷體" w:hint="eastAsia"/>
          <w:sz w:val="28"/>
        </w:rPr>
        <w:t>)</w:t>
      </w:r>
      <w:r w:rsidR="001A3F48" w:rsidRPr="00750F50">
        <w:rPr>
          <w:rFonts w:ascii="標楷體" w:eastAsia="標楷體" w:hAnsi="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750F50">
        <w:rPr>
          <w:rFonts w:ascii="標楷體" w:eastAsia="標楷體" w:hAnsi="標楷體" w:hint="eastAsia"/>
          <w:sz w:val="28"/>
        </w:rPr>
        <w:t xml:space="preserve">　　　　　　　　　　　　　</w:t>
      </w:r>
    </w:p>
    <w:p w14:paraId="3F0351CF" w14:textId="77777777" w:rsidR="002C190D" w:rsidRPr="00750F50" w:rsidRDefault="002C190D">
      <w:pPr>
        <w:spacing w:beforeLines="25" w:before="60" w:afterLines="25" w:after="60" w:line="400" w:lineRule="exact"/>
        <w:ind w:left="284" w:hanging="284"/>
        <w:jc w:val="both"/>
        <w:textDirection w:val="lrTbV"/>
        <w:rPr>
          <w:rFonts w:ascii="標楷體" w:eastAsia="標楷體" w:hAnsi="標楷體"/>
          <w:sz w:val="28"/>
          <w:bdr w:val="single" w:sz="4" w:space="0" w:color="auto"/>
        </w:rPr>
      </w:pPr>
    </w:p>
    <w:p w14:paraId="7D6652EE"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第十四條  權利及責任</w:t>
      </w:r>
    </w:p>
    <w:p w14:paraId="59886168"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(一)廠商應擔保第三人就履約標的，對於機關不得主張任何權利。</w:t>
      </w:r>
    </w:p>
    <w:p w14:paraId="600DB0D1"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(二)</w:t>
      </w:r>
      <w:r w:rsidR="003C44DB" w:rsidRPr="00750F50">
        <w:rPr>
          <w:rFonts w:ascii="標楷體" w:eastAsia="標楷體" w:hAnsi="標楷體" w:hint="eastAsia"/>
        </w:rPr>
        <w:t>廠商履約，其有侵害第三人合法權益時，應由廠商負責處理並承擔一切法律責任及費用，包括機關所發生之費用。機關並得請求損害賠償。</w:t>
      </w:r>
    </w:p>
    <w:p w14:paraId="08451A32"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(三)廠商履約結果涉及</w:t>
      </w:r>
      <w:r w:rsidR="00E75AA8" w:rsidRPr="00750F50">
        <w:rPr>
          <w:rFonts w:ascii="標楷體" w:eastAsia="標楷體" w:hAnsi="標楷體" w:hint="eastAsia"/>
          <w:sz w:val="28"/>
        </w:rPr>
        <w:t>履約標的所產出之</w:t>
      </w:r>
      <w:r w:rsidRPr="00750F50">
        <w:rPr>
          <w:rFonts w:ascii="標楷體" w:eastAsia="標楷體" w:hAnsi="標楷體" w:hint="eastAsia"/>
          <w:sz w:val="28"/>
        </w:rPr>
        <w:t>智慧財產權</w:t>
      </w:r>
      <w:r w:rsidR="00E75AA8" w:rsidRPr="00750F50">
        <w:rPr>
          <w:rFonts w:ascii="標楷體" w:eastAsia="標楷體" w:hAnsi="標楷體" w:hint="eastAsia"/>
          <w:sz w:val="28"/>
        </w:rPr>
        <w:t>（包含專利權、商標權、著作權、營業秘密等）</w:t>
      </w:r>
      <w:r w:rsidRPr="00750F50">
        <w:rPr>
          <w:rFonts w:ascii="標楷體" w:eastAsia="標楷體" w:hAnsi="標楷體" w:hint="eastAsia"/>
          <w:sz w:val="28"/>
        </w:rPr>
        <w:t>者</w:t>
      </w:r>
      <w:r w:rsidRPr="00750F50">
        <w:rPr>
          <w:rFonts w:ascii="標楷體" w:eastAsia="標楷體" w:hAnsi="標楷體" w:hint="eastAsia"/>
        </w:rPr>
        <w:t>：</w:t>
      </w:r>
      <w:r w:rsidRPr="00750F50">
        <w:rPr>
          <w:rFonts w:ascii="標楷體" w:eastAsia="標楷體" w:hAnsi="標楷體" w:hint="eastAsia"/>
          <w:sz w:val="28"/>
        </w:rPr>
        <w:t>(由</w:t>
      </w:r>
      <w:r w:rsidRPr="00750F50">
        <w:rPr>
          <w:rFonts w:ascii="標楷體" w:eastAsia="標楷體" w:hAnsi="標楷體" w:hint="eastAsia"/>
          <w:spacing w:val="-4"/>
          <w:sz w:val="28"/>
        </w:rPr>
        <w:t>機關於招標時載明</w:t>
      </w:r>
      <w:r w:rsidR="00E75AA8" w:rsidRPr="00750F50">
        <w:rPr>
          <w:rFonts w:ascii="標楷體" w:eastAsia="標楷體" w:hAnsi="標楷體" w:hint="eastAsia"/>
          <w:spacing w:val="-4"/>
          <w:sz w:val="28"/>
        </w:rPr>
        <w:t>，互補項目得複選。如僅涉及著作權者，請就第1目至第</w:t>
      </w:r>
      <w:r w:rsidR="00FB31D6" w:rsidRPr="00750F50">
        <w:rPr>
          <w:rFonts w:ascii="標楷體" w:eastAsia="標楷體" w:hAnsi="標楷體" w:hint="eastAsia"/>
          <w:spacing w:val="-4"/>
          <w:sz w:val="28"/>
        </w:rPr>
        <w:t>6</w:t>
      </w:r>
      <w:r w:rsidR="00E75AA8" w:rsidRPr="00750F50">
        <w:rPr>
          <w:rFonts w:ascii="標楷體" w:eastAsia="標楷體" w:hAnsi="標楷體" w:hint="eastAsia"/>
          <w:spacing w:val="-4"/>
          <w:sz w:val="28"/>
        </w:rPr>
        <w:t>目及第1</w:t>
      </w:r>
      <w:r w:rsidR="00FB31D6" w:rsidRPr="00750F50">
        <w:rPr>
          <w:rFonts w:ascii="標楷體" w:eastAsia="標楷體" w:hAnsi="標楷體" w:hint="eastAsia"/>
          <w:spacing w:val="-4"/>
          <w:sz w:val="28"/>
        </w:rPr>
        <w:t>0</w:t>
      </w:r>
      <w:r w:rsidR="00E75AA8" w:rsidRPr="00750F50">
        <w:rPr>
          <w:rFonts w:ascii="標楷體" w:eastAsia="標楷體" w:hAnsi="標楷體" w:hint="eastAsia"/>
          <w:spacing w:val="-4"/>
          <w:sz w:val="28"/>
        </w:rPr>
        <w:t>目勾選。註釋及舉例文字，免載於招標文件</w:t>
      </w:r>
      <w:r w:rsidRPr="00750F50">
        <w:rPr>
          <w:rFonts w:ascii="標楷體" w:eastAsia="標楷體" w:hAnsi="標楷體" w:hint="eastAsia"/>
          <w:spacing w:val="-4"/>
          <w:sz w:val="28"/>
        </w:rPr>
        <w:t>)</w:t>
      </w:r>
    </w:p>
    <w:p w14:paraId="5E0AA297" w14:textId="77777777" w:rsidR="00E75AA8" w:rsidRPr="00750F50" w:rsidRDefault="00E75AA8" w:rsidP="00E75AA8">
      <w:pPr>
        <w:spacing w:line="400" w:lineRule="exact"/>
        <w:ind w:left="1638" w:hanging="787"/>
        <w:jc w:val="both"/>
        <w:textDirection w:val="lrTbV"/>
        <w:rPr>
          <w:rFonts w:ascii="標楷體" w:eastAsia="標楷體" w:hAnsi="標楷體"/>
          <w:sz w:val="28"/>
        </w:rPr>
      </w:pPr>
      <w:r w:rsidRPr="00750F50">
        <w:rPr>
          <w:rFonts w:ascii="標楷體" w:eastAsia="標楷體" w:hAnsi="標楷體" w:hint="eastAsia"/>
          <w:sz w:val="28"/>
        </w:rPr>
        <w:t>註：1.在流通利用方面，考量</w:t>
      </w:r>
      <w:r w:rsidR="003B0BEC" w:rsidRPr="00750F50">
        <w:rPr>
          <w:rFonts w:ascii="標楷體" w:eastAsia="標楷體" w:hAnsi="標楷體" w:hint="eastAsia"/>
          <w:sz w:val="28"/>
        </w:rPr>
        <w:t>履約標的</w:t>
      </w:r>
      <w:r w:rsidRPr="00750F50">
        <w:rPr>
          <w:rFonts w:ascii="標楷體" w:eastAsia="標楷體" w:hAnsi="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Pr="00750F50" w:rsidRDefault="00E75AA8" w:rsidP="00E75AA8">
      <w:pPr>
        <w:spacing w:line="400" w:lineRule="exact"/>
        <w:ind w:left="1568" w:hanging="280"/>
        <w:jc w:val="both"/>
        <w:textDirection w:val="lrTbV"/>
        <w:rPr>
          <w:rFonts w:ascii="標楷體" w:eastAsia="標楷體" w:hAnsi="標楷體"/>
          <w:sz w:val="28"/>
        </w:rPr>
      </w:pPr>
      <w:r w:rsidRPr="00750F50">
        <w:rPr>
          <w:rFonts w:ascii="標楷體" w:eastAsia="標楷體" w:hAnsi="標楷體" w:hint="eastAsia"/>
          <w:sz w:val="28"/>
        </w:rPr>
        <w:t>2.</w:t>
      </w:r>
      <w:r w:rsidR="003B0BEC" w:rsidRPr="00750F50">
        <w:rPr>
          <w:rFonts w:ascii="標楷體" w:eastAsia="標楷體" w:hAnsi="標楷體" w:hint="eastAsia"/>
          <w:sz w:val="28"/>
        </w:rPr>
        <w:t>履約標的</w:t>
      </w:r>
      <w:r w:rsidRPr="00750F50">
        <w:rPr>
          <w:rFonts w:ascii="標楷體" w:eastAsia="標楷體" w:hAnsi="標楷體" w:hint="eastAsia"/>
          <w:sz w:val="28"/>
        </w:rPr>
        <w:t>如非完全客製化而產生之著作，建議約定由廠商享有著作人格權及著作財產權，機關則享有</w:t>
      </w:r>
      <w:r w:rsidR="009165AD" w:rsidRPr="00750F50">
        <w:rPr>
          <w:rFonts w:ascii="標楷體" w:eastAsia="標楷體" w:hAnsi="標楷體" w:hint="eastAsia"/>
          <w:sz w:val="28"/>
        </w:rPr>
        <w:t>不限時間、地域、次數、</w:t>
      </w:r>
      <w:r w:rsidRPr="00750F50">
        <w:rPr>
          <w:rFonts w:ascii="標楷體" w:eastAsia="標楷體" w:hAnsi="標楷體" w:hint="eastAsia"/>
          <w:sz w:val="28"/>
        </w:rPr>
        <w:t>非專屬、無償利用、並得再轉授權第三人之權利，廠商承諾對機關</w:t>
      </w:r>
      <w:r w:rsidR="009165AD" w:rsidRPr="00750F50">
        <w:rPr>
          <w:rFonts w:ascii="標楷體" w:eastAsia="標楷體" w:hAnsi="標楷體" w:hint="eastAsia"/>
          <w:sz w:val="28"/>
        </w:rPr>
        <w:t>及其再授權利用之第三人</w:t>
      </w:r>
      <w:r w:rsidRPr="00750F50">
        <w:rPr>
          <w:rFonts w:ascii="標楷體" w:eastAsia="標楷體" w:hAnsi="標楷體" w:hint="eastAsia"/>
          <w:sz w:val="28"/>
        </w:rPr>
        <w:t>不行使著作人格權。</w:t>
      </w:r>
    </w:p>
    <w:p w14:paraId="4A81522B" w14:textId="77777777" w:rsidR="00E75AA8" w:rsidRPr="00750F50" w:rsidRDefault="00E75AA8"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1□以</w:t>
      </w:r>
      <w:r w:rsidRPr="00750F50">
        <w:rPr>
          <w:rFonts w:ascii="標楷體" w:eastAsia="標楷體" w:hAnsi="標楷體" w:hint="eastAsia"/>
          <w:spacing w:val="4"/>
          <w:sz w:val="28"/>
        </w:rPr>
        <w:t>廠商</w:t>
      </w:r>
      <w:r w:rsidRPr="00750F50">
        <w:rPr>
          <w:rFonts w:ascii="標楷體" w:eastAsia="標楷體" w:hAnsi="標楷體" w:hint="eastAsia"/>
          <w:sz w:val="28"/>
        </w:rPr>
        <w:t>為著作人，並取得著作財產權，機關</w:t>
      </w:r>
      <w:r w:rsidR="009165AD" w:rsidRPr="00750F50">
        <w:rPr>
          <w:rFonts w:ascii="標楷體" w:eastAsia="標楷體" w:hAnsi="標楷體" w:hint="eastAsia"/>
          <w:sz w:val="28"/>
        </w:rPr>
        <w:t>則享有不限時間、地域、次數、非專屬、無償利用、並得再轉授權第三人利用之權利，廠商承諾對機關及其再授權利用之第三人不行使著作人格權</w:t>
      </w:r>
      <w:r w:rsidRPr="00750F50">
        <w:rPr>
          <w:rFonts w:ascii="標楷體" w:eastAsia="標楷體" w:hAnsi="標楷體" w:hint="eastAsia"/>
          <w:sz w:val="28"/>
        </w:rPr>
        <w:t>。（項目由機關於招標時勾選）</w:t>
      </w:r>
    </w:p>
    <w:p w14:paraId="5E3A2AF7"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【1】□重製權        【2】□公開口述權    【3】□公開播送權</w:t>
      </w:r>
    </w:p>
    <w:p w14:paraId="788F1C6B"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【4】□公開上映權    【5】□公開演出權    【6】□公開傳輸權</w:t>
      </w:r>
    </w:p>
    <w:p w14:paraId="25423B25"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【7】□公開展示權    【8】□改作權        【9】□編輯權</w:t>
      </w:r>
    </w:p>
    <w:p w14:paraId="78E3C118"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【10】□出租權</w:t>
      </w:r>
    </w:p>
    <w:p w14:paraId="5473C0EF" w14:textId="77777777" w:rsidR="00E75AA8" w:rsidRPr="00750F50" w:rsidRDefault="00E75AA8" w:rsidP="00E75AA8">
      <w:pPr>
        <w:spacing w:line="400" w:lineRule="exact"/>
        <w:ind w:left="1862" w:hanging="546"/>
        <w:jc w:val="both"/>
        <w:rPr>
          <w:rFonts w:ascii="標楷體" w:eastAsia="標楷體" w:hAnsi="標楷體"/>
          <w:sz w:val="28"/>
        </w:rPr>
      </w:pPr>
      <w:r w:rsidRPr="00750F50">
        <w:rPr>
          <w:rFonts w:ascii="標楷體" w:eastAsia="標楷體" w:hAnsi="標楷體" w:hint="eastAsia"/>
          <w:sz w:val="28"/>
        </w:rPr>
        <w:t>例：採購一般共通性需求規格所開發之</w:t>
      </w:r>
      <w:r w:rsidR="003B0BEC" w:rsidRPr="00750F50">
        <w:rPr>
          <w:rFonts w:ascii="標楷體" w:eastAsia="標楷體" w:hAnsi="標楷體" w:hint="eastAsia"/>
          <w:sz w:val="28"/>
        </w:rPr>
        <w:t>著作</w:t>
      </w:r>
      <w:r w:rsidRPr="00750F50">
        <w:rPr>
          <w:rFonts w:ascii="標楷體" w:eastAsia="標楷體" w:hAnsi="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77BD7D8B" w14:textId="77777777" w:rsidR="00E75AA8" w:rsidRPr="00750F50" w:rsidRDefault="00E75AA8"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2□以</w:t>
      </w:r>
      <w:r w:rsidRPr="00750F50">
        <w:rPr>
          <w:rFonts w:ascii="標楷體" w:eastAsia="標楷體" w:hAnsi="標楷體" w:hint="eastAsia"/>
          <w:spacing w:val="4"/>
          <w:sz w:val="28"/>
        </w:rPr>
        <w:t>廠商</w:t>
      </w:r>
      <w:r w:rsidRPr="00750F50">
        <w:rPr>
          <w:rFonts w:ascii="標楷體" w:eastAsia="標楷體" w:hAnsi="標楷體" w:hint="eastAsia"/>
          <w:sz w:val="28"/>
        </w:rPr>
        <w:t>為著作人，其下列著作財產權於著作完成同時讓與機關，廠商並承諾</w:t>
      </w:r>
      <w:r w:rsidR="004E1A83" w:rsidRPr="00750F50">
        <w:rPr>
          <w:rFonts w:ascii="標楷體" w:eastAsia="標楷體" w:hAnsi="標楷體" w:hint="eastAsia"/>
          <w:sz w:val="28"/>
        </w:rPr>
        <w:t>對機關</w:t>
      </w:r>
      <w:r w:rsidR="009165AD" w:rsidRPr="00750F50">
        <w:rPr>
          <w:rFonts w:ascii="標楷體" w:eastAsia="標楷體" w:hAnsi="標楷體" w:hint="eastAsia"/>
          <w:sz w:val="28"/>
        </w:rPr>
        <w:t>及其同意利用之人</w:t>
      </w:r>
      <w:r w:rsidRPr="00750F50">
        <w:rPr>
          <w:rFonts w:ascii="標楷體" w:eastAsia="標楷體" w:hAnsi="標楷體" w:hint="eastAsia"/>
          <w:sz w:val="28"/>
        </w:rPr>
        <w:t>不行使其著作人格權。（項目由機關於招標時勾選）</w:t>
      </w:r>
    </w:p>
    <w:p w14:paraId="3B862CD7"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【1】□重製權        【2】□公開口述權    【3】□公開播送權</w:t>
      </w:r>
    </w:p>
    <w:p w14:paraId="25730AF3"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【4】□公開上映權    【5】□公開演出權    【6】□公開傳輸權</w:t>
      </w:r>
    </w:p>
    <w:p w14:paraId="4977D3C2"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【7】□公開展示權    【8】□改作權        【9】□編輯權</w:t>
      </w:r>
    </w:p>
    <w:p w14:paraId="15039E42" w14:textId="77777777" w:rsidR="00E75AA8" w:rsidRPr="00750F50" w:rsidRDefault="00E75AA8" w:rsidP="00E75AA8">
      <w:pPr>
        <w:spacing w:line="400" w:lineRule="exact"/>
        <w:ind w:left="1022" w:firstLine="178"/>
        <w:jc w:val="both"/>
        <w:rPr>
          <w:rFonts w:ascii="標楷體" w:eastAsia="標楷體" w:hAnsi="標楷體"/>
          <w:sz w:val="28"/>
        </w:rPr>
      </w:pPr>
      <w:r w:rsidRPr="00750F50">
        <w:rPr>
          <w:rFonts w:ascii="標楷體" w:eastAsia="標楷體" w:hAnsi="標楷體" w:hint="eastAsia"/>
          <w:sz w:val="28"/>
        </w:rPr>
        <w:t>【10】□出租權</w:t>
      </w:r>
    </w:p>
    <w:p w14:paraId="46DB0937" w14:textId="77777777" w:rsidR="00E75AA8" w:rsidRPr="00750F50" w:rsidRDefault="00E75AA8" w:rsidP="00E75AA8">
      <w:pPr>
        <w:spacing w:line="400" w:lineRule="exact"/>
        <w:ind w:left="1862" w:hanging="546"/>
        <w:jc w:val="both"/>
        <w:rPr>
          <w:rFonts w:ascii="標楷體" w:eastAsia="標楷體" w:hAnsi="標楷體"/>
          <w:sz w:val="28"/>
        </w:rPr>
      </w:pPr>
      <w:r w:rsidRPr="00750F50">
        <w:rPr>
          <w:rFonts w:ascii="標楷體" w:eastAsia="標楷體" w:hAnsi="標楷體" w:hint="eastAsia"/>
          <w:sz w:val="28"/>
        </w:rPr>
        <w:t>例：採購一般共通性需求規格所開發之</w:t>
      </w:r>
      <w:r w:rsidR="003B0BEC" w:rsidRPr="00750F50">
        <w:rPr>
          <w:rFonts w:ascii="標楷體" w:eastAsia="標楷體" w:hAnsi="標楷體" w:hint="eastAsia"/>
          <w:sz w:val="28"/>
        </w:rPr>
        <w:t>著作</w:t>
      </w:r>
      <w:r w:rsidRPr="00750F50">
        <w:rPr>
          <w:rFonts w:ascii="標楷體" w:eastAsia="標楷體" w:hAnsi="標楷體" w:hint="eastAsia"/>
          <w:sz w:val="28"/>
        </w:rPr>
        <w:t>，機關得就業務需要，為其內部使用之目的，勾選【1】重製權及【9】編輯權。如機關擬自行修改著作物，可勾選【8】改作權。如採購教學著作物，可勾選【2】公開口述權及【3】公開播送權。</w:t>
      </w:r>
    </w:p>
    <w:p w14:paraId="5BFD6882" w14:textId="77777777" w:rsidR="00E75AA8" w:rsidRPr="00750F50" w:rsidRDefault="00E75AA8"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3□以廠商為著作人，機關取得著作財產權，廠商並承諾對機關</w:t>
      </w:r>
      <w:r w:rsidR="009165AD" w:rsidRPr="00750F50">
        <w:rPr>
          <w:rFonts w:ascii="標楷體" w:eastAsia="標楷體" w:hAnsi="標楷體" w:hint="eastAsia"/>
          <w:sz w:val="28"/>
        </w:rPr>
        <w:t>及其同意利用之人</w:t>
      </w:r>
      <w:r w:rsidRPr="00750F50">
        <w:rPr>
          <w:rFonts w:ascii="標楷體" w:eastAsia="標楷體" w:hAnsi="標楷體" w:hint="eastAsia"/>
          <w:sz w:val="28"/>
        </w:rPr>
        <w:t>不行使其著作人格權。</w:t>
      </w:r>
    </w:p>
    <w:p w14:paraId="239F21CA" w14:textId="77777777" w:rsidR="00E75AA8" w:rsidRPr="00750F50" w:rsidRDefault="00E75AA8" w:rsidP="00E75AA8">
      <w:pPr>
        <w:spacing w:line="400" w:lineRule="exact"/>
        <w:ind w:left="1862" w:hanging="546"/>
        <w:jc w:val="both"/>
        <w:rPr>
          <w:rFonts w:ascii="標楷體" w:eastAsia="標楷體" w:hAnsi="標楷體"/>
          <w:sz w:val="28"/>
        </w:rPr>
      </w:pPr>
      <w:r w:rsidRPr="00750F50">
        <w:rPr>
          <w:rFonts w:ascii="標楷體" w:eastAsia="標楷體" w:hAnsi="標楷體" w:hint="eastAsia"/>
          <w:sz w:val="28"/>
        </w:rPr>
        <w:t>例：採購機關專用或機關特殊需求規格所開發之</w:t>
      </w:r>
      <w:r w:rsidR="003B0BEC" w:rsidRPr="00750F50">
        <w:rPr>
          <w:rFonts w:ascii="標楷體" w:eastAsia="標楷體" w:hAnsi="標楷體" w:hint="eastAsia"/>
          <w:sz w:val="28"/>
        </w:rPr>
        <w:t>著作</w:t>
      </w:r>
      <w:r w:rsidRPr="00750F50">
        <w:rPr>
          <w:rFonts w:ascii="標楷體" w:eastAsia="標楷體" w:hAnsi="標楷體" w:hint="eastAsia"/>
          <w:sz w:val="28"/>
        </w:rPr>
        <w:t>，機關取得著作財產權之全部。</w:t>
      </w:r>
    </w:p>
    <w:p w14:paraId="2ADFFEB4" w14:textId="77777777" w:rsidR="00E75AA8" w:rsidRPr="00750F50" w:rsidRDefault="00E75AA8"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4□機關與廠商共同享有著作人格權及著作財產權。</w:t>
      </w:r>
    </w:p>
    <w:p w14:paraId="6E3AFB55" w14:textId="77777777" w:rsidR="00E75AA8" w:rsidRPr="00750F50" w:rsidRDefault="00E75AA8" w:rsidP="00E75AA8">
      <w:pPr>
        <w:spacing w:line="400" w:lineRule="exact"/>
        <w:ind w:left="1862" w:hanging="546"/>
        <w:jc w:val="both"/>
        <w:rPr>
          <w:rFonts w:ascii="標楷體" w:eastAsia="標楷體" w:hAnsi="標楷體"/>
          <w:sz w:val="28"/>
        </w:rPr>
      </w:pPr>
      <w:r w:rsidRPr="00750F50">
        <w:rPr>
          <w:rFonts w:ascii="標楷體" w:eastAsia="標楷體" w:hAnsi="標楷體" w:hint="eastAsia"/>
          <w:sz w:val="28"/>
        </w:rPr>
        <w:t>例：採購廠商已完成之</w:t>
      </w:r>
      <w:r w:rsidR="003B0BEC" w:rsidRPr="00750F50">
        <w:rPr>
          <w:rFonts w:ascii="標楷體" w:eastAsia="標楷體" w:hAnsi="標楷體" w:hint="eastAsia"/>
          <w:sz w:val="28"/>
        </w:rPr>
        <w:t>著作</w:t>
      </w:r>
      <w:r w:rsidRPr="00750F50">
        <w:rPr>
          <w:rFonts w:ascii="標楷體" w:eastAsia="標楷體" w:hAnsi="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750F50" w:rsidRDefault="00E75AA8"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5□機關有權永久無償利用該著作財產權。</w:t>
      </w:r>
    </w:p>
    <w:p w14:paraId="1E21E0E7" w14:textId="77777777" w:rsidR="00E75AA8" w:rsidRPr="00750F50" w:rsidRDefault="00E75AA8" w:rsidP="00E75AA8">
      <w:pPr>
        <w:spacing w:line="400" w:lineRule="exact"/>
        <w:ind w:left="1862" w:hanging="546"/>
        <w:jc w:val="both"/>
        <w:rPr>
          <w:rFonts w:ascii="標楷體" w:eastAsia="標楷體" w:hAnsi="標楷體"/>
          <w:sz w:val="28"/>
        </w:rPr>
      </w:pPr>
      <w:r w:rsidRPr="00750F50">
        <w:rPr>
          <w:rFonts w:ascii="標楷體" w:eastAsia="標楷體" w:hAnsi="標楷體" w:hint="eastAsia"/>
          <w:sz w:val="28"/>
        </w:rPr>
        <w:t>例：</w:t>
      </w:r>
      <w:r w:rsidR="003B0BEC" w:rsidRPr="00750F50">
        <w:rPr>
          <w:rFonts w:ascii="標楷體" w:eastAsia="標楷體" w:hAnsi="標楷體" w:hint="eastAsia"/>
          <w:sz w:val="28"/>
        </w:rPr>
        <w:t>履約標的包括</w:t>
      </w:r>
      <w:r w:rsidRPr="00750F50">
        <w:rPr>
          <w:rFonts w:ascii="標楷體" w:eastAsia="標楷體" w:hAnsi="標楷體" w:hint="eastAsia"/>
          <w:sz w:val="28"/>
        </w:rPr>
        <w:t>已在一般消費市場銷售之套裝資訊軟體，機關依廠商或第三人之授權契約條款取得永久無償使用權。</w:t>
      </w:r>
    </w:p>
    <w:p w14:paraId="14BDB0B9" w14:textId="77777777" w:rsidR="00E75AA8" w:rsidRPr="00750F50" w:rsidRDefault="00E75AA8"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6□</w:t>
      </w:r>
      <w:r w:rsidR="004C1024" w:rsidRPr="00750F50">
        <w:rPr>
          <w:rFonts w:ascii="標楷體" w:eastAsia="標楷體" w:hAnsi="標楷體" w:hint="eastAsia"/>
          <w:sz w:val="28"/>
        </w:rPr>
        <w:t>以</w:t>
      </w:r>
      <w:r w:rsidR="00AA2E20" w:rsidRPr="00750F50">
        <w:rPr>
          <w:rFonts w:ascii="標楷體" w:eastAsia="標楷體" w:hAnsi="標楷體" w:hint="eastAsia"/>
          <w:sz w:val="28"/>
        </w:rPr>
        <w:t>機關為著作人，並由機關取得著作財產權之全部，廠商於完成該著作時，經機關同意：（項目由機關於招標時勾選）</w:t>
      </w:r>
    </w:p>
    <w:p w14:paraId="4C316287" w14:textId="77777777" w:rsidR="00E75AA8" w:rsidRPr="00750F50" w:rsidRDefault="00E75AA8" w:rsidP="00E75AA8">
      <w:pPr>
        <w:spacing w:line="400" w:lineRule="exact"/>
        <w:ind w:left="2156" w:hanging="956"/>
        <w:jc w:val="both"/>
        <w:rPr>
          <w:rFonts w:ascii="標楷體" w:eastAsia="標楷體" w:hAnsi="標楷體"/>
          <w:sz w:val="28"/>
        </w:rPr>
      </w:pPr>
      <w:r w:rsidRPr="00750F50">
        <w:rPr>
          <w:rFonts w:ascii="標楷體" w:eastAsia="標楷體" w:hAnsi="標楷體" w:hint="eastAsia"/>
          <w:sz w:val="28"/>
        </w:rPr>
        <w:t>【1】□取得使用授權與再授權之權</w:t>
      </w:r>
      <w:r w:rsidR="008D543D" w:rsidRPr="00750F50">
        <w:rPr>
          <w:rFonts w:ascii="標楷體" w:eastAsia="標楷體" w:hAnsi="標楷體" w:hint="eastAsia"/>
          <w:sz w:val="28"/>
        </w:rPr>
        <w:t>利</w:t>
      </w:r>
      <w:r w:rsidRPr="00750F50">
        <w:rPr>
          <w:rFonts w:ascii="標楷體" w:eastAsia="標楷體" w:hAnsi="標楷體" w:hint="eastAsia"/>
          <w:sz w:val="28"/>
        </w:rPr>
        <w:t>，於每次使用時均不需徵得機關之同意。</w:t>
      </w:r>
    </w:p>
    <w:p w14:paraId="1D9DAD29" w14:textId="77777777" w:rsidR="00E75AA8" w:rsidRPr="00750F50" w:rsidRDefault="00E75AA8" w:rsidP="00E75AA8">
      <w:pPr>
        <w:spacing w:line="400" w:lineRule="exact"/>
        <w:ind w:left="2156" w:hanging="956"/>
        <w:jc w:val="both"/>
        <w:rPr>
          <w:rFonts w:ascii="標楷體" w:eastAsia="標楷體" w:hAnsi="標楷體"/>
          <w:sz w:val="28"/>
        </w:rPr>
      </w:pPr>
      <w:r w:rsidRPr="00750F50">
        <w:rPr>
          <w:rFonts w:ascii="標楷體" w:eastAsia="標楷體" w:hAnsi="標楷體" w:hint="eastAsia"/>
          <w:sz w:val="28"/>
        </w:rPr>
        <w:t>【2】□取得使用授權與再授權之權</w:t>
      </w:r>
      <w:r w:rsidR="008D543D" w:rsidRPr="00750F50">
        <w:rPr>
          <w:rFonts w:ascii="標楷體" w:eastAsia="標楷體" w:hAnsi="標楷體" w:hint="eastAsia"/>
          <w:sz w:val="28"/>
        </w:rPr>
        <w:t>利</w:t>
      </w:r>
      <w:r w:rsidRPr="00750F50">
        <w:rPr>
          <w:rFonts w:ascii="標楷體" w:eastAsia="標楷體" w:hAnsi="標楷體" w:hint="eastAsia"/>
          <w:sz w:val="28"/>
        </w:rPr>
        <w:t>，於每次使用均需徵得機關同意。</w:t>
      </w:r>
    </w:p>
    <w:p w14:paraId="4508C8BF" w14:textId="77777777" w:rsidR="00E75AA8" w:rsidRPr="00750F50" w:rsidRDefault="003E2AD2"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7</w:t>
      </w:r>
      <w:r w:rsidR="00E75AA8" w:rsidRPr="00750F50">
        <w:rPr>
          <w:rFonts w:ascii="標楷體" w:eastAsia="標楷體" w:hAnsi="標楷體" w:hint="eastAsia"/>
          <w:sz w:val="28"/>
        </w:rPr>
        <w:t>□機關取得部分權利（內容由機關於招標時載明）。</w:t>
      </w:r>
    </w:p>
    <w:p w14:paraId="7D0A32D5" w14:textId="7999F314" w:rsidR="00E75AA8" w:rsidRPr="00750F50" w:rsidRDefault="003E2AD2"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8</w:t>
      </w:r>
      <w:del w:id="57" w:author="企劃處三科-曾安慈(att)" w:date="2025-12-12T16:00:00Z">
        <w:r w:rsidR="00AC2983" w:rsidRPr="00750F50">
          <w:rPr>
            <w:rFonts w:ascii="標楷體" w:eastAsia="標楷體" w:hAnsi="標楷體" w:hint="eastAsia"/>
            <w:color w:val="FF0000"/>
            <w:sz w:val="28"/>
          </w:rPr>
          <w:sym w:font="Wingdings 2" w:char="F052"/>
        </w:r>
      </w:del>
      <w:ins w:id="58" w:author="企劃處三科-曾安慈(att)" w:date="2025-12-12T16:00:00Z">
        <w:r w:rsidR="00E75AA8" w:rsidRPr="00750F50">
          <w:rPr>
            <w:rFonts w:ascii="標楷體" w:eastAsia="標楷體" w:hAnsi="標楷體" w:hint="eastAsia"/>
            <w:sz w:val="28"/>
          </w:rPr>
          <w:t>□</w:t>
        </w:r>
      </w:ins>
      <w:r w:rsidR="00E75AA8" w:rsidRPr="00750F50">
        <w:rPr>
          <w:rFonts w:ascii="標楷體" w:eastAsia="標楷體" w:hAnsi="標楷體" w:hint="eastAsia"/>
          <w:sz w:val="28"/>
        </w:rPr>
        <w:t>機關取得全部權利。</w:t>
      </w:r>
    </w:p>
    <w:p w14:paraId="0B4D015B" w14:textId="77777777" w:rsidR="00E75AA8" w:rsidRPr="00750F50" w:rsidRDefault="003E2AD2"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9</w:t>
      </w:r>
      <w:r w:rsidR="00E75AA8" w:rsidRPr="00750F50">
        <w:rPr>
          <w:rFonts w:ascii="標楷體" w:eastAsia="標楷體" w:hAnsi="標楷體" w:hint="eastAsia"/>
          <w:sz w:val="28"/>
        </w:rPr>
        <w:t>□機關取得授權（內容由機關於招標時載明）。</w:t>
      </w:r>
    </w:p>
    <w:p w14:paraId="2439A9CC" w14:textId="77777777" w:rsidR="00E75AA8" w:rsidRPr="00750F50" w:rsidRDefault="003E2AD2" w:rsidP="00E75AA8">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10</w:t>
      </w:r>
      <w:r w:rsidR="00E75AA8" w:rsidRPr="00750F50">
        <w:rPr>
          <w:rFonts w:ascii="標楷體" w:eastAsia="標楷體" w:hAnsi="標楷體" w:hint="eastAsia"/>
          <w:sz w:val="28"/>
        </w:rPr>
        <w:t>□其他。（內容由機關於招標時載明）</w:t>
      </w:r>
    </w:p>
    <w:p w14:paraId="5333B141" w14:textId="77777777" w:rsidR="00E75AA8" w:rsidRPr="00750F50" w:rsidRDefault="00E75AA8" w:rsidP="00E75AA8">
      <w:pPr>
        <w:spacing w:line="400" w:lineRule="exact"/>
        <w:ind w:left="1862" w:hanging="546"/>
        <w:jc w:val="both"/>
        <w:rPr>
          <w:rFonts w:ascii="標楷體" w:eastAsia="標楷體" w:hAnsi="標楷體"/>
          <w:sz w:val="28"/>
        </w:rPr>
      </w:pPr>
      <w:r w:rsidRPr="00750F50">
        <w:rPr>
          <w:rFonts w:ascii="標楷體" w:eastAsia="標楷體" w:hAnsi="標楷體" w:hint="eastAsia"/>
          <w:sz w:val="28"/>
        </w:rPr>
        <w:t>例：機關得就其取得之著作財產權，允許廠商支付對價，授權廠商使用。</w:t>
      </w:r>
    </w:p>
    <w:p w14:paraId="0123E2A8" w14:textId="77777777" w:rsidR="00B84FC3" w:rsidRPr="00750F50" w:rsidRDefault="003E2AD2" w:rsidP="00B84FC3">
      <w:pPr>
        <w:spacing w:line="400" w:lineRule="exact"/>
        <w:ind w:left="1274" w:rightChars="10" w:right="24" w:hanging="423"/>
        <w:jc w:val="both"/>
        <w:rPr>
          <w:rFonts w:ascii="標楷體" w:eastAsia="標楷體" w:hAnsi="標楷體"/>
          <w:sz w:val="28"/>
        </w:rPr>
      </w:pPr>
      <w:r w:rsidRPr="00750F50">
        <w:rPr>
          <w:rFonts w:ascii="標楷體" w:eastAsia="標楷體" w:hAnsi="標楷體" w:hint="eastAsia"/>
          <w:sz w:val="28"/>
        </w:rPr>
        <w:t>11</w:t>
      </w:r>
      <w:r w:rsidR="00B84FC3" w:rsidRPr="00750F50">
        <w:rPr>
          <w:rFonts w:ascii="標楷體" w:eastAsia="標楷體" w:hAnsi="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58BB0AEA"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(四)除另有規定外，廠商如在契約使用專利品，或專利性履約方法，或涉及著作權時，其有關之專利及著作權益，概由廠商依照有關法令規定處理，其費用亦由廠商負擔。</w:t>
      </w:r>
    </w:p>
    <w:p w14:paraId="1A9EA294"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(五)機關及廠商應採取必要之措施，以保障他方免於因契約之履行而遭第三人請求損害賠償。其有致第三人損害者，應由造成損害原因之一方負責賠償。</w:t>
      </w:r>
    </w:p>
    <w:p w14:paraId="52CFD876"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(七)廠商依契約規定應履行之責任，不因機關對於廠商履約事項之審查、認可或核准行為而減少或免除。</w:t>
      </w:r>
    </w:p>
    <w:p w14:paraId="20B2A7EA" w14:textId="77777777" w:rsidR="002C190D" w:rsidRPr="00750F50" w:rsidRDefault="002C190D">
      <w:pPr>
        <w:spacing w:line="400" w:lineRule="exact"/>
        <w:ind w:left="851" w:hanging="567"/>
        <w:jc w:val="both"/>
        <w:rPr>
          <w:rFonts w:ascii="標楷體" w:eastAsia="標楷體" w:hAnsi="標楷體"/>
          <w:sz w:val="28"/>
          <w:u w:val="single"/>
        </w:rPr>
      </w:pPr>
      <w:r w:rsidRPr="00750F50">
        <w:rPr>
          <w:rFonts w:ascii="標楷體" w:eastAsia="標楷體" w:hAnsi="標楷體" w:hint="eastAsia"/>
          <w:sz w:val="28"/>
        </w:rPr>
        <w:t>(八)</w:t>
      </w:r>
      <w:r w:rsidR="009E096B" w:rsidRPr="00750F50">
        <w:rPr>
          <w:rFonts w:ascii="標楷體" w:eastAsia="標楷體" w:hAnsi="標楷體" w:hint="eastAsia"/>
          <w:sz w:val="28"/>
        </w:rPr>
        <w:t>因可歸責於一方之事由，致他方遭受損害者，一方應負賠償責任，其認定有爭議者，依照爭議處理條款辦理。</w:t>
      </w:r>
    </w:p>
    <w:p w14:paraId="00E082E5" w14:textId="77777777" w:rsidR="00BC2E6E" w:rsidRPr="00750F50" w:rsidRDefault="00BC2E6E">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1.損害賠償之範圍，依民法第216條第1項規定，以填補</w:t>
      </w:r>
      <w:r w:rsidR="00E3360B" w:rsidRPr="00750F50">
        <w:rPr>
          <w:rFonts w:ascii="標楷體" w:eastAsia="標楷體" w:hAnsi="標楷體" w:hint="eastAsia"/>
          <w:sz w:val="28"/>
        </w:rPr>
        <w:t>他方</w:t>
      </w:r>
      <w:r w:rsidRPr="00750F50">
        <w:rPr>
          <w:rFonts w:ascii="標楷體" w:eastAsia="標楷體" w:hAnsi="標楷體" w:hint="eastAsia"/>
          <w:sz w:val="28"/>
        </w:rPr>
        <w:t>所受損害及所失利益為限。□但非因故意或重大過失所致之損害，契約雙方所負賠償責任不包括「所失利益」（得由機關於招標時勾選）。</w:t>
      </w:r>
    </w:p>
    <w:p w14:paraId="400A3839" w14:textId="77777777" w:rsidR="00BC2E6E" w:rsidRPr="00750F50" w:rsidRDefault="00BC2E6E" w:rsidP="00BC2E6E">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2.除</w:t>
      </w:r>
      <w:r w:rsidR="00F67BCD" w:rsidRPr="00750F50">
        <w:rPr>
          <w:rFonts w:ascii="標楷體" w:eastAsia="標楷體" w:hAnsi="標楷體" w:hint="eastAsia"/>
          <w:sz w:val="28"/>
        </w:rPr>
        <w:t>第8條第1</w:t>
      </w:r>
      <w:r w:rsidR="00E60B4E" w:rsidRPr="00750F50">
        <w:rPr>
          <w:rFonts w:ascii="標楷體" w:eastAsia="標楷體" w:hAnsi="標楷體" w:hint="eastAsia"/>
          <w:sz w:val="28"/>
        </w:rPr>
        <w:t>6</w:t>
      </w:r>
      <w:r w:rsidR="00F67BCD" w:rsidRPr="00750F50">
        <w:rPr>
          <w:rFonts w:ascii="標楷體" w:eastAsia="標楷體" w:hAnsi="標楷體" w:hint="eastAsia"/>
          <w:sz w:val="28"/>
        </w:rPr>
        <w:t>款</w:t>
      </w:r>
      <w:r w:rsidR="00F849D4" w:rsidRPr="00750F50">
        <w:rPr>
          <w:rFonts w:ascii="標楷體" w:eastAsia="標楷體" w:hAnsi="標楷體" w:hint="eastAsia"/>
          <w:sz w:val="28"/>
        </w:rPr>
        <w:t>第</w:t>
      </w:r>
      <w:r w:rsidR="00E3424C" w:rsidRPr="00750F50">
        <w:rPr>
          <w:rFonts w:ascii="標楷體" w:eastAsia="標楷體" w:hAnsi="標楷體" w:hint="eastAsia"/>
          <w:sz w:val="28"/>
        </w:rPr>
        <w:t>5</w:t>
      </w:r>
      <w:r w:rsidR="00F849D4" w:rsidRPr="00750F50">
        <w:rPr>
          <w:rFonts w:ascii="標楷體" w:eastAsia="標楷體" w:hAnsi="標楷體" w:hint="eastAsia"/>
          <w:sz w:val="28"/>
        </w:rPr>
        <w:t>目</w:t>
      </w:r>
      <w:r w:rsidR="00F67BCD" w:rsidRPr="00750F50">
        <w:rPr>
          <w:rFonts w:ascii="標楷體" w:eastAsia="標楷體" w:hAnsi="標楷體" w:hint="eastAsia"/>
          <w:sz w:val="28"/>
        </w:rPr>
        <w:t>、</w:t>
      </w:r>
      <w:r w:rsidRPr="00750F50">
        <w:rPr>
          <w:rFonts w:ascii="標楷體" w:eastAsia="標楷體" w:hAnsi="標楷體" w:hint="eastAsia"/>
          <w:sz w:val="28"/>
        </w:rPr>
        <w:t>第13條</w:t>
      </w:r>
      <w:r w:rsidR="00C514EE" w:rsidRPr="00750F50">
        <w:rPr>
          <w:rFonts w:ascii="標楷體" w:eastAsia="標楷體" w:hAnsi="標楷體" w:hint="eastAsia"/>
          <w:sz w:val="28"/>
        </w:rPr>
        <w:t>及第</w:t>
      </w:r>
      <w:r w:rsidR="00F67BCD" w:rsidRPr="00750F50">
        <w:rPr>
          <w:rFonts w:ascii="標楷體" w:eastAsia="標楷體" w:hAnsi="標楷體" w:hint="eastAsia"/>
          <w:sz w:val="28"/>
        </w:rPr>
        <w:t>14</w:t>
      </w:r>
      <w:r w:rsidR="00C514EE" w:rsidRPr="00750F50">
        <w:rPr>
          <w:rFonts w:ascii="標楷體" w:eastAsia="標楷體" w:hAnsi="標楷體" w:hint="eastAsia"/>
          <w:sz w:val="28"/>
        </w:rPr>
        <w:t>條第1</w:t>
      </w:r>
      <w:r w:rsidR="00F67BCD" w:rsidRPr="00750F50">
        <w:rPr>
          <w:rFonts w:ascii="標楷體" w:eastAsia="標楷體" w:hAnsi="標楷體" w:hint="eastAsia"/>
          <w:sz w:val="28"/>
        </w:rPr>
        <w:t>0</w:t>
      </w:r>
      <w:r w:rsidR="00C514EE" w:rsidRPr="00750F50">
        <w:rPr>
          <w:rFonts w:ascii="標楷體" w:eastAsia="標楷體" w:hAnsi="標楷體" w:hint="eastAsia"/>
          <w:sz w:val="28"/>
        </w:rPr>
        <w:t>款</w:t>
      </w:r>
      <w:r w:rsidR="002E38DD" w:rsidRPr="00750F50">
        <w:rPr>
          <w:rFonts w:ascii="標楷體" w:eastAsia="標楷體" w:hAnsi="標楷體" w:hint="eastAsia"/>
          <w:sz w:val="28"/>
        </w:rPr>
        <w:t>約</w:t>
      </w:r>
      <w:r w:rsidRPr="00750F50">
        <w:rPr>
          <w:rFonts w:ascii="標楷體" w:eastAsia="標楷體" w:hAnsi="標楷體" w:hint="eastAsia"/>
          <w:sz w:val="28"/>
        </w:rPr>
        <w:t>定之違約金外，損害賠償金額上限為：（機關欲訂上限者，請於招標時載明）</w:t>
      </w:r>
    </w:p>
    <w:p w14:paraId="631BC2EA" w14:textId="77777777" w:rsidR="00BC2E6E" w:rsidRPr="00750F50" w:rsidRDefault="00BC2E6E" w:rsidP="00BC2E6E">
      <w:pPr>
        <w:spacing w:line="400" w:lineRule="exact"/>
        <w:ind w:left="1135" w:hanging="1"/>
        <w:jc w:val="both"/>
        <w:textDirection w:val="lrTbV"/>
        <w:rPr>
          <w:rFonts w:ascii="標楷體" w:eastAsia="標楷體" w:hAnsi="標楷體"/>
          <w:sz w:val="28"/>
        </w:rPr>
      </w:pPr>
      <w:r w:rsidRPr="00750F50">
        <w:rPr>
          <w:rFonts w:ascii="標楷體" w:eastAsia="標楷體" w:hAnsi="標楷體" w:hint="eastAsia"/>
          <w:sz w:val="28"/>
        </w:rPr>
        <w:t>□契約價金總額。</w:t>
      </w:r>
    </w:p>
    <w:p w14:paraId="3B117901" w14:textId="77777777" w:rsidR="00BC2E6E" w:rsidRPr="00750F50" w:rsidRDefault="00BC2E6E" w:rsidP="00BC2E6E">
      <w:pPr>
        <w:spacing w:line="400" w:lineRule="exact"/>
        <w:ind w:left="1135" w:hanging="1"/>
        <w:jc w:val="both"/>
        <w:textDirection w:val="lrTbV"/>
        <w:rPr>
          <w:rFonts w:ascii="標楷體" w:eastAsia="標楷體" w:hAnsi="標楷體"/>
          <w:sz w:val="28"/>
        </w:rPr>
      </w:pPr>
      <w:r w:rsidRPr="00750F50">
        <w:rPr>
          <w:rFonts w:ascii="標楷體" w:eastAsia="標楷體" w:hAnsi="標楷體" w:hint="eastAsia"/>
          <w:sz w:val="28"/>
        </w:rPr>
        <w:t>□契約價金總額之__倍。</w:t>
      </w:r>
    </w:p>
    <w:p w14:paraId="285BE7B8" w14:textId="77777777" w:rsidR="00BC2E6E" w:rsidRPr="00750F50" w:rsidRDefault="00BC2E6E" w:rsidP="00BC2E6E">
      <w:pPr>
        <w:spacing w:line="400" w:lineRule="exact"/>
        <w:ind w:left="1135" w:hanging="1"/>
        <w:jc w:val="both"/>
        <w:textDirection w:val="lrTbV"/>
        <w:rPr>
          <w:rFonts w:ascii="標楷體" w:eastAsia="標楷體" w:hAnsi="標楷體"/>
          <w:sz w:val="28"/>
        </w:rPr>
      </w:pPr>
      <w:r w:rsidRPr="00750F50">
        <w:rPr>
          <w:rFonts w:ascii="標楷體" w:eastAsia="標楷體" w:hAnsi="標楷體" w:hint="eastAsia"/>
          <w:sz w:val="28"/>
        </w:rPr>
        <w:t>□契約價金總額之__</w:t>
      </w:r>
      <w:r w:rsidR="005172D5" w:rsidRPr="00750F50">
        <w:rPr>
          <w:rFonts w:ascii="標楷體" w:eastAsia="標楷體" w:hAnsi="標楷體" w:hint="eastAsia"/>
          <w:sz w:val="28"/>
        </w:rPr>
        <w:t>%</w:t>
      </w:r>
      <w:r w:rsidRPr="00750F50">
        <w:rPr>
          <w:rFonts w:ascii="標楷體" w:eastAsia="標楷體" w:hAnsi="標楷體" w:hint="eastAsia"/>
          <w:sz w:val="28"/>
        </w:rPr>
        <w:t>。</w:t>
      </w:r>
    </w:p>
    <w:p w14:paraId="68D534D7" w14:textId="77777777" w:rsidR="00BC2E6E" w:rsidRPr="00750F50" w:rsidRDefault="00BC2E6E" w:rsidP="00BC2E6E">
      <w:pPr>
        <w:spacing w:line="400" w:lineRule="exact"/>
        <w:ind w:left="1135" w:hanging="1"/>
        <w:jc w:val="both"/>
        <w:textDirection w:val="lrTbV"/>
        <w:rPr>
          <w:rFonts w:ascii="標楷體" w:eastAsia="標楷體" w:hAnsi="標楷體"/>
          <w:sz w:val="28"/>
        </w:rPr>
      </w:pPr>
      <w:r w:rsidRPr="00750F50">
        <w:rPr>
          <w:rFonts w:ascii="標楷體" w:eastAsia="標楷體" w:hAnsi="標楷體" w:hint="eastAsia"/>
          <w:sz w:val="28"/>
        </w:rPr>
        <w:t>□固定金額__元。</w:t>
      </w:r>
    </w:p>
    <w:p w14:paraId="56590262" w14:textId="77777777" w:rsidR="00BC2E6E" w:rsidRPr="00750F50" w:rsidRDefault="00BC2E6E" w:rsidP="00BC2E6E">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3.</w:t>
      </w:r>
      <w:r w:rsidR="009E096B" w:rsidRPr="00750F50">
        <w:rPr>
          <w:rFonts w:ascii="標楷體" w:eastAsia="標楷體" w:hAnsi="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(九)廠商履約有瑕疵時，應於接獲機關通知後自費予以修正或重做。但以該通知不逾履約結果驗收後1年內者為限。其屬部分驗收者，亦同。</w:t>
      </w:r>
    </w:p>
    <w:p w14:paraId="0A77FBBC"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(十)</w:t>
      </w:r>
      <w:r w:rsidR="003C44DB" w:rsidRPr="00750F50">
        <w:rPr>
          <w:rFonts w:ascii="標楷體" w:eastAsia="標楷體" w:hAnsi="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38011AFD"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(十一)連帶保證廠商應保證得標廠商依契約履行義務，如有不能履約情事，即續負履行義務，並就機關因此所生損失，負連帶賠償責任。</w:t>
      </w:r>
    </w:p>
    <w:p w14:paraId="1D751E86"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120C084" w14:textId="77777777" w:rsidR="002C190D" w:rsidRPr="00750F50" w:rsidRDefault="002C190D">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(十三)廠商與其連帶保證廠商如有債權或債務等糾紛，應自行協調或循法律途徑解決。</w:t>
      </w:r>
    </w:p>
    <w:p w14:paraId="495D4CD9" w14:textId="47151245" w:rsidR="0049043B" w:rsidRPr="00750F50" w:rsidRDefault="007975D9">
      <w:pPr>
        <w:spacing w:line="400" w:lineRule="exact"/>
        <w:ind w:left="1135" w:hanging="851"/>
        <w:jc w:val="both"/>
        <w:rPr>
          <w:rFonts w:ascii="標楷體" w:eastAsia="標楷體" w:hAnsi="標楷體"/>
          <w:sz w:val="28"/>
        </w:rPr>
        <w:pPrChange w:id="59" w:author="企劃處三科-曾安慈(att)" w:date="2025-12-12T16:00:00Z">
          <w:pPr>
            <w:spacing w:line="400" w:lineRule="exact"/>
            <w:ind w:left="1135" w:rightChars="10" w:right="24" w:hanging="284"/>
            <w:jc w:val="both"/>
          </w:pPr>
        </w:pPrChange>
      </w:pPr>
      <w:r w:rsidRPr="00750F50">
        <w:rPr>
          <w:rFonts w:ascii="標楷體" w:eastAsia="標楷體" w:hAnsi="標楷體" w:hint="eastAsia"/>
          <w:sz w:val="28"/>
        </w:rPr>
        <w:t>(十四)</w:t>
      </w:r>
      <w:r w:rsidR="00AD2197" w:rsidRPr="00750F50">
        <w:rPr>
          <w:rFonts w:ascii="標楷體" w:eastAsia="標楷體" w:hAnsi="標楷體" w:hint="eastAsia"/>
          <w:sz w:val="28"/>
        </w:rPr>
        <w:t>廠商不得</w:t>
      </w:r>
      <w:r w:rsidR="00352879" w:rsidRPr="00750F50">
        <w:rPr>
          <w:rFonts w:ascii="標楷體" w:eastAsia="標楷體" w:hAnsi="標楷體" w:hint="eastAsia"/>
          <w:sz w:val="28"/>
        </w:rPr>
        <w:t>指</w:t>
      </w:r>
      <w:r w:rsidR="00AD2197" w:rsidRPr="00750F50">
        <w:rPr>
          <w:rFonts w:ascii="標楷體" w:eastAsia="標楷體" w:hAnsi="標楷體" w:hint="eastAsia"/>
          <w:sz w:val="28"/>
        </w:rPr>
        <w:t>派機關首長之配偶及三親等以內血親、姻親，擔任機關及其所屬機關之派</w:t>
      </w:r>
      <w:r w:rsidR="00352879" w:rsidRPr="00750F50">
        <w:rPr>
          <w:rFonts w:ascii="標楷體" w:eastAsia="標楷體" w:hAnsi="標楷體" w:hint="eastAsia"/>
          <w:sz w:val="28"/>
        </w:rPr>
        <w:t>駐</w:t>
      </w:r>
      <w:r w:rsidR="00AD2197" w:rsidRPr="00750F50">
        <w:rPr>
          <w:rFonts w:ascii="標楷體" w:eastAsia="標楷體" w:hAnsi="標楷體" w:hint="eastAsia"/>
          <w:sz w:val="28"/>
        </w:rPr>
        <w:t>勞工，且不得</w:t>
      </w:r>
      <w:r w:rsidR="00352879" w:rsidRPr="00750F50">
        <w:rPr>
          <w:rFonts w:ascii="標楷體" w:eastAsia="標楷體" w:hAnsi="標楷體" w:hint="eastAsia"/>
          <w:sz w:val="28"/>
        </w:rPr>
        <w:t>指</w:t>
      </w:r>
      <w:r w:rsidR="00AD2197" w:rsidRPr="00750F50">
        <w:rPr>
          <w:rFonts w:ascii="標楷體" w:eastAsia="標楷體" w:hAnsi="標楷體" w:hint="eastAsia"/>
          <w:sz w:val="28"/>
        </w:rPr>
        <w:t>派機關各級單位主管及採購案件採購人員之配偶及三親等以內血親、姻親，擔任各該單位之派</w:t>
      </w:r>
      <w:r w:rsidR="00352879" w:rsidRPr="00750F50">
        <w:rPr>
          <w:rFonts w:ascii="標楷體" w:eastAsia="標楷體" w:hAnsi="標楷體" w:hint="eastAsia"/>
          <w:sz w:val="28"/>
        </w:rPr>
        <w:t>駐</w:t>
      </w:r>
      <w:r w:rsidR="00AD2197" w:rsidRPr="00750F50">
        <w:rPr>
          <w:rFonts w:ascii="標楷體" w:eastAsia="標楷體" w:hAnsi="標楷體" w:hint="eastAsia"/>
          <w:sz w:val="28"/>
        </w:rPr>
        <w:t>勞工。如有違反上開迴避進用規定情事，機關應通知廠商限期改正，並作為違約處罰之事由。</w:t>
      </w:r>
    </w:p>
    <w:p w14:paraId="1B59F80D" w14:textId="77777777" w:rsidR="00052583" w:rsidRPr="00750F50" w:rsidRDefault="004E38BE" w:rsidP="00CC0E71">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w:t>
      </w:r>
      <w:r w:rsidR="00AD2197" w:rsidRPr="00750F50">
        <w:rPr>
          <w:rFonts w:ascii="標楷體" w:eastAsia="標楷體" w:hAnsi="標楷體" w:hint="eastAsia"/>
          <w:sz w:val="28"/>
        </w:rPr>
        <w:t>五)機關不得於</w:t>
      </w:r>
      <w:r w:rsidR="0037403C" w:rsidRPr="00750F50">
        <w:rPr>
          <w:rFonts w:ascii="標楷體" w:eastAsia="標楷體" w:hAnsi="標楷體" w:hint="eastAsia"/>
          <w:sz w:val="28"/>
        </w:rPr>
        <w:t>本契約</w:t>
      </w:r>
      <w:r w:rsidR="00AD2197" w:rsidRPr="00750F50">
        <w:rPr>
          <w:rFonts w:ascii="標楷體" w:eastAsia="標楷體" w:hAnsi="標楷體" w:hint="eastAsia"/>
          <w:sz w:val="28"/>
        </w:rPr>
        <w:t>納列提供機關使用之公務車輛</w:t>
      </w:r>
      <w:r w:rsidR="0037403C" w:rsidRPr="00750F50">
        <w:rPr>
          <w:rFonts w:ascii="標楷體" w:eastAsia="標楷體" w:hAnsi="標楷體" w:hint="eastAsia"/>
          <w:sz w:val="28"/>
        </w:rPr>
        <w:t>、提供機關人員使用之影印機、電腦設備、行動電話(含門號)、傳真機及其他應由機關人員自備之辦公設施及其耗材</w:t>
      </w:r>
      <w:r w:rsidR="00AD2197" w:rsidRPr="00750F50">
        <w:rPr>
          <w:rFonts w:ascii="標楷體" w:eastAsia="標楷體" w:hAnsi="標楷體" w:hint="eastAsia"/>
          <w:sz w:val="28"/>
        </w:rPr>
        <w:t>。</w:t>
      </w:r>
    </w:p>
    <w:p w14:paraId="658DCEAE" w14:textId="77777777" w:rsidR="002C190D" w:rsidRPr="00750F50" w:rsidRDefault="002C190D">
      <w:pPr>
        <w:spacing w:line="400" w:lineRule="exact"/>
        <w:jc w:val="both"/>
        <w:rPr>
          <w:rFonts w:ascii="標楷體" w:eastAsia="標楷體" w:hAnsi="標楷體"/>
          <w:b/>
          <w:sz w:val="28"/>
        </w:rPr>
      </w:pPr>
    </w:p>
    <w:p w14:paraId="0C3EDFC0"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第十五條  契約變更及轉讓</w:t>
      </w:r>
    </w:p>
    <w:p w14:paraId="631A89DC" w14:textId="77777777" w:rsidR="00544237" w:rsidRPr="00750F50" w:rsidRDefault="002C190D" w:rsidP="00352879">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(一)</w:t>
      </w:r>
      <w:r w:rsidR="00AD2197" w:rsidRPr="00750F50">
        <w:rPr>
          <w:rFonts w:ascii="標楷體" w:eastAsia="標楷體" w:hAnsi="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750F50" w:rsidRDefault="002C190D">
      <w:pPr>
        <w:spacing w:line="400" w:lineRule="exact"/>
        <w:ind w:left="851" w:hanging="567"/>
        <w:jc w:val="both"/>
        <w:rPr>
          <w:rFonts w:ascii="標楷體" w:eastAsia="標楷體" w:hAnsi="標楷體"/>
          <w:spacing w:val="-4"/>
          <w:sz w:val="28"/>
          <w:u w:val="single"/>
        </w:rPr>
      </w:pPr>
      <w:r w:rsidRPr="00750F50">
        <w:rPr>
          <w:rFonts w:ascii="標楷體" w:eastAsia="標楷體" w:hAnsi="標楷體" w:hint="eastAsia"/>
          <w:spacing w:val="-4"/>
          <w:sz w:val="28"/>
        </w:rPr>
        <w:t>(二)</w:t>
      </w:r>
      <w:r w:rsidRPr="00750F50">
        <w:rPr>
          <w:rFonts w:ascii="標楷體" w:eastAsia="標楷體" w:hAnsi="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(四)</w:t>
      </w:r>
      <w:r w:rsidR="00DF2131" w:rsidRPr="00750F50">
        <w:rPr>
          <w:rFonts w:ascii="標楷體" w:eastAsia="標楷體" w:hAnsi="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750F50" w:rsidRDefault="00DF2131" w:rsidP="00DF2131">
      <w:pPr>
        <w:spacing w:line="400" w:lineRule="exact"/>
        <w:ind w:leftChars="399" w:left="989" w:hangingChars="11" w:hanging="31"/>
        <w:jc w:val="both"/>
        <w:rPr>
          <w:rFonts w:ascii="標楷體" w:eastAsia="標楷體" w:hAnsi="標楷體"/>
          <w:sz w:val="28"/>
        </w:rPr>
      </w:pPr>
      <w:r w:rsidRPr="00750F50">
        <w:rPr>
          <w:rFonts w:ascii="標楷體" w:eastAsia="標楷體" w:hAnsi="標楷體" w:hint="eastAsia"/>
          <w:sz w:val="28"/>
        </w:rPr>
        <w:t>1.契約原標示之廠牌或型號不再製造或供應。</w:t>
      </w:r>
    </w:p>
    <w:p w14:paraId="323B1FC0" w14:textId="77777777" w:rsidR="00DF2131" w:rsidRPr="00750F50" w:rsidRDefault="00DF2131" w:rsidP="00DF2131">
      <w:pPr>
        <w:spacing w:line="400" w:lineRule="exact"/>
        <w:ind w:leftChars="399" w:left="989" w:hangingChars="11" w:hanging="31"/>
        <w:jc w:val="both"/>
        <w:rPr>
          <w:rFonts w:ascii="標楷體" w:eastAsia="標楷體" w:hAnsi="標楷體"/>
          <w:sz w:val="28"/>
        </w:rPr>
      </w:pPr>
      <w:r w:rsidRPr="00750F50">
        <w:rPr>
          <w:rFonts w:ascii="標楷體" w:eastAsia="標楷體" w:hAnsi="標楷體" w:hint="eastAsia"/>
          <w:sz w:val="28"/>
        </w:rPr>
        <w:t>2.契約原標示之分包廠商不再營業或拒絕供應。</w:t>
      </w:r>
    </w:p>
    <w:p w14:paraId="213DC5F8" w14:textId="77777777" w:rsidR="00DF2131" w:rsidRPr="00750F50" w:rsidRDefault="00DF2131" w:rsidP="00DF2131">
      <w:pPr>
        <w:spacing w:line="400" w:lineRule="exact"/>
        <w:ind w:leftChars="399" w:left="989" w:hangingChars="11" w:hanging="31"/>
        <w:jc w:val="both"/>
        <w:rPr>
          <w:rFonts w:ascii="標楷體" w:eastAsia="標楷體" w:hAnsi="標楷體"/>
          <w:sz w:val="28"/>
        </w:rPr>
      </w:pPr>
      <w:r w:rsidRPr="00750F50">
        <w:rPr>
          <w:rFonts w:ascii="標楷體" w:eastAsia="標楷體" w:hAnsi="標楷體" w:hint="eastAsia"/>
          <w:sz w:val="28"/>
        </w:rPr>
        <w:t>3.因不可抗力原因必須更換。</w:t>
      </w:r>
    </w:p>
    <w:p w14:paraId="59E07DEE" w14:textId="77777777" w:rsidR="00DF2131" w:rsidRPr="00750F50" w:rsidRDefault="00DF2131" w:rsidP="00DF2131">
      <w:pPr>
        <w:spacing w:line="400" w:lineRule="exact"/>
        <w:ind w:leftChars="399" w:left="989" w:hangingChars="11" w:hanging="31"/>
        <w:jc w:val="both"/>
        <w:rPr>
          <w:rFonts w:ascii="標楷體" w:eastAsia="標楷體" w:hAnsi="標楷體"/>
          <w:sz w:val="28"/>
        </w:rPr>
      </w:pPr>
      <w:r w:rsidRPr="00750F50">
        <w:rPr>
          <w:rFonts w:ascii="標楷體" w:eastAsia="標楷體" w:hAnsi="標楷體" w:hint="eastAsia"/>
          <w:sz w:val="28"/>
        </w:rPr>
        <w:t>4.較契約原標示者更優或對機關更有利。</w:t>
      </w:r>
    </w:p>
    <w:p w14:paraId="144BEE34" w14:textId="77777777" w:rsidR="009E27B0" w:rsidRPr="00750F50" w:rsidRDefault="00DF2131" w:rsidP="00DF2131">
      <w:pPr>
        <w:spacing w:line="400" w:lineRule="exact"/>
        <w:ind w:leftChars="395" w:left="948" w:firstLineChars="2" w:firstLine="6"/>
        <w:jc w:val="both"/>
        <w:rPr>
          <w:rFonts w:ascii="標楷體" w:eastAsia="標楷體" w:hAnsi="標楷體"/>
          <w:sz w:val="28"/>
        </w:rPr>
      </w:pPr>
      <w:r w:rsidRPr="00750F50">
        <w:rPr>
          <w:rFonts w:ascii="標楷體" w:eastAsia="標楷體" w:hAnsi="標楷體" w:hint="eastAsia"/>
          <w:sz w:val="28"/>
        </w:rPr>
        <w:t>屬前段第</w:t>
      </w:r>
      <w:r w:rsidRPr="00750F50">
        <w:rPr>
          <w:rFonts w:ascii="標楷體" w:eastAsia="標楷體" w:hAnsi="標楷體"/>
          <w:sz w:val="28"/>
        </w:rPr>
        <w:t>4</w:t>
      </w:r>
      <w:r w:rsidRPr="00750F50">
        <w:rPr>
          <w:rFonts w:ascii="標楷體" w:eastAsia="標楷體" w:hAnsi="標楷體" w:hint="eastAsia"/>
          <w:sz w:val="28"/>
        </w:rPr>
        <w:t>目情形，而有增加經費之必要，其經機關綜合評估其總體效益更有利於機關者，得不受前段序文但書限制。</w:t>
      </w:r>
    </w:p>
    <w:p w14:paraId="3FFDF318" w14:textId="77777777" w:rsidR="002C190D" w:rsidRPr="00750F50" w:rsidRDefault="002C190D" w:rsidP="006805EA">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(五)契約之變更，非經機關及廠商雙方合意，作成書面紀錄，並簽名或蓋章者，無效。</w:t>
      </w:r>
    </w:p>
    <w:p w14:paraId="0C63AE06" w14:textId="77777777" w:rsidR="00AD2197" w:rsidRPr="00750F50" w:rsidRDefault="002C190D" w:rsidP="00AD2197">
      <w:pPr>
        <w:pStyle w:val="af1"/>
        <w:spacing w:line="400" w:lineRule="exact"/>
        <w:ind w:left="851" w:right="0" w:hanging="567"/>
        <w:rPr>
          <w:rFonts w:ascii="標楷體" w:eastAsia="標楷體" w:hAnsi="標楷體"/>
        </w:rPr>
      </w:pPr>
      <w:r w:rsidRPr="00750F50">
        <w:rPr>
          <w:rFonts w:ascii="標楷體" w:eastAsia="標楷體" w:hAnsi="標楷體" w:hint="eastAsia"/>
        </w:rPr>
        <w:t>(六)</w:t>
      </w:r>
      <w:r w:rsidR="00AD2197" w:rsidRPr="00750F50">
        <w:rPr>
          <w:rFonts w:ascii="標楷體" w:eastAsia="標楷體" w:hAnsi="標楷體" w:hint="eastAsia"/>
        </w:rPr>
        <w:t>廠商不得將契約之部分或全部轉讓予他人。但因公司分割或其他類似情形致有轉讓必要，經機關書面同意轉讓者，不在此限。</w:t>
      </w:r>
    </w:p>
    <w:p w14:paraId="6717C889" w14:textId="77777777" w:rsidR="00AD2197" w:rsidRPr="00750F50" w:rsidRDefault="00AD2197" w:rsidP="00AD2197">
      <w:pPr>
        <w:spacing w:line="400" w:lineRule="exact"/>
        <w:ind w:left="851" w:hanging="11"/>
        <w:jc w:val="both"/>
        <w:rPr>
          <w:rFonts w:ascii="標楷體" w:eastAsia="標楷體" w:hAnsi="標楷體"/>
          <w:sz w:val="28"/>
        </w:rPr>
      </w:pPr>
      <w:r w:rsidRPr="00750F50">
        <w:rPr>
          <w:rFonts w:ascii="標楷體" w:eastAsia="標楷體" w:hAnsi="標楷體" w:hint="eastAsia"/>
          <w:sz w:val="28"/>
        </w:rPr>
        <w:t>廠商依公司法、企業併購法分割，受讓契約之公司（以受讓營業者為限），其資格條件應符合原招標文件規定，且應提出下列文件之一：</w:t>
      </w:r>
    </w:p>
    <w:p w14:paraId="16751DFE" w14:textId="77777777" w:rsidR="00AD2197" w:rsidRPr="00750F50" w:rsidRDefault="00AD2197" w:rsidP="00AD2197">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1.原訂約廠商分割後存續者，其同意負連帶履行本契約責任之文件；</w:t>
      </w:r>
    </w:p>
    <w:p w14:paraId="260C542B" w14:textId="77777777" w:rsidR="003249B2" w:rsidRPr="00750F50" w:rsidRDefault="00AD2197" w:rsidP="00AD2197">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2.原訂約廠商分割後消滅者，受讓契約公司以外之其他受讓原訂約廠商營業之既存及新設公司同意負連帶履行本契約責任之文件。</w:t>
      </w:r>
    </w:p>
    <w:p w14:paraId="4205C69E" w14:textId="77777777" w:rsidR="002C190D" w:rsidRPr="00750F50" w:rsidRDefault="002C190D">
      <w:pPr>
        <w:spacing w:line="400" w:lineRule="exact"/>
        <w:ind w:left="851" w:right="85" w:hanging="567"/>
        <w:jc w:val="both"/>
        <w:rPr>
          <w:rFonts w:ascii="標楷體" w:eastAsia="標楷體" w:hAnsi="標楷體"/>
          <w:sz w:val="28"/>
          <w:bdr w:val="single" w:sz="4" w:space="0" w:color="auto"/>
        </w:rPr>
      </w:pPr>
    </w:p>
    <w:p w14:paraId="72A182CC"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第十六條  契約終止解除及暫停執行</w:t>
      </w:r>
    </w:p>
    <w:p w14:paraId="3923BF6D"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(一)</w:t>
      </w:r>
      <w:r w:rsidR="008A4E06" w:rsidRPr="00750F50">
        <w:rPr>
          <w:rFonts w:ascii="標楷體" w:eastAsia="標楷體" w:hAnsi="標楷體" w:hint="eastAsia"/>
          <w:sz w:val="28"/>
        </w:rPr>
        <w:t>廠商履約有下列情形之一者，機關得以書面通知廠商終止契約或解除契約之部分或全部，且不補償廠商因此所生之損失：</w:t>
      </w:r>
    </w:p>
    <w:p w14:paraId="2B73810E"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1.違反採購法第39條第2項或第3項規定之專案管理廠商。</w:t>
      </w:r>
    </w:p>
    <w:p w14:paraId="092AC25E" w14:textId="77777777" w:rsidR="002C190D" w:rsidRPr="00750F50" w:rsidRDefault="002C190D">
      <w:pPr>
        <w:spacing w:line="400" w:lineRule="exact"/>
        <w:ind w:left="1135" w:hanging="284"/>
        <w:jc w:val="both"/>
        <w:textDirection w:val="lrTbV"/>
        <w:rPr>
          <w:rFonts w:ascii="標楷體" w:eastAsia="標楷體" w:hAnsi="標楷體"/>
          <w:sz w:val="28"/>
        </w:rPr>
      </w:pPr>
      <w:r w:rsidRPr="00750F50">
        <w:rPr>
          <w:rFonts w:ascii="標楷體" w:eastAsia="標楷體" w:hAnsi="標楷體" w:hint="eastAsia"/>
          <w:sz w:val="28"/>
        </w:rPr>
        <w:t>2.有採購法第50條第2項前段規定之情形者。</w:t>
      </w:r>
    </w:p>
    <w:p w14:paraId="486F402D" w14:textId="77777777" w:rsidR="002C190D" w:rsidRPr="00750F50" w:rsidRDefault="002C190D">
      <w:pPr>
        <w:numPr>
          <w:ilvl w:val="12"/>
          <w:numId w:val="0"/>
        </w:numPr>
        <w:spacing w:line="400" w:lineRule="exact"/>
        <w:ind w:left="1135" w:hanging="284"/>
        <w:jc w:val="both"/>
        <w:rPr>
          <w:rFonts w:ascii="標楷體" w:eastAsia="標楷體" w:hAnsi="標楷體"/>
          <w:sz w:val="28"/>
        </w:rPr>
      </w:pPr>
      <w:r w:rsidRPr="00750F50">
        <w:rPr>
          <w:rFonts w:ascii="標楷體" w:eastAsia="標楷體" w:hAnsi="標楷體" w:hint="eastAsia"/>
          <w:sz w:val="28"/>
        </w:rPr>
        <w:t>3.有採購法第59條規定得終止或解除契約之情形者。</w:t>
      </w:r>
    </w:p>
    <w:p w14:paraId="6EFDE8BE"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4.違反不得轉包之規定者。</w:t>
      </w:r>
    </w:p>
    <w:p w14:paraId="1DD6BE88"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5.廠商或其人員犯採購法第87條至第92條規定之罪，經判決有罪確定者。</w:t>
      </w:r>
    </w:p>
    <w:p w14:paraId="52582479" w14:textId="77777777" w:rsidR="008A4E06" w:rsidRPr="00750F50" w:rsidRDefault="002C190D" w:rsidP="008A4E06">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6.</w:t>
      </w:r>
      <w:r w:rsidR="008A4E06" w:rsidRPr="00750F50">
        <w:rPr>
          <w:rFonts w:ascii="標楷體" w:eastAsia="標楷體" w:hAnsi="標楷體" w:hint="eastAsia"/>
          <w:sz w:val="28"/>
        </w:rPr>
        <w:t>因可歸責於廠商之事由，致延誤履約期限，有下列情形者（由機關於招標時勾選；未勾選者，為第1選項）：</w:t>
      </w:r>
    </w:p>
    <w:p w14:paraId="1A7C1139" w14:textId="77777777" w:rsidR="00CF7B4D" w:rsidRPr="00750F50" w:rsidRDefault="008A4E06" w:rsidP="008A4E06">
      <w:pPr>
        <w:spacing w:line="400" w:lineRule="exact"/>
        <w:ind w:left="1418" w:hanging="284"/>
        <w:jc w:val="both"/>
        <w:rPr>
          <w:rFonts w:ascii="標楷體" w:eastAsia="標楷體" w:hAnsi="標楷體"/>
          <w:sz w:val="28"/>
        </w:rPr>
      </w:pPr>
      <w:r w:rsidRPr="00750F50">
        <w:rPr>
          <w:rFonts w:ascii="標楷體" w:eastAsia="標楷體" w:hAnsi="標楷體" w:hint="eastAsia"/>
          <w:sz w:val="28"/>
        </w:rPr>
        <w:t>□履約進度落後</w:t>
      </w:r>
      <w:r w:rsidR="000F375E" w:rsidRPr="00750F50">
        <w:rPr>
          <w:rFonts w:ascii="標楷體" w:eastAsia="標楷體" w:hAnsi="標楷體" w:hint="eastAsia"/>
          <w:sz w:val="28"/>
        </w:rPr>
        <w:t>___</w:t>
      </w:r>
      <w:r w:rsidRPr="00750F50">
        <w:rPr>
          <w:rFonts w:ascii="標楷體" w:eastAsia="標楷體" w:hAnsi="標楷體" w:hint="eastAsia"/>
          <w:sz w:val="28"/>
        </w:rPr>
        <w:t>%(由機關於招標時載明，未載明者為20%)以上，且日數達十日以上。</w:t>
      </w:r>
    </w:p>
    <w:p w14:paraId="24AD7453" w14:textId="77777777" w:rsidR="008A4E06" w:rsidRPr="00750F50" w:rsidRDefault="008A4E06" w:rsidP="00CF7B4D">
      <w:pPr>
        <w:spacing w:line="400" w:lineRule="exact"/>
        <w:ind w:left="1701" w:hanging="284"/>
        <w:jc w:val="both"/>
        <w:rPr>
          <w:rFonts w:ascii="標楷體" w:eastAsia="標楷體" w:hAnsi="標楷體"/>
          <w:sz w:val="28"/>
        </w:rPr>
      </w:pPr>
      <w:r w:rsidRPr="00750F50">
        <w:rPr>
          <w:rFonts w:ascii="標楷體" w:eastAsia="標楷體" w:hAnsi="標楷體" w:hint="eastAsia"/>
          <w:sz w:val="28"/>
        </w:rPr>
        <w:t>百分比之計算方式：</w:t>
      </w:r>
    </w:p>
    <w:p w14:paraId="2D546BF8" w14:textId="77777777" w:rsidR="008A4E06" w:rsidRPr="00750F50" w:rsidRDefault="008A4E06" w:rsidP="008A4E06">
      <w:pPr>
        <w:spacing w:line="400" w:lineRule="exact"/>
        <w:ind w:left="1843" w:hanging="426"/>
        <w:jc w:val="both"/>
        <w:rPr>
          <w:rFonts w:ascii="標楷體" w:eastAsia="標楷體" w:hAnsi="標楷體"/>
          <w:sz w:val="28"/>
        </w:rPr>
      </w:pPr>
      <w:r w:rsidRPr="00750F50">
        <w:rPr>
          <w:rFonts w:ascii="標楷體" w:eastAsia="標楷體" w:hAnsi="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1ABEDE71" w14:textId="77777777" w:rsidR="008A4E06" w:rsidRPr="00750F50" w:rsidRDefault="008A4E06" w:rsidP="008A4E06">
      <w:pPr>
        <w:spacing w:line="400" w:lineRule="exact"/>
        <w:ind w:left="1843" w:hanging="426"/>
        <w:jc w:val="both"/>
        <w:rPr>
          <w:rFonts w:ascii="標楷體" w:eastAsia="標楷體" w:hAnsi="標楷體"/>
          <w:sz w:val="28"/>
        </w:rPr>
      </w:pPr>
      <w:r w:rsidRPr="00750F50">
        <w:rPr>
          <w:rFonts w:ascii="標楷體" w:eastAsia="標楷體" w:hAnsi="標楷體" w:hint="eastAsia"/>
          <w:sz w:val="28"/>
        </w:rPr>
        <w:t>(2)屬已完成履約而逾履約期限，或逾最後履約期限尚未完成履約者，依逾期日數計算之。</w:t>
      </w:r>
    </w:p>
    <w:p w14:paraId="27684442" w14:textId="77777777" w:rsidR="002C190D" w:rsidRPr="00750F50" w:rsidRDefault="008A4E06" w:rsidP="008A4E06">
      <w:pPr>
        <w:spacing w:line="400" w:lineRule="exact"/>
        <w:ind w:left="1456" w:hanging="284"/>
        <w:jc w:val="both"/>
        <w:rPr>
          <w:rFonts w:ascii="標楷體" w:eastAsia="標楷體" w:hAnsi="標楷體"/>
          <w:sz w:val="28"/>
        </w:rPr>
      </w:pPr>
      <w:r w:rsidRPr="00750F50">
        <w:rPr>
          <w:rFonts w:ascii="標楷體" w:eastAsia="標楷體" w:hAnsi="標楷體" w:hint="eastAsia"/>
          <w:sz w:val="28"/>
        </w:rPr>
        <w:t>□其他：</w:t>
      </w:r>
      <w:r w:rsidR="000F375E" w:rsidRPr="00750F50">
        <w:rPr>
          <w:rFonts w:ascii="標楷體" w:eastAsia="標楷體" w:hAnsi="標楷體" w:hint="eastAsia"/>
          <w:sz w:val="28"/>
        </w:rPr>
        <w:t>_________________</w:t>
      </w:r>
      <w:r w:rsidRPr="00750F50">
        <w:rPr>
          <w:rFonts w:ascii="標楷體" w:eastAsia="標楷體" w:hAnsi="標楷體" w:hint="eastAsia"/>
          <w:sz w:val="28"/>
        </w:rPr>
        <w:t>。</w:t>
      </w:r>
    </w:p>
    <w:p w14:paraId="660F5C16"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7.偽造或變造契約或履約相關文件，經查明屬實者。</w:t>
      </w:r>
    </w:p>
    <w:p w14:paraId="764C9619" w14:textId="77777777" w:rsidR="002C190D" w:rsidRPr="00750F50" w:rsidRDefault="002C190D">
      <w:pPr>
        <w:numPr>
          <w:ilvl w:val="12"/>
          <w:numId w:val="0"/>
        </w:numPr>
        <w:spacing w:line="400" w:lineRule="exact"/>
        <w:ind w:left="1135" w:hanging="284"/>
        <w:jc w:val="both"/>
        <w:rPr>
          <w:rFonts w:ascii="標楷體" w:eastAsia="標楷體" w:hAnsi="標楷體"/>
          <w:sz w:val="28"/>
        </w:rPr>
      </w:pPr>
      <w:r w:rsidRPr="00750F50">
        <w:rPr>
          <w:rFonts w:ascii="標楷體" w:eastAsia="標楷體" w:hAnsi="標楷體" w:hint="eastAsia"/>
          <w:sz w:val="28"/>
        </w:rPr>
        <w:t>8.擅自減省工料情節重大者。</w:t>
      </w:r>
    </w:p>
    <w:p w14:paraId="732742AD"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9.無正當理由而不履行契約者。</w:t>
      </w:r>
    </w:p>
    <w:p w14:paraId="4435E1F4" w14:textId="77777777" w:rsidR="002C190D" w:rsidRPr="00750F50" w:rsidRDefault="002C190D">
      <w:pPr>
        <w:pStyle w:val="23"/>
        <w:spacing w:before="0" w:line="400" w:lineRule="exact"/>
        <w:textDirection w:val="lrTb"/>
        <w:rPr>
          <w:rFonts w:ascii="標楷體" w:eastAsia="標楷體" w:hAnsi="標楷體"/>
        </w:rPr>
      </w:pPr>
      <w:r w:rsidRPr="00750F50">
        <w:rPr>
          <w:rFonts w:ascii="標楷體" w:eastAsia="標楷體" w:hAnsi="標楷體" w:hint="eastAsia"/>
        </w:rPr>
        <w:t>10.審查、查驗或驗收不合格，且未於通知期限內依規定辦理者。</w:t>
      </w:r>
    </w:p>
    <w:p w14:paraId="622A3843"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11.有破產或其他重大情事，致無法繼續履約者。</w:t>
      </w:r>
    </w:p>
    <w:p w14:paraId="08BD4E64" w14:textId="77777777" w:rsidR="002C190D" w:rsidRPr="00750F50" w:rsidRDefault="002C190D" w:rsidP="009D5786">
      <w:pPr>
        <w:spacing w:line="400" w:lineRule="exact"/>
        <w:ind w:left="1260" w:hanging="409"/>
        <w:jc w:val="both"/>
        <w:rPr>
          <w:rFonts w:ascii="標楷體" w:eastAsia="標楷體" w:hAnsi="標楷體"/>
          <w:sz w:val="28"/>
        </w:rPr>
      </w:pPr>
      <w:r w:rsidRPr="00750F50">
        <w:rPr>
          <w:rFonts w:ascii="標楷體" w:eastAsia="標楷體" w:hAnsi="標楷體" w:hint="eastAsia"/>
          <w:sz w:val="28"/>
        </w:rPr>
        <w:t>12.廠商未依契約規定履約，自接獲機關書面通知之次日起10日內或書面通知所載較長期限內，仍未改善者。</w:t>
      </w:r>
    </w:p>
    <w:p w14:paraId="617502F4" w14:textId="1B947EF0" w:rsidR="002C190D" w:rsidRPr="00750F50" w:rsidRDefault="002C190D" w:rsidP="00AD2197">
      <w:pPr>
        <w:spacing w:line="400" w:lineRule="exact"/>
        <w:ind w:left="1260" w:hanging="409"/>
        <w:jc w:val="both"/>
        <w:textDirection w:val="lrTbV"/>
        <w:rPr>
          <w:rFonts w:ascii="標楷體" w:eastAsia="標楷體" w:hAnsi="標楷體"/>
          <w:sz w:val="28"/>
        </w:rPr>
      </w:pPr>
      <w:r w:rsidRPr="00750F50">
        <w:rPr>
          <w:rFonts w:ascii="標楷體" w:eastAsia="標楷體" w:hAnsi="標楷體" w:hint="eastAsia"/>
          <w:sz w:val="28"/>
        </w:rPr>
        <w:t>13.</w:t>
      </w:r>
      <w:r w:rsidR="00B963F6" w:rsidRPr="00750F50">
        <w:rPr>
          <w:rFonts w:ascii="標楷體" w:eastAsia="標楷體" w:hAnsi="標楷體" w:hint="eastAsia"/>
          <w:sz w:val="28"/>
        </w:rPr>
        <w:t>違反本契約第8條第16款第1目、第2目</w:t>
      </w:r>
      <w:r w:rsidR="00F2027C" w:rsidRPr="00750F50">
        <w:rPr>
          <w:rFonts w:ascii="標楷體" w:eastAsia="標楷體" w:hAnsi="標楷體" w:hint="eastAsia"/>
          <w:sz w:val="28"/>
        </w:rPr>
        <w:t>第1子目</w:t>
      </w:r>
      <w:r w:rsidR="00FC27DA" w:rsidRPr="00750F50">
        <w:rPr>
          <w:rFonts w:ascii="標楷體" w:eastAsia="標楷體" w:hAnsi="標楷體" w:hint="eastAsia"/>
          <w:sz w:val="28"/>
        </w:rPr>
        <w:t>及</w:t>
      </w:r>
      <w:r w:rsidR="00F2027C" w:rsidRPr="00750F50">
        <w:rPr>
          <w:rFonts w:ascii="標楷體" w:eastAsia="標楷體" w:hAnsi="標楷體" w:hint="eastAsia"/>
          <w:sz w:val="28"/>
        </w:rPr>
        <w:t>第2子目</w:t>
      </w:r>
      <w:r w:rsidR="00B963F6" w:rsidRPr="00750F50">
        <w:rPr>
          <w:rFonts w:ascii="標楷體" w:eastAsia="標楷體" w:hAnsi="標楷體" w:hint="eastAsia"/>
          <w:sz w:val="28"/>
        </w:rPr>
        <w:t>、第17款第3目第1子目（適用勾選本子目選項者）至第3子目、第21款及第14條第14款情形之一，經機關通知改正而未改正，情節重大者。</w:t>
      </w:r>
    </w:p>
    <w:p w14:paraId="60FF466C" w14:textId="77777777" w:rsidR="00AD2197" w:rsidRPr="00750F50" w:rsidRDefault="002C190D" w:rsidP="00AD2197">
      <w:pPr>
        <w:spacing w:line="400" w:lineRule="exact"/>
        <w:ind w:left="1260" w:hanging="409"/>
        <w:jc w:val="both"/>
        <w:textDirection w:val="lrTbV"/>
        <w:rPr>
          <w:rFonts w:ascii="標楷體" w:eastAsia="標楷體" w:hAnsi="標楷體"/>
          <w:sz w:val="28"/>
        </w:rPr>
      </w:pPr>
      <w:r w:rsidRPr="00750F50">
        <w:rPr>
          <w:rFonts w:ascii="標楷體" w:eastAsia="標楷體" w:hAnsi="標楷體" w:hint="eastAsia"/>
          <w:sz w:val="28"/>
        </w:rPr>
        <w:t>14.</w:t>
      </w:r>
      <w:r w:rsidR="00AD2197" w:rsidRPr="00750F50">
        <w:rPr>
          <w:rFonts w:ascii="標楷體" w:eastAsia="標楷體" w:hAnsi="標楷體" w:hint="eastAsia"/>
          <w:sz w:val="28"/>
        </w:rPr>
        <w:t>違反環境保護或</w:t>
      </w:r>
      <w:r w:rsidR="000570AF" w:rsidRPr="00750F50">
        <w:rPr>
          <w:rFonts w:ascii="標楷體" w:eastAsia="標楷體" w:hAnsi="標楷體" w:hint="eastAsia"/>
          <w:sz w:val="28"/>
        </w:rPr>
        <w:t>職業</w:t>
      </w:r>
      <w:r w:rsidR="00AD2197" w:rsidRPr="00750F50">
        <w:rPr>
          <w:rFonts w:ascii="標楷體" w:eastAsia="標楷體" w:hAnsi="標楷體" w:hint="eastAsia"/>
          <w:sz w:val="28"/>
        </w:rPr>
        <w:t>安全衛生等有關法令，情節重大者。</w:t>
      </w:r>
    </w:p>
    <w:p w14:paraId="3C3D79C5" w14:textId="77777777" w:rsidR="002C190D" w:rsidRPr="00750F50" w:rsidRDefault="00AD2197" w:rsidP="00AD2197">
      <w:pPr>
        <w:spacing w:line="400" w:lineRule="exact"/>
        <w:ind w:left="1260" w:hanging="409"/>
        <w:jc w:val="both"/>
        <w:textDirection w:val="lrTbV"/>
        <w:rPr>
          <w:rFonts w:ascii="標楷體" w:eastAsia="標楷體" w:hAnsi="標楷體"/>
          <w:sz w:val="28"/>
        </w:rPr>
      </w:pPr>
      <w:r w:rsidRPr="00750F50">
        <w:rPr>
          <w:rFonts w:ascii="標楷體" w:eastAsia="標楷體" w:hAnsi="標楷體" w:hint="eastAsia"/>
          <w:sz w:val="28"/>
        </w:rPr>
        <w:t>15.違反法令或其他契約</w:t>
      </w:r>
      <w:r w:rsidR="00460D69" w:rsidRPr="00750F50">
        <w:rPr>
          <w:rFonts w:ascii="標楷體" w:eastAsia="標楷體" w:hAnsi="標楷體" w:hint="eastAsia"/>
          <w:sz w:val="28"/>
        </w:rPr>
        <w:t>約</w:t>
      </w:r>
      <w:r w:rsidRPr="00750F50">
        <w:rPr>
          <w:rFonts w:ascii="標楷體" w:eastAsia="標楷體" w:hAnsi="標楷體" w:hint="eastAsia"/>
          <w:sz w:val="28"/>
        </w:rPr>
        <w:t>定之情形，情節重大者。</w:t>
      </w:r>
    </w:p>
    <w:p w14:paraId="1D7560EC"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(二)機關未依前款規定通知廠商終止或解除契約者，廠商仍應依契約規定繼續履約。</w:t>
      </w:r>
    </w:p>
    <w:p w14:paraId="3B13F5DB"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07CBAE46"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(四)契約因政策變更，廠商依契約繼續履行反而不符公共利益者，機關得報經上級機關核准，終止或解除部分或全部契約，並</w:t>
      </w:r>
      <w:r w:rsidR="00752C9A" w:rsidRPr="00750F50">
        <w:rPr>
          <w:rFonts w:ascii="標楷體" w:eastAsia="標楷體" w:hAnsi="標楷體" w:hint="eastAsia"/>
          <w:sz w:val="28"/>
        </w:rPr>
        <w:t>補</w:t>
      </w:r>
      <w:r w:rsidRPr="00750F50">
        <w:rPr>
          <w:rFonts w:ascii="標楷體" w:eastAsia="標楷體" w:hAnsi="標楷體" w:hint="eastAsia"/>
          <w:sz w:val="28"/>
        </w:rPr>
        <w:t>償廠商因此所</w:t>
      </w:r>
      <w:r w:rsidR="008B5836" w:rsidRPr="00750F50">
        <w:rPr>
          <w:rFonts w:ascii="標楷體" w:eastAsia="標楷體" w:hAnsi="標楷體" w:hint="eastAsia"/>
          <w:sz w:val="28"/>
        </w:rPr>
        <w:t>生</w:t>
      </w:r>
      <w:r w:rsidRPr="00750F50">
        <w:rPr>
          <w:rFonts w:ascii="標楷體" w:eastAsia="標楷體" w:hAnsi="標楷體" w:hint="eastAsia"/>
          <w:sz w:val="28"/>
        </w:rPr>
        <w:t>之損</w:t>
      </w:r>
      <w:r w:rsidR="008B5836" w:rsidRPr="00750F50">
        <w:rPr>
          <w:rFonts w:ascii="標楷體" w:eastAsia="標楷體" w:hAnsi="標楷體" w:hint="eastAsia"/>
          <w:sz w:val="28"/>
        </w:rPr>
        <w:t>失</w:t>
      </w:r>
      <w:r w:rsidRPr="00750F50">
        <w:rPr>
          <w:rFonts w:ascii="標楷體" w:eastAsia="標楷體" w:hAnsi="標楷體" w:hint="eastAsia"/>
          <w:sz w:val="28"/>
        </w:rPr>
        <w:t>。但不包含所失利益。</w:t>
      </w:r>
    </w:p>
    <w:p w14:paraId="2BE9737F"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(五)依前款規定終止契約者，廠商於接獲機關通知前已完成且可使用之履約標的，依契約價金給付；僅部分完成尚未能使用之履約標的，機關得擇下列方式之一洽廠商為之：</w:t>
      </w:r>
    </w:p>
    <w:p w14:paraId="36008E3A" w14:textId="77777777" w:rsidR="002C190D" w:rsidRPr="00750F50" w:rsidRDefault="002C190D">
      <w:pPr>
        <w:pStyle w:val="af3"/>
        <w:spacing w:line="400" w:lineRule="exact"/>
        <w:ind w:left="1135" w:right="0" w:hanging="284"/>
        <w:rPr>
          <w:rFonts w:ascii="標楷體" w:eastAsia="標楷體" w:hAnsi="標楷體"/>
        </w:rPr>
      </w:pPr>
      <w:r w:rsidRPr="00750F50">
        <w:rPr>
          <w:rFonts w:ascii="標楷體" w:eastAsia="標楷體" w:hAnsi="標楷體" w:hint="eastAsia"/>
        </w:rPr>
        <w:t>1.繼續予以完成，依契約價金給付。</w:t>
      </w:r>
    </w:p>
    <w:p w14:paraId="4E5D1EA9"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2.停止製造、供應或施作。但給付廠商已發生之製造、供應或施作費用及合理之利潤。</w:t>
      </w:r>
    </w:p>
    <w:p w14:paraId="656E2032"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(六)非因政策變更</w:t>
      </w:r>
      <w:r w:rsidR="00CC0E71" w:rsidRPr="00750F50">
        <w:rPr>
          <w:rFonts w:ascii="標楷體" w:eastAsia="標楷體" w:hAnsi="標楷體" w:hint="eastAsia"/>
        </w:rPr>
        <w:t>且非可歸責於廠商事由（例如不可抗力之事由所致）</w:t>
      </w:r>
      <w:r w:rsidRPr="00750F50">
        <w:rPr>
          <w:rFonts w:ascii="標楷體" w:eastAsia="標楷體" w:hAnsi="標楷體" w:hint="eastAsia"/>
        </w:rPr>
        <w:t>而有終止或解除契約必要者，準用前2款規定。</w:t>
      </w:r>
    </w:p>
    <w:p w14:paraId="4CD60018" w14:textId="77777777" w:rsidR="002C190D" w:rsidRPr="00750F50" w:rsidRDefault="002C190D">
      <w:pPr>
        <w:pStyle w:val="af1"/>
        <w:spacing w:line="400" w:lineRule="exact"/>
        <w:ind w:left="851" w:right="0" w:hanging="567"/>
        <w:rPr>
          <w:rFonts w:ascii="標楷體" w:eastAsia="標楷體" w:hAnsi="標楷體"/>
        </w:rPr>
      </w:pPr>
      <w:r w:rsidRPr="00750F50">
        <w:rPr>
          <w:rFonts w:ascii="標楷體" w:eastAsia="標楷體" w:hAnsi="標楷體" w:hint="eastAsia"/>
        </w:rPr>
        <w:t>(七)廠商未依契約規定履約者，機關得隨時通知廠商部分或全部暫停執行，至情況改正後方准恢復履約。廠商不得就暫停執行請求延長履約期限或增加契約價金。</w:t>
      </w:r>
    </w:p>
    <w:p w14:paraId="48CE8211"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(八)因可歸責於</w:t>
      </w:r>
      <w:r w:rsidR="00583D21" w:rsidRPr="00750F50">
        <w:rPr>
          <w:rFonts w:ascii="標楷體" w:eastAsia="標楷體" w:hAnsi="標楷體" w:hint="eastAsia"/>
          <w:sz w:val="28"/>
        </w:rPr>
        <w:t>機關</w:t>
      </w:r>
      <w:r w:rsidRPr="00750F50">
        <w:rPr>
          <w:rFonts w:ascii="標楷體" w:eastAsia="標楷體" w:hAnsi="標楷體" w:hint="eastAsia"/>
          <w:sz w:val="28"/>
        </w:rPr>
        <w:t>之情形，機關通知廠商部分或全部暫停執行</w:t>
      </w:r>
      <w:r w:rsidR="00583D21" w:rsidRPr="00750F50">
        <w:rPr>
          <w:rFonts w:ascii="標楷體" w:eastAsia="標楷體" w:hAnsi="標楷體" w:hint="eastAsia"/>
          <w:sz w:val="28"/>
        </w:rPr>
        <w:t>：</w:t>
      </w:r>
    </w:p>
    <w:p w14:paraId="3560AEDA" w14:textId="77777777" w:rsidR="00583D21" w:rsidRPr="00750F50" w:rsidRDefault="00583D21" w:rsidP="00583D21">
      <w:pPr>
        <w:pStyle w:val="af3"/>
        <w:spacing w:line="400" w:lineRule="exact"/>
        <w:ind w:left="1135" w:right="0" w:hanging="284"/>
        <w:rPr>
          <w:rFonts w:ascii="標楷體" w:eastAsia="標楷體" w:hAnsi="標楷體"/>
        </w:rPr>
      </w:pPr>
      <w:r w:rsidRPr="00750F50">
        <w:rPr>
          <w:rFonts w:ascii="標楷體" w:eastAsia="標楷體" w:hAnsi="標楷體" w:hint="eastAsia"/>
        </w:rPr>
        <w:t>1.暫停執行期間累計逾__個月（由機關於招標時合理訂定，如未填寫，則為2個月）者，機關應先支付已完成履約部分之價金。</w:t>
      </w:r>
    </w:p>
    <w:p w14:paraId="5920B184" w14:textId="77777777" w:rsidR="00583D21" w:rsidRPr="00750F50" w:rsidRDefault="00583D21" w:rsidP="00583D21">
      <w:pPr>
        <w:pStyle w:val="af3"/>
        <w:spacing w:line="400" w:lineRule="exact"/>
        <w:ind w:left="1135" w:right="0" w:hanging="284"/>
        <w:rPr>
          <w:rFonts w:ascii="標楷體" w:eastAsia="標楷體" w:hAnsi="標楷體"/>
        </w:rPr>
      </w:pPr>
      <w:r w:rsidRPr="00750F50">
        <w:rPr>
          <w:rFonts w:ascii="標楷體" w:eastAsia="標楷體" w:hAnsi="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56470A5D"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(九)</w:t>
      </w:r>
      <w:r w:rsidR="00B963F6" w:rsidRPr="00750F50">
        <w:rPr>
          <w:rFonts w:ascii="標楷體" w:eastAsia="標楷體" w:hAnsi="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(十)本契約終止時，自終止之日起，雙方之權利義務即消滅。契約解除時，溯及契約生效日消滅。雙方並互負相關之保密義務。</w:t>
      </w:r>
    </w:p>
    <w:p w14:paraId="177F2107" w14:textId="77777777" w:rsidR="00A94D73" w:rsidRPr="00750F50" w:rsidRDefault="00A94D73" w:rsidP="00A94D73">
      <w:pPr>
        <w:spacing w:line="400" w:lineRule="exact"/>
        <w:ind w:left="851" w:hanging="567"/>
        <w:jc w:val="both"/>
        <w:rPr>
          <w:rFonts w:ascii="標楷體" w:eastAsia="標楷體" w:hAnsi="標楷體"/>
          <w:sz w:val="28"/>
        </w:rPr>
      </w:pPr>
      <w:r w:rsidRPr="00750F50">
        <w:rPr>
          <w:rFonts w:ascii="標楷體" w:eastAsia="標楷體" w:hAnsi="標楷體" w:hint="eastAsia"/>
          <w:sz w:val="28"/>
        </w:rPr>
        <w:t>(十一)因可歸責於機關之事由，機關有延遲付款之情形：</w:t>
      </w:r>
    </w:p>
    <w:p w14:paraId="0322C843" w14:textId="77777777" w:rsidR="00A94D73" w:rsidRPr="00750F50" w:rsidRDefault="00A94D73" w:rsidP="00950BE5">
      <w:pPr>
        <w:pStyle w:val="af3"/>
        <w:spacing w:line="400" w:lineRule="exact"/>
        <w:ind w:left="1418" w:right="0" w:hanging="284"/>
        <w:rPr>
          <w:rFonts w:ascii="標楷體" w:eastAsia="標楷體" w:hAnsi="標楷體"/>
        </w:rPr>
      </w:pPr>
      <w:r w:rsidRPr="00750F50">
        <w:rPr>
          <w:rFonts w:ascii="標楷體" w:eastAsia="標楷體" w:hAnsi="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750F50" w:rsidRDefault="00A94D73" w:rsidP="00950BE5">
      <w:pPr>
        <w:pStyle w:val="af3"/>
        <w:spacing w:line="400" w:lineRule="exact"/>
        <w:ind w:left="1418" w:right="0" w:hanging="284"/>
        <w:rPr>
          <w:rFonts w:ascii="標楷體" w:eastAsia="標楷體" w:hAnsi="標楷體"/>
        </w:rPr>
      </w:pPr>
      <w:r w:rsidRPr="00750F50">
        <w:rPr>
          <w:rFonts w:ascii="標楷體" w:eastAsia="標楷體" w:hAnsi="標楷體" w:hint="eastAsia"/>
        </w:rPr>
        <w:t>2.延遲付款達__個月（由機關於招標時合理訂定，如未填寫，則為3個月）者，廠商得通知機關終止或解除部分或全部契約。</w:t>
      </w:r>
    </w:p>
    <w:p w14:paraId="2EA4B267" w14:textId="77777777" w:rsidR="00A94D73" w:rsidRPr="00750F50" w:rsidRDefault="00A94D73" w:rsidP="00347019">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(十二)除契約另有約定外，履行契約需機關之行為始能完成，因可歸責於機關之事由而機關不為其行為時，廠商得定相當期限催告機關為之。機關不於前述期限內為其行為者，廠商得通知機關終止或解除契約。</w:t>
      </w:r>
    </w:p>
    <w:p w14:paraId="7F5CEA1D" w14:textId="77777777" w:rsidR="00A94D73" w:rsidRPr="00750F50" w:rsidRDefault="00A94D73" w:rsidP="00347019">
      <w:pPr>
        <w:spacing w:line="400" w:lineRule="exact"/>
        <w:ind w:left="1135" w:hanging="851"/>
        <w:jc w:val="both"/>
        <w:rPr>
          <w:rFonts w:ascii="標楷體" w:eastAsia="標楷體" w:hAnsi="標楷體"/>
          <w:sz w:val="28"/>
        </w:rPr>
      </w:pPr>
      <w:r w:rsidRPr="00750F50">
        <w:rPr>
          <w:rFonts w:ascii="標楷體" w:eastAsia="標楷體" w:hAnsi="標楷體" w:hint="eastAsia"/>
          <w:sz w:val="28"/>
        </w:rPr>
        <w:t>(十三)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3016CF09" w14:textId="77777777" w:rsidR="002C190D" w:rsidRPr="00750F50" w:rsidRDefault="002C190D">
      <w:pPr>
        <w:spacing w:line="400" w:lineRule="exact"/>
        <w:ind w:firstLineChars="100" w:firstLine="280"/>
        <w:jc w:val="both"/>
        <w:rPr>
          <w:rFonts w:ascii="標楷體" w:eastAsia="標楷體" w:hAnsi="標楷體"/>
          <w:b/>
          <w:sz w:val="28"/>
        </w:rPr>
        <w:pPrChange w:id="60" w:author="企劃處三科-曾安慈(att)" w:date="2025-12-12T16:00:00Z">
          <w:pPr>
            <w:spacing w:line="400" w:lineRule="exact"/>
            <w:jc w:val="both"/>
          </w:pPr>
        </w:pPrChange>
      </w:pPr>
    </w:p>
    <w:p w14:paraId="76115326" w14:textId="77777777" w:rsidR="002C190D" w:rsidRPr="00750F50" w:rsidRDefault="002C190D">
      <w:pPr>
        <w:spacing w:line="400" w:lineRule="exact"/>
        <w:jc w:val="both"/>
        <w:rPr>
          <w:rFonts w:ascii="標楷體" w:eastAsia="標楷體" w:hAnsi="標楷體"/>
          <w:b/>
          <w:sz w:val="28"/>
        </w:rPr>
      </w:pPr>
      <w:r w:rsidRPr="00750F50">
        <w:rPr>
          <w:rFonts w:ascii="標楷體" w:eastAsia="標楷體" w:hAnsi="標楷體" w:hint="eastAsia"/>
          <w:b/>
          <w:sz w:val="28"/>
        </w:rPr>
        <w:t>第十七條   爭議處理</w:t>
      </w:r>
    </w:p>
    <w:p w14:paraId="11AFD291"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(一)機關與廠商因履約而生爭議者，應依法令及契約規定，考量公共利益及公平合理，本誠信和諧，盡力協調解決之。其未能達成協議者，得以下列方式處理之：</w:t>
      </w:r>
    </w:p>
    <w:p w14:paraId="212DBE99"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1.依採購法第85條之1規定向採購申訴審議委員會申請調解。</w:t>
      </w:r>
    </w:p>
    <w:p w14:paraId="72F5B6B7" w14:textId="77777777" w:rsidR="002C190D" w:rsidRPr="00750F50" w:rsidRDefault="002C190D">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w:t>
      </w:r>
      <w:r w:rsidR="008B5836" w:rsidRPr="00750F50">
        <w:rPr>
          <w:rFonts w:ascii="標楷體" w:eastAsia="標楷體" w:hAnsi="標楷體" w:hint="eastAsia"/>
          <w:sz w:val="28"/>
        </w:rPr>
        <w:t>經契約雙方</w:t>
      </w:r>
      <w:r w:rsidRPr="00750F50">
        <w:rPr>
          <w:rFonts w:ascii="標楷體" w:eastAsia="標楷體" w:hAnsi="標楷體" w:hint="eastAsia"/>
          <w:sz w:val="28"/>
        </w:rPr>
        <w:t>同意並訂</w:t>
      </w:r>
      <w:r w:rsidR="008B5836" w:rsidRPr="00750F50">
        <w:rPr>
          <w:rFonts w:ascii="標楷體" w:eastAsia="標楷體" w:hAnsi="標楷體" w:hint="eastAsia"/>
          <w:sz w:val="28"/>
        </w:rPr>
        <w:t>立</w:t>
      </w:r>
      <w:r w:rsidRPr="00750F50">
        <w:rPr>
          <w:rFonts w:ascii="標楷體" w:eastAsia="標楷體" w:hAnsi="標楷體" w:hint="eastAsia"/>
          <w:sz w:val="28"/>
        </w:rPr>
        <w:t>仲裁協議書後，依</w:t>
      </w:r>
      <w:r w:rsidR="008B5836" w:rsidRPr="00750F50">
        <w:rPr>
          <w:rFonts w:ascii="標楷體" w:eastAsia="標楷體" w:hAnsi="標楷體" w:hint="eastAsia"/>
          <w:sz w:val="28"/>
        </w:rPr>
        <w:t>本契約約定及</w:t>
      </w:r>
      <w:r w:rsidRPr="00750F50">
        <w:rPr>
          <w:rFonts w:ascii="標楷體" w:eastAsia="標楷體" w:hAnsi="標楷體" w:hint="eastAsia"/>
          <w:sz w:val="28"/>
        </w:rPr>
        <w:t>仲裁法規定提付仲裁。</w:t>
      </w:r>
    </w:p>
    <w:p w14:paraId="576F8117" w14:textId="77777777" w:rsidR="002C190D" w:rsidRPr="00750F50" w:rsidRDefault="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w:t>
      </w:r>
      <w:r w:rsidR="002C190D" w:rsidRPr="00750F50">
        <w:rPr>
          <w:rFonts w:ascii="標楷體" w:eastAsia="標楷體" w:hAnsi="標楷體" w:hint="eastAsia"/>
          <w:sz w:val="28"/>
        </w:rPr>
        <w:t>.提起民事訴訟。</w:t>
      </w:r>
    </w:p>
    <w:p w14:paraId="6BB83DDF" w14:textId="77777777" w:rsidR="002C190D" w:rsidRPr="00750F50" w:rsidRDefault="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4</w:t>
      </w:r>
      <w:r w:rsidR="002C190D" w:rsidRPr="00750F50">
        <w:rPr>
          <w:rFonts w:ascii="標楷體" w:eastAsia="標楷體" w:hAnsi="標楷體" w:hint="eastAsia"/>
          <w:sz w:val="28"/>
        </w:rPr>
        <w:t>.依其他法律申</w:t>
      </w:r>
      <w:r w:rsidR="002C190D" w:rsidRPr="00750F50">
        <w:rPr>
          <w:rFonts w:ascii="標楷體" w:eastAsia="標楷體" w:hAnsi="標楷體"/>
          <w:sz w:val="28"/>
        </w:rPr>
        <w:t>(</w:t>
      </w:r>
      <w:r w:rsidR="002C190D" w:rsidRPr="00750F50">
        <w:rPr>
          <w:rFonts w:ascii="標楷體" w:eastAsia="標楷體" w:hAnsi="標楷體" w:hint="eastAsia"/>
          <w:sz w:val="28"/>
        </w:rPr>
        <w:t>聲</w:t>
      </w:r>
      <w:r w:rsidR="002C190D" w:rsidRPr="00750F50">
        <w:rPr>
          <w:rFonts w:ascii="標楷體" w:eastAsia="標楷體" w:hAnsi="標楷體"/>
          <w:sz w:val="28"/>
        </w:rPr>
        <w:t>)</w:t>
      </w:r>
      <w:r w:rsidR="002C190D" w:rsidRPr="00750F50">
        <w:rPr>
          <w:rFonts w:ascii="標楷體" w:eastAsia="標楷體" w:hAnsi="標楷體" w:hint="eastAsia"/>
          <w:sz w:val="28"/>
        </w:rPr>
        <w:t>請調解。</w:t>
      </w:r>
    </w:p>
    <w:p w14:paraId="162A9125" w14:textId="77777777" w:rsidR="00EC2BF7" w:rsidRPr="00750F50" w:rsidRDefault="00EC2BF7" w:rsidP="00EC2BF7">
      <w:pPr>
        <w:spacing w:line="240" w:lineRule="atLeast"/>
        <w:ind w:left="1135" w:hanging="284"/>
        <w:jc w:val="both"/>
        <w:rPr>
          <w:rFonts w:ascii="標楷體" w:eastAsia="標楷體" w:hAnsi="標楷體" w:cs="標楷體"/>
          <w:sz w:val="28"/>
          <w:szCs w:val="28"/>
        </w:rPr>
      </w:pPr>
      <w:r w:rsidRPr="00750F50">
        <w:rPr>
          <w:rFonts w:ascii="標楷體" w:eastAsia="標楷體" w:hAnsi="標楷體" w:cs="標楷體" w:hint="eastAsia"/>
          <w:sz w:val="28"/>
          <w:szCs w:val="28"/>
        </w:rPr>
        <w:t>5</w:t>
      </w:r>
      <w:r w:rsidRPr="00750F50">
        <w:rPr>
          <w:rFonts w:ascii="標楷體" w:eastAsia="標楷體" w:hAnsi="標楷體" w:cs="標楷體"/>
          <w:sz w:val="28"/>
          <w:szCs w:val="28"/>
        </w:rPr>
        <w:t>.</w:t>
      </w:r>
      <w:r w:rsidRPr="00750F50">
        <w:rPr>
          <w:rFonts w:ascii="標楷體" w:eastAsia="標楷體" w:hAnsi="標楷體" w:cs="標楷體" w:hint="eastAsia"/>
          <w:sz w:val="28"/>
          <w:szCs w:val="28"/>
        </w:rPr>
        <w:t>契約雙方合意成立爭議處理小組協調爭議。</w:t>
      </w:r>
    </w:p>
    <w:p w14:paraId="7A0EF91A" w14:textId="77777777" w:rsidR="002C190D" w:rsidRPr="00750F50" w:rsidRDefault="00EC2BF7">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6</w:t>
      </w:r>
      <w:r w:rsidR="002C190D" w:rsidRPr="00750F50">
        <w:rPr>
          <w:rFonts w:ascii="標楷體" w:eastAsia="標楷體" w:hAnsi="標楷體" w:hint="eastAsia"/>
          <w:sz w:val="28"/>
        </w:rPr>
        <w:t>.依契約或雙方合意之其他方式處理。</w:t>
      </w:r>
    </w:p>
    <w:p w14:paraId="2B775148" w14:textId="77777777" w:rsidR="008B5836" w:rsidRPr="00750F50" w:rsidRDefault="008B5836" w:rsidP="008B5836">
      <w:pPr>
        <w:spacing w:line="400" w:lineRule="exact"/>
        <w:ind w:left="851" w:hanging="567"/>
        <w:jc w:val="both"/>
        <w:rPr>
          <w:rFonts w:ascii="標楷體" w:eastAsia="標楷體" w:hAnsi="標楷體"/>
          <w:sz w:val="28"/>
        </w:rPr>
      </w:pPr>
      <w:r w:rsidRPr="00750F50">
        <w:rPr>
          <w:rFonts w:ascii="標楷體" w:eastAsia="標楷體" w:hAnsi="標楷體" w:hint="eastAsia"/>
          <w:sz w:val="28"/>
        </w:rPr>
        <w:t>(二)依前款第2目提付仲裁者，約定如下：</w:t>
      </w:r>
    </w:p>
    <w:p w14:paraId="1B76144B"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1BF5529F"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2.仲裁人之選定：</w:t>
      </w:r>
    </w:p>
    <w:p w14:paraId="2D6F5B48" w14:textId="77777777" w:rsidR="008B5836" w:rsidRPr="00750F50" w:rsidRDefault="008B5836" w:rsidP="008B5836">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(1)當事人雙方應於一方收受他方提付仲裁之通知之次日起14日內，各自從指定之仲裁機構之仲裁人名冊或其他具有仲裁人資格者，分別提出10位以上(含本數)之名單，交予對方。</w:t>
      </w:r>
    </w:p>
    <w:p w14:paraId="240D9181" w14:textId="77777777" w:rsidR="008B5836" w:rsidRPr="00750F50" w:rsidRDefault="008B5836" w:rsidP="008B5836">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(2)當事人之一方應於收受他方提出名單之次日起14日內，自該名單內選出1位仲裁人，作為他方選定之仲裁人。</w:t>
      </w:r>
    </w:p>
    <w:p w14:paraId="3793CC1E" w14:textId="77777777" w:rsidR="008B5836" w:rsidRPr="00750F50" w:rsidRDefault="008B5836" w:rsidP="008B5836">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(3)當事人之一方未依(1)提出名單者，他方得從指定之仲裁機構之仲裁人名冊或其他具有仲裁人資格者，逕行代為選定1位仲裁人。</w:t>
      </w:r>
    </w:p>
    <w:p w14:paraId="3C0A74F6" w14:textId="77777777" w:rsidR="008B5836" w:rsidRPr="00750F50" w:rsidRDefault="008B5836" w:rsidP="008B5836">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7835E7F1"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3.主任仲裁人之選定：</w:t>
      </w:r>
    </w:p>
    <w:p w14:paraId="470FFBF1" w14:textId="77777777" w:rsidR="008B5836" w:rsidRPr="00750F50" w:rsidRDefault="008B5836" w:rsidP="008B5836">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(1)二位仲裁人經選定之次日起30日內，由□雙方共推；□雙方選定之仲裁人共推（由機關於招標時勾選）第三仲裁人為主任仲裁人。</w:t>
      </w:r>
    </w:p>
    <w:p w14:paraId="4B411BE6" w14:textId="77777777" w:rsidR="008B5836" w:rsidRPr="00750F50" w:rsidRDefault="008B5836" w:rsidP="008B5836">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(2)未能依(1)共推主任仲裁人者，當事人得聲請□法院；□指定之仲裁機構（由機關於招標時勾選；未勾選者，為指定之仲裁機構）為之選定。</w:t>
      </w:r>
    </w:p>
    <w:p w14:paraId="1BD82E1C" w14:textId="2E238ACC"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4.以</w:t>
      </w:r>
      <w:r w:rsidR="00AC2983" w:rsidRPr="00750F50">
        <w:rPr>
          <w:rFonts w:ascii="標楷體" w:eastAsia="標楷體" w:hAnsi="標楷體" w:hint="eastAsia"/>
          <w:color w:val="FF0000"/>
          <w:sz w:val="28"/>
        </w:rPr>
        <w:sym w:font="Wingdings 2" w:char="F052"/>
      </w:r>
      <w:r w:rsidRPr="00750F50">
        <w:rPr>
          <w:rFonts w:ascii="標楷體" w:eastAsia="標楷體" w:hAnsi="標楷體" w:hint="eastAsia"/>
          <w:sz w:val="28"/>
        </w:rPr>
        <w:t>機關所在地；□其他：____________為仲裁地（由機關於招標時載明；未載明者，為機關所在地）。</w:t>
      </w:r>
    </w:p>
    <w:p w14:paraId="4F6D9CB2"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5.除契約雙方另有協議外，仲裁程序應公開之，仲裁判斷書雙方均得公開，並同意仲裁機構公開於其網站。</w:t>
      </w:r>
    </w:p>
    <w:p w14:paraId="3B213F2B"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6.仲裁程序應使用□國語及中文正體字；□其他語文：___________。(由機關於招標時載明；未載明者，為國語及中文正體字)</w:t>
      </w:r>
    </w:p>
    <w:p w14:paraId="05811AAF"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7.機關□同意；□不同意（由機關於招標時勾選；未勾選者，為不同意）仲裁庭適用衡平原則為判斷。</w:t>
      </w:r>
    </w:p>
    <w:p w14:paraId="44E958AE" w14:textId="77777777" w:rsidR="008B5836" w:rsidRPr="00750F50" w:rsidRDefault="008B5836" w:rsidP="008B5836">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8.仲裁判斷書應記載事實及理由。</w:t>
      </w:r>
    </w:p>
    <w:p w14:paraId="46FBF263" w14:textId="77777777" w:rsidR="00EC2BF7" w:rsidRPr="00750F50" w:rsidRDefault="002C190D" w:rsidP="00EC2BF7">
      <w:pPr>
        <w:spacing w:line="400" w:lineRule="exact"/>
        <w:ind w:left="851" w:hanging="567"/>
        <w:jc w:val="both"/>
        <w:rPr>
          <w:rFonts w:ascii="標楷體" w:eastAsia="標楷體" w:hAnsi="標楷體"/>
          <w:sz w:val="28"/>
        </w:rPr>
      </w:pPr>
      <w:r w:rsidRPr="00750F50">
        <w:rPr>
          <w:rFonts w:ascii="標楷體" w:eastAsia="標楷體" w:hAnsi="標楷體" w:hint="eastAsia"/>
          <w:sz w:val="28"/>
        </w:rPr>
        <w:t>(</w:t>
      </w:r>
      <w:r w:rsidR="00E82760" w:rsidRPr="00750F50">
        <w:rPr>
          <w:rFonts w:ascii="標楷體" w:eastAsia="標楷體" w:hAnsi="標楷體" w:hint="eastAsia"/>
          <w:sz w:val="28"/>
        </w:rPr>
        <w:t>三</w:t>
      </w:r>
      <w:r w:rsidRPr="00750F50">
        <w:rPr>
          <w:rFonts w:ascii="標楷體" w:eastAsia="標楷體" w:hAnsi="標楷體" w:hint="eastAsia"/>
          <w:sz w:val="28"/>
        </w:rPr>
        <w:t>)</w:t>
      </w:r>
      <w:r w:rsidR="00EC2BF7" w:rsidRPr="00750F50">
        <w:rPr>
          <w:rFonts w:ascii="標楷體" w:eastAsia="標楷體" w:hAnsi="標楷體" w:hint="eastAsia"/>
          <w:sz w:val="28"/>
        </w:rPr>
        <w:t>依第1款第5目成立爭議處理小組者，約定如下：</w:t>
      </w:r>
    </w:p>
    <w:p w14:paraId="5C5E9D9E" w14:textId="167411C7" w:rsidR="00D62783" w:rsidRPr="00750F50" w:rsidRDefault="00EC2BF7" w:rsidP="00EC2BF7">
      <w:pPr>
        <w:spacing w:line="400" w:lineRule="exact"/>
        <w:ind w:left="1135" w:rightChars="10" w:right="24" w:hanging="284"/>
        <w:jc w:val="both"/>
        <w:rPr>
          <w:rFonts w:ascii="標楷體" w:eastAsia="標楷體" w:hAnsi="標楷體"/>
          <w:sz w:val="28"/>
        </w:rPr>
      </w:pPr>
      <w:r w:rsidRPr="00750F50">
        <w:rPr>
          <w:rFonts w:ascii="標楷體" w:eastAsia="標楷體" w:hAnsi="標楷體" w:hint="eastAsia"/>
          <w:sz w:val="28"/>
        </w:rPr>
        <w:t>1.爭議處理小組於爭議發生時成立，得為常設性，或於爭議作成決議後解散。</w:t>
      </w:r>
    </w:p>
    <w:p w14:paraId="20CB7744" w14:textId="19177E0F" w:rsidR="00EC2BF7" w:rsidRPr="00750F50" w:rsidRDefault="00EC2BF7">
      <w:pPr>
        <w:spacing w:line="400" w:lineRule="exact"/>
        <w:ind w:left="1135" w:rightChars="10" w:right="24" w:hanging="284"/>
        <w:jc w:val="both"/>
        <w:rPr>
          <w:rFonts w:ascii="標楷體" w:eastAsia="標楷體" w:hAnsi="標楷體"/>
          <w:sz w:val="28"/>
        </w:rPr>
        <w:pPrChange w:id="61" w:author="企劃處三科-曾安慈(att)" w:date="2025-12-12T16:00:00Z">
          <w:pPr>
            <w:spacing w:line="400" w:lineRule="exact"/>
            <w:ind w:left="1560" w:hanging="426"/>
            <w:jc w:val="both"/>
          </w:pPr>
        </w:pPrChange>
      </w:pPr>
      <w:r w:rsidRPr="00750F50">
        <w:rPr>
          <w:rFonts w:ascii="標楷體" w:eastAsia="標楷體" w:hAnsi="標楷體"/>
          <w:kern w:val="0"/>
          <w:sz w:val="28"/>
          <w:rPrChange w:id="62" w:author="企劃處三科-曾安慈(att)" w:date="2025-12-12T16:00:00Z">
            <w:rPr>
              <w:rFonts w:ascii="標楷體"/>
              <w:sz w:val="28"/>
            </w:rPr>
          </w:rPrChange>
        </w:rPr>
        <w:t>2.</w:t>
      </w:r>
      <w:r w:rsidR="00D62783" w:rsidRPr="00750F50">
        <w:rPr>
          <w:rFonts w:ascii="標楷體" w:eastAsia="標楷體" w:hAnsi="標楷體" w:hint="eastAsia"/>
          <w:kern w:val="0"/>
          <w:sz w:val="28"/>
          <w:rPrChange w:id="63" w:author="企劃處三科-曾安慈(att)" w:date="2025-12-12T16:00:00Z">
            <w:rPr>
              <w:rFonts w:ascii="標楷體" w:hint="eastAsia"/>
              <w:sz w:val="28"/>
            </w:rPr>
          </w:rPrChange>
        </w:rPr>
        <w:t>爭議處理小組</w:t>
      </w:r>
      <w:r w:rsidR="00D62783" w:rsidRPr="00750F50">
        <w:rPr>
          <w:rFonts w:ascii="標楷體" w:eastAsia="標楷體" w:hAnsi="標楷體" w:cs="新細明體" w:hint="eastAsia"/>
          <w:kern w:val="0"/>
          <w:sz w:val="28"/>
          <w:szCs w:val="28"/>
        </w:rPr>
        <w:t>由機關首長或其指定之機關內部人員擔任召集</w:t>
      </w:r>
      <w:r w:rsidR="00D62783" w:rsidRPr="00750F50">
        <w:rPr>
          <w:rFonts w:ascii="標楷體" w:eastAsia="標楷體" w:hAnsi="標楷體" w:hint="eastAsia"/>
          <w:kern w:val="0"/>
          <w:sz w:val="28"/>
        </w:rPr>
        <w:t>委員</w:t>
      </w:r>
      <w:r w:rsidR="00D62783" w:rsidRPr="00750F50">
        <w:rPr>
          <w:rFonts w:ascii="標楷體" w:eastAsia="標楷體" w:hAnsi="標楷體" w:cs="新細明體" w:hint="eastAsia"/>
          <w:kern w:val="0"/>
          <w:sz w:val="28"/>
          <w:szCs w:val="28"/>
        </w:rPr>
        <w:t>，另由機關聘（派）</w:t>
      </w:r>
      <w:r w:rsidR="00D62783" w:rsidRPr="00750F50">
        <w:rPr>
          <w:rFonts w:ascii="標楷體" w:eastAsia="標楷體" w:hAnsi="標楷體" w:cs="新細明體"/>
          <w:kern w:val="0"/>
          <w:sz w:val="28"/>
          <w:szCs w:val="28"/>
        </w:rPr>
        <w:t>2</w:t>
      </w:r>
      <w:r w:rsidR="00D62783" w:rsidRPr="00750F50">
        <w:rPr>
          <w:rFonts w:ascii="標楷體" w:eastAsia="標楷體" w:hAnsi="標楷體"/>
          <w:kern w:val="0"/>
          <w:sz w:val="28"/>
        </w:rPr>
        <w:t>位以上</w:t>
      </w:r>
      <w:r w:rsidR="00D62783" w:rsidRPr="00750F50">
        <w:rPr>
          <w:rFonts w:ascii="標楷體" w:eastAsia="標楷體" w:hAnsi="標楷體" w:cs="新細明體"/>
          <w:kern w:val="0"/>
          <w:sz w:val="28"/>
          <w:szCs w:val="28"/>
        </w:rPr>
        <w:t>之公正人士擔任委員（包括機關人員及外聘人士），共3人以上（應為奇數）組成。廠商得推薦公正人士</w:t>
      </w:r>
      <w:r w:rsidR="00D62783" w:rsidRPr="00750F50">
        <w:rPr>
          <w:rFonts w:ascii="標楷體" w:eastAsia="標楷體" w:hAnsi="標楷體"/>
          <w:kern w:val="0"/>
          <w:sz w:val="28"/>
        </w:rPr>
        <w:t>作為</w:t>
      </w:r>
      <w:r w:rsidR="00D62783" w:rsidRPr="00750F50">
        <w:rPr>
          <w:rFonts w:ascii="標楷體" w:eastAsia="標楷體" w:hAnsi="標楷體" w:cs="新細明體"/>
          <w:kern w:val="0"/>
          <w:sz w:val="28"/>
          <w:szCs w:val="28"/>
        </w:rPr>
        <w:t>機關聘任</w:t>
      </w:r>
      <w:r w:rsidR="00D62783" w:rsidRPr="00750F50">
        <w:rPr>
          <w:rFonts w:ascii="標楷體" w:eastAsia="標楷體" w:hAnsi="標楷體"/>
          <w:kern w:val="0"/>
          <w:sz w:val="28"/>
        </w:rPr>
        <w:t>委員</w:t>
      </w:r>
      <w:r w:rsidR="00D62783" w:rsidRPr="00750F50">
        <w:rPr>
          <w:rFonts w:ascii="標楷體" w:eastAsia="標楷體" w:hAnsi="標楷體" w:cs="新細明體"/>
          <w:kern w:val="0"/>
          <w:sz w:val="28"/>
          <w:szCs w:val="28"/>
        </w:rPr>
        <w:t>之參考</w:t>
      </w:r>
      <w:r w:rsidR="00D62783" w:rsidRPr="00750F50">
        <w:rPr>
          <w:rFonts w:ascii="標楷體" w:eastAsia="標楷體" w:hAnsi="標楷體"/>
          <w:kern w:val="0"/>
          <w:sz w:val="28"/>
        </w:rPr>
        <w:t>。</w:t>
      </w:r>
    </w:p>
    <w:p w14:paraId="38AB1FB4" w14:textId="1A4A9817" w:rsidR="00EC2BF7" w:rsidRPr="00750F50" w:rsidRDefault="004C2413">
      <w:pPr>
        <w:pStyle w:val="Web"/>
        <w:spacing w:after="0" w:line="240" w:lineRule="auto"/>
        <w:ind w:left="1134" w:hanging="295"/>
        <w:rPr>
          <w:rFonts w:ascii="標楷體" w:eastAsia="標楷體" w:hAnsi="標楷體"/>
        </w:rPr>
        <w:pPrChange w:id="64" w:author="企劃處三科-曾安慈(att)" w:date="2025-12-12T16:00:00Z">
          <w:pPr>
            <w:spacing w:line="400" w:lineRule="exact"/>
            <w:ind w:left="1135" w:rightChars="10" w:right="24" w:hanging="284"/>
            <w:jc w:val="both"/>
          </w:pPr>
        </w:pPrChange>
      </w:pPr>
      <w:r w:rsidRPr="00750F50">
        <w:rPr>
          <w:rFonts w:ascii="標楷體" w:eastAsia="標楷體" w:hAnsi="標楷體"/>
          <w:sz w:val="28"/>
        </w:rPr>
        <w:t>3</w:t>
      </w:r>
      <w:r w:rsidR="00EC2BF7" w:rsidRPr="00750F50">
        <w:rPr>
          <w:rFonts w:ascii="標楷體" w:eastAsia="標楷體" w:hAnsi="標楷體" w:hint="eastAsia"/>
          <w:sz w:val="28"/>
        </w:rPr>
        <w:t>.當事人之一方得就爭議事項，以書面通知爭議處理小組召集委員，請求小組協調及作成決議，並將繕本送達他方。該書面通知應包括爭議標的、爭議事實及參考資料、建議解決方案。他方應於收受通知之次日起14日內</w:t>
      </w:r>
      <w:r w:rsidR="0069534D" w:rsidRPr="00750F50">
        <w:rPr>
          <w:rFonts w:ascii="標楷體" w:eastAsia="標楷體" w:hAnsi="標楷體" w:hint="eastAsia"/>
          <w:sz w:val="28"/>
          <w:szCs w:val="28"/>
        </w:rPr>
        <w:t>向召集委員</w:t>
      </w:r>
      <w:r w:rsidR="00EC2BF7" w:rsidRPr="00750F50">
        <w:rPr>
          <w:rFonts w:ascii="標楷體" w:eastAsia="標楷體" w:hAnsi="標楷體" w:hint="eastAsia"/>
          <w:sz w:val="28"/>
        </w:rPr>
        <w:t>提出書面回應及建議解決方案，並將繕本送達他方。</w:t>
      </w:r>
    </w:p>
    <w:p w14:paraId="17EC187B" w14:textId="49C8274D" w:rsidR="00EC2BF7" w:rsidRPr="00750F50" w:rsidRDefault="004C2413" w:rsidP="00EC2BF7">
      <w:pPr>
        <w:spacing w:line="400" w:lineRule="exact"/>
        <w:ind w:left="1135" w:rightChars="10" w:right="24" w:hanging="284"/>
        <w:jc w:val="both"/>
        <w:rPr>
          <w:rFonts w:ascii="標楷體" w:eastAsia="標楷體" w:hAnsi="標楷體"/>
          <w:sz w:val="28"/>
        </w:rPr>
      </w:pPr>
      <w:r w:rsidRPr="00750F50">
        <w:rPr>
          <w:rFonts w:ascii="標楷體" w:eastAsia="標楷體" w:hAnsi="標楷體"/>
          <w:sz w:val="28"/>
        </w:rPr>
        <w:t>4</w:t>
      </w:r>
      <w:r w:rsidR="00EC2BF7" w:rsidRPr="00750F50">
        <w:rPr>
          <w:rFonts w:ascii="標楷體" w:eastAsia="標楷體" w:hAnsi="標楷體" w:hint="eastAsia"/>
          <w:sz w:val="28"/>
        </w:rPr>
        <w:t>.爭議處理小組會議：</w:t>
      </w:r>
    </w:p>
    <w:p w14:paraId="5773E339" w14:textId="77777777" w:rsidR="00EC2BF7" w:rsidRPr="00750F50" w:rsidRDefault="00EC2BF7" w:rsidP="00EC2BF7">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(1)召集委員應於收受協調請求之次日起30日內召開會議，並擔任主席。委員應親自出席會議，獨立、公正處理爭議，並保守秘密。</w:t>
      </w:r>
    </w:p>
    <w:p w14:paraId="38BA28D6" w14:textId="5E74054A" w:rsidR="000776A5" w:rsidRPr="00750F50" w:rsidRDefault="00EC2BF7" w:rsidP="000776A5">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(2)會議應通知當事人到場陳述意見，並得視需要邀請專家、學者</w:t>
      </w:r>
      <w:r w:rsidR="000776A5" w:rsidRPr="00750F50">
        <w:rPr>
          <w:rFonts w:ascii="標楷體" w:eastAsia="標楷體" w:hAnsi="標楷體" w:hint="eastAsia"/>
          <w:sz w:val="28"/>
          <w:szCs w:val="28"/>
        </w:rPr>
        <w:t>、機關主（會）計及政風單位</w:t>
      </w:r>
      <w:r w:rsidRPr="00750F50">
        <w:rPr>
          <w:rFonts w:ascii="標楷體" w:eastAsia="標楷體" w:hAnsi="標楷體" w:hint="eastAsia"/>
          <w:sz w:val="28"/>
        </w:rPr>
        <w:t>或其他必要人員列席，會議之過程應作成書面紀錄。</w:t>
      </w:r>
    </w:p>
    <w:p w14:paraId="58BD6EEF" w14:textId="77777777" w:rsidR="00EC2BF7" w:rsidRPr="00750F50" w:rsidRDefault="00EC2BF7" w:rsidP="00EC2BF7">
      <w:pPr>
        <w:spacing w:line="400" w:lineRule="exact"/>
        <w:ind w:left="1560" w:hanging="426"/>
        <w:jc w:val="both"/>
        <w:rPr>
          <w:rFonts w:ascii="標楷體" w:eastAsia="標楷體" w:hAnsi="標楷體"/>
          <w:sz w:val="28"/>
        </w:rPr>
      </w:pPr>
      <w:r w:rsidRPr="00750F50">
        <w:rPr>
          <w:rFonts w:ascii="標楷體" w:eastAsia="標楷體" w:hAnsi="標楷體" w:hint="eastAsia"/>
          <w:sz w:val="28"/>
        </w:rPr>
        <w:t>(3)小組應於收受協調請求之次日起90日內作成合理之決議，並以書面通知雙方。</w:t>
      </w:r>
    </w:p>
    <w:p w14:paraId="5106A8A4" w14:textId="0B0FE93F" w:rsidR="00EC2BF7" w:rsidRPr="00750F50" w:rsidRDefault="004C2413" w:rsidP="00EC2BF7">
      <w:pPr>
        <w:spacing w:line="400" w:lineRule="exact"/>
        <w:ind w:left="1135" w:rightChars="10" w:right="24" w:hanging="284"/>
        <w:jc w:val="both"/>
        <w:rPr>
          <w:rFonts w:ascii="標楷體" w:eastAsia="標楷體" w:hAnsi="標楷體"/>
          <w:sz w:val="28"/>
        </w:rPr>
      </w:pPr>
      <w:r w:rsidRPr="00750F50">
        <w:rPr>
          <w:rFonts w:ascii="標楷體" w:eastAsia="標楷體" w:hAnsi="標楷體"/>
          <w:sz w:val="28"/>
        </w:rPr>
        <w:t>5</w:t>
      </w:r>
      <w:r w:rsidR="00EC2BF7" w:rsidRPr="00750F50">
        <w:rPr>
          <w:rFonts w:ascii="標楷體" w:eastAsia="標楷體" w:hAnsi="標楷體" w:hint="eastAsia"/>
          <w:sz w:val="28"/>
        </w:rPr>
        <w:t>.爭議處理小組</w:t>
      </w:r>
      <w:r w:rsidR="00F77CB8" w:rsidRPr="00750F50">
        <w:rPr>
          <w:rFonts w:ascii="標楷體" w:eastAsia="標楷體" w:hAnsi="標楷體" w:hint="eastAsia"/>
          <w:sz w:val="28"/>
        </w:rPr>
        <w:t>外聘</w:t>
      </w:r>
      <w:r w:rsidR="00EC2BF7" w:rsidRPr="00750F50">
        <w:rPr>
          <w:rFonts w:ascii="標楷體" w:eastAsia="標楷體" w:hAnsi="標楷體" w:hint="eastAsia"/>
          <w:sz w:val="28"/>
        </w:rPr>
        <w:t>委員應迴避之事由，參照採購申訴審議委員會組織準則第13條規定。委員因迴避或其他事由出缺者，依第2目辦理。</w:t>
      </w:r>
    </w:p>
    <w:p w14:paraId="07807904" w14:textId="470AD0BF" w:rsidR="00EC2BF7" w:rsidRPr="00750F50" w:rsidRDefault="004C2413" w:rsidP="001638F1">
      <w:pPr>
        <w:pStyle w:val="Web"/>
        <w:spacing w:after="0" w:line="240" w:lineRule="auto"/>
        <w:ind w:left="1134" w:hanging="295"/>
        <w:rPr>
          <w:rFonts w:ascii="標楷體" w:eastAsia="標楷體" w:hAnsi="標楷體"/>
        </w:rPr>
      </w:pPr>
      <w:r w:rsidRPr="00750F50">
        <w:rPr>
          <w:rFonts w:ascii="標楷體" w:eastAsia="標楷體" w:hAnsi="標楷體"/>
          <w:sz w:val="28"/>
        </w:rPr>
        <w:t>6</w:t>
      </w:r>
      <w:r w:rsidR="00EC2BF7" w:rsidRPr="00750F50">
        <w:rPr>
          <w:rFonts w:ascii="標楷體" w:eastAsia="標楷體" w:hAnsi="標楷體" w:hint="eastAsia"/>
          <w:sz w:val="28"/>
        </w:rPr>
        <w:t>.爭議處理小組就爭議所為之決議，除任一方於收受決議後14日內以書面向他方表示異議外，視為</w:t>
      </w:r>
      <w:r w:rsidR="0069534D" w:rsidRPr="00750F50">
        <w:rPr>
          <w:rFonts w:ascii="標楷體" w:eastAsia="標楷體" w:hAnsi="標楷體" w:hint="eastAsia"/>
          <w:sz w:val="28"/>
          <w:szCs w:val="28"/>
        </w:rPr>
        <w:t>雙方同意該決議</w:t>
      </w:r>
      <w:r w:rsidR="00EC2BF7" w:rsidRPr="00750F50">
        <w:rPr>
          <w:rFonts w:ascii="標楷體" w:eastAsia="標楷體" w:hAnsi="標楷體" w:hint="eastAsia"/>
          <w:sz w:val="28"/>
        </w:rPr>
        <w:t>，</w:t>
      </w:r>
      <w:r w:rsidR="0069534D" w:rsidRPr="00750F50">
        <w:rPr>
          <w:rFonts w:ascii="標楷體" w:eastAsia="標楷體" w:hAnsi="標楷體" w:hint="eastAsia"/>
          <w:sz w:val="28"/>
          <w:szCs w:val="28"/>
        </w:rPr>
        <w:t>而</w:t>
      </w:r>
      <w:r w:rsidR="00EC2BF7" w:rsidRPr="00750F50">
        <w:rPr>
          <w:rFonts w:ascii="標楷體" w:eastAsia="標楷體" w:hAnsi="標楷體" w:hint="eastAsia"/>
          <w:sz w:val="28"/>
        </w:rPr>
        <w:t>有契約之</w:t>
      </w:r>
      <w:r w:rsidR="0069534D" w:rsidRPr="00750F50">
        <w:rPr>
          <w:rFonts w:ascii="標楷體" w:eastAsia="標楷體" w:hAnsi="標楷體" w:hint="eastAsia"/>
          <w:sz w:val="28"/>
          <w:szCs w:val="28"/>
        </w:rPr>
        <w:t>效</w:t>
      </w:r>
      <w:r w:rsidR="00EC2BF7" w:rsidRPr="00750F50">
        <w:rPr>
          <w:rFonts w:ascii="標楷體" w:eastAsia="標楷體" w:hAnsi="標楷體" w:hint="eastAsia"/>
          <w:sz w:val="28"/>
        </w:rPr>
        <w:t>力。惟涉及改變契約內容者，雙方應先辦理契約變更。如有爭議，得再循爭議處理程序辦理。</w:t>
      </w:r>
    </w:p>
    <w:p w14:paraId="66AF5555" w14:textId="75986AC9" w:rsidR="00EC2BF7" w:rsidRPr="00750F50" w:rsidRDefault="004C2413" w:rsidP="00EC2BF7">
      <w:pPr>
        <w:spacing w:line="400" w:lineRule="exact"/>
        <w:ind w:left="1135" w:rightChars="10" w:right="24" w:hanging="284"/>
        <w:jc w:val="both"/>
        <w:rPr>
          <w:rFonts w:ascii="標楷體" w:eastAsia="標楷體" w:hAnsi="標楷體"/>
          <w:sz w:val="28"/>
        </w:rPr>
      </w:pPr>
      <w:r w:rsidRPr="00750F50">
        <w:rPr>
          <w:rFonts w:ascii="標楷體" w:eastAsia="標楷體" w:hAnsi="標楷體"/>
          <w:sz w:val="28"/>
        </w:rPr>
        <w:t>7</w:t>
      </w:r>
      <w:r w:rsidR="00EC2BF7" w:rsidRPr="00750F50">
        <w:rPr>
          <w:rFonts w:ascii="標楷體" w:eastAsia="標楷體" w:hAnsi="標楷體" w:hint="eastAsia"/>
          <w:sz w:val="28"/>
        </w:rPr>
        <w:t>.爭議事項經一方請求協調，爭議處理小組未能依第</w:t>
      </w:r>
      <w:r w:rsidR="0078495A" w:rsidRPr="00750F50">
        <w:rPr>
          <w:rFonts w:ascii="標楷體" w:eastAsia="標楷體" w:hAnsi="標楷體"/>
          <w:sz w:val="28"/>
        </w:rPr>
        <w:t>4</w:t>
      </w:r>
      <w:r w:rsidR="00EC2BF7" w:rsidRPr="00750F50">
        <w:rPr>
          <w:rFonts w:ascii="標楷體" w:eastAsia="標楷體" w:hAnsi="標楷體" w:hint="eastAsia"/>
          <w:sz w:val="28"/>
        </w:rPr>
        <w:t>目或當事人協議之期限召開會議或作成決議，或任一方於收受決議後14日內以書面表示異議者，協調不成立，雙方得依第1款所定其他方式辦理。</w:t>
      </w:r>
    </w:p>
    <w:p w14:paraId="6F6997A3" w14:textId="7EA865EB" w:rsidR="00EC2BF7" w:rsidRPr="00750F50" w:rsidRDefault="004C2413" w:rsidP="001638F1">
      <w:pPr>
        <w:pStyle w:val="Web"/>
        <w:spacing w:after="0" w:line="240" w:lineRule="auto"/>
        <w:ind w:left="1134" w:hanging="295"/>
        <w:rPr>
          <w:rFonts w:ascii="標楷體" w:eastAsia="標楷體" w:hAnsi="標楷體"/>
        </w:rPr>
      </w:pPr>
      <w:r w:rsidRPr="00750F50">
        <w:rPr>
          <w:rFonts w:ascii="標楷體" w:eastAsia="標楷體" w:hAnsi="標楷體"/>
          <w:sz w:val="28"/>
        </w:rPr>
        <w:t>8</w:t>
      </w:r>
      <w:r w:rsidR="00EC2BF7" w:rsidRPr="00750F50">
        <w:rPr>
          <w:rFonts w:ascii="標楷體" w:eastAsia="標楷體" w:hAnsi="標楷體" w:hint="eastAsia"/>
          <w:sz w:val="28"/>
        </w:rPr>
        <w:t>.爭議處理小組運作所需經費，</w:t>
      </w:r>
      <w:r w:rsidR="00833E84" w:rsidRPr="00750F50">
        <w:rPr>
          <w:rFonts w:ascii="標楷體" w:eastAsia="標楷體" w:hAnsi="標楷體" w:hint="eastAsia"/>
          <w:sz w:val="28"/>
          <w:szCs w:val="28"/>
        </w:rPr>
        <w:t>除</w:t>
      </w:r>
      <w:r w:rsidR="00833E84" w:rsidRPr="00750F50">
        <w:rPr>
          <w:rFonts w:ascii="標楷體" w:eastAsia="標楷體" w:hAnsi="標楷體" w:hint="eastAsia"/>
          <w:sz w:val="28"/>
        </w:rPr>
        <w:t>雙方</w:t>
      </w:r>
      <w:r w:rsidR="00833E84" w:rsidRPr="00750F50">
        <w:rPr>
          <w:rFonts w:ascii="標楷體" w:eastAsia="標楷體" w:hAnsi="標楷體" w:hint="eastAsia"/>
          <w:sz w:val="28"/>
          <w:szCs w:val="28"/>
        </w:rPr>
        <w:t>另有協議外，由機關</w:t>
      </w:r>
      <w:r w:rsidR="00833E84" w:rsidRPr="00750F50">
        <w:rPr>
          <w:rFonts w:ascii="標楷體" w:eastAsia="標楷體" w:hAnsi="標楷體" w:hint="eastAsia"/>
          <w:sz w:val="28"/>
        </w:rPr>
        <w:t>負擔。</w:t>
      </w:r>
    </w:p>
    <w:p w14:paraId="40EB286C" w14:textId="4D695711" w:rsidR="00EC2BF7" w:rsidRPr="00750F50" w:rsidRDefault="004C2413" w:rsidP="00EC2BF7">
      <w:pPr>
        <w:spacing w:line="400" w:lineRule="exact"/>
        <w:ind w:left="1135" w:rightChars="10" w:right="24" w:hanging="284"/>
        <w:jc w:val="both"/>
        <w:rPr>
          <w:rFonts w:ascii="標楷體" w:eastAsia="標楷體" w:hAnsi="標楷體"/>
          <w:sz w:val="28"/>
        </w:rPr>
      </w:pPr>
      <w:r w:rsidRPr="00750F50">
        <w:rPr>
          <w:rFonts w:ascii="標楷體" w:eastAsia="標楷體" w:hAnsi="標楷體"/>
          <w:sz w:val="28"/>
        </w:rPr>
        <w:t>9</w:t>
      </w:r>
      <w:r w:rsidR="00EC2BF7" w:rsidRPr="00750F50">
        <w:rPr>
          <w:rFonts w:ascii="標楷體" w:eastAsia="標楷體" w:hAnsi="標楷體" w:hint="eastAsia"/>
          <w:sz w:val="28"/>
        </w:rPr>
        <w:t>.本款所定期限及其他必要事項，得由雙方另行協議。</w:t>
      </w:r>
    </w:p>
    <w:p w14:paraId="187A99C5" w14:textId="77777777" w:rsidR="002C190D" w:rsidRPr="00750F50" w:rsidRDefault="00EC2BF7">
      <w:pPr>
        <w:spacing w:line="400" w:lineRule="exact"/>
        <w:ind w:left="851" w:hanging="567"/>
        <w:jc w:val="both"/>
        <w:rPr>
          <w:rFonts w:ascii="標楷體" w:eastAsia="標楷體" w:hAnsi="標楷體"/>
          <w:sz w:val="28"/>
          <w:u w:val="single"/>
        </w:rPr>
      </w:pPr>
      <w:r w:rsidRPr="00750F50">
        <w:rPr>
          <w:rFonts w:ascii="標楷體" w:eastAsia="標楷體" w:hAnsi="標楷體" w:hint="eastAsia"/>
          <w:sz w:val="28"/>
        </w:rPr>
        <w:t>(四)</w:t>
      </w:r>
      <w:r w:rsidR="002C190D" w:rsidRPr="00750F50">
        <w:rPr>
          <w:rFonts w:ascii="標楷體" w:eastAsia="標楷體" w:hAnsi="標楷體" w:hint="eastAsia"/>
          <w:sz w:val="28"/>
        </w:rPr>
        <w:t>依採購法規定受理調解或申訴之機關名稱：_____________________；地址：________________________；電話：</w:t>
      </w:r>
      <w:r w:rsidR="002C190D" w:rsidRPr="00750F50">
        <w:rPr>
          <w:rFonts w:ascii="標楷體" w:eastAsia="標楷體" w:hAnsi="標楷體" w:hint="eastAsia"/>
          <w:sz w:val="28"/>
          <w:u w:val="single"/>
        </w:rPr>
        <w:t xml:space="preserve">　　　　　　　　　。</w:t>
      </w:r>
    </w:p>
    <w:p w14:paraId="3269C893" w14:textId="77777777" w:rsidR="002C190D" w:rsidRPr="00750F50" w:rsidRDefault="002C190D">
      <w:pPr>
        <w:spacing w:line="400" w:lineRule="exact"/>
        <w:ind w:left="851" w:hanging="567"/>
        <w:jc w:val="both"/>
        <w:rPr>
          <w:rFonts w:ascii="標楷體" w:eastAsia="標楷體" w:hAnsi="標楷體"/>
          <w:sz w:val="28"/>
        </w:rPr>
      </w:pPr>
      <w:r w:rsidRPr="00750F50">
        <w:rPr>
          <w:rFonts w:ascii="標楷體" w:eastAsia="標楷體" w:hAnsi="標楷體" w:hint="eastAsia"/>
          <w:sz w:val="28"/>
        </w:rPr>
        <w:t>(</w:t>
      </w:r>
      <w:r w:rsidR="00EC2BF7" w:rsidRPr="00750F50">
        <w:rPr>
          <w:rFonts w:ascii="標楷體" w:eastAsia="標楷體" w:hAnsi="標楷體" w:hint="eastAsia"/>
          <w:sz w:val="28"/>
        </w:rPr>
        <w:t>五</w:t>
      </w:r>
      <w:r w:rsidRPr="00750F50">
        <w:rPr>
          <w:rFonts w:ascii="標楷體" w:eastAsia="標楷體" w:hAnsi="標楷體" w:hint="eastAsia"/>
          <w:sz w:val="28"/>
        </w:rPr>
        <w:t>)履約爭議發生後，履約事項之處理原則如下：</w:t>
      </w:r>
    </w:p>
    <w:p w14:paraId="1F40771C"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1.</w:t>
      </w:r>
      <w:r w:rsidRPr="00750F50">
        <w:rPr>
          <w:rFonts w:ascii="標楷體" w:eastAsia="標楷體" w:hAnsi="標楷體" w:hint="eastAsia"/>
          <w:spacing w:val="-4"/>
          <w:sz w:val="28"/>
        </w:rPr>
        <w:t>與爭議無關或不受影響之部分應繼續履約。但經機關同意無須履約者不在此限。</w:t>
      </w:r>
    </w:p>
    <w:p w14:paraId="0726407F" w14:textId="77777777" w:rsidR="002C190D" w:rsidRPr="00750F50" w:rsidRDefault="002C190D">
      <w:pPr>
        <w:spacing w:line="400" w:lineRule="exact"/>
        <w:ind w:left="1135" w:hanging="284"/>
        <w:jc w:val="both"/>
        <w:rPr>
          <w:rFonts w:ascii="標楷體" w:eastAsia="標楷體" w:hAnsi="標楷體"/>
          <w:sz w:val="28"/>
        </w:rPr>
      </w:pPr>
      <w:r w:rsidRPr="00750F50">
        <w:rPr>
          <w:rFonts w:ascii="標楷體" w:eastAsia="標楷體" w:hAnsi="標楷體" w:hint="eastAsia"/>
          <w:sz w:val="28"/>
        </w:rPr>
        <w:t>2.廠商因爭議而暫停履約，其經爭議處理結果被認定無理由者，不得就暫停履約之部分要求延長履約期限或免除契約責任。</w:t>
      </w:r>
    </w:p>
    <w:p w14:paraId="6184FB03"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w:t>
      </w:r>
      <w:r w:rsidR="00EC2BF7" w:rsidRPr="00750F50">
        <w:rPr>
          <w:rFonts w:ascii="標楷體" w:eastAsia="標楷體" w:hAnsi="標楷體" w:hint="eastAsia"/>
          <w:sz w:val="28"/>
        </w:rPr>
        <w:t>六</w:t>
      </w:r>
      <w:r w:rsidRPr="00750F50">
        <w:rPr>
          <w:rFonts w:ascii="標楷體" w:eastAsia="標楷體" w:hAnsi="標楷體" w:hint="eastAsia"/>
          <w:sz w:val="28"/>
        </w:rPr>
        <w:t>)本契約以中華民國法律為準據法，並以機關所在地之地方法院為第一審管轄法院。</w:t>
      </w:r>
    </w:p>
    <w:p w14:paraId="459E88BE" w14:textId="77777777" w:rsidR="00961BFB" w:rsidRPr="00750F50" w:rsidRDefault="00961BFB">
      <w:pPr>
        <w:spacing w:line="400" w:lineRule="exact"/>
        <w:ind w:left="851" w:hanging="567"/>
        <w:jc w:val="both"/>
        <w:textDirection w:val="lrTbV"/>
        <w:rPr>
          <w:rFonts w:ascii="標楷體" w:eastAsia="標楷體" w:hAnsi="標楷體"/>
          <w:sz w:val="28"/>
          <w:rPrChange w:id="65" w:author="企劃處三科-曾安慈(att)" w:date="2025-12-12T16:00:00Z">
            <w:rPr>
              <w:rFonts w:ascii="標楷體"/>
              <w:b/>
              <w:sz w:val="28"/>
            </w:rPr>
          </w:rPrChange>
        </w:rPr>
        <w:pPrChange w:id="66" w:author="企劃處三科-曾安慈(att)" w:date="2025-12-12T16:00:00Z">
          <w:pPr>
            <w:spacing w:line="400" w:lineRule="exact"/>
            <w:ind w:left="692" w:hanging="692"/>
            <w:jc w:val="both"/>
            <w:textDirection w:val="lrTbV"/>
          </w:pPr>
        </w:pPrChange>
      </w:pPr>
    </w:p>
    <w:p w14:paraId="6DF0B504" w14:textId="77777777" w:rsidR="00961BFB" w:rsidRPr="00750F50" w:rsidRDefault="00961BFB" w:rsidP="00961BFB">
      <w:pPr>
        <w:pStyle w:val="a1"/>
        <w:spacing w:line="400" w:lineRule="exact"/>
        <w:ind w:left="692" w:hanging="692"/>
        <w:rPr>
          <w:rFonts w:ascii="標楷體" w:eastAsia="標楷體" w:hAnsi="標楷體"/>
        </w:rPr>
      </w:pPr>
      <w:r w:rsidRPr="00750F50">
        <w:rPr>
          <w:rFonts w:ascii="標楷體" w:eastAsia="標楷體" w:hAnsi="標楷體" w:hint="eastAsia"/>
          <w:b/>
          <w:sz w:val="28"/>
          <w:rPrChange w:id="67" w:author="企劃處三科-曾安慈(att)" w:date="2025-12-12T16:00:00Z">
            <w:rPr>
              <w:rFonts w:ascii="標楷體" w:hint="eastAsia"/>
              <w:b/>
              <w:sz w:val="28"/>
            </w:rPr>
          </w:rPrChange>
        </w:rPr>
        <w:t>第十八</w:t>
      </w:r>
      <w:r w:rsidRPr="00750F50">
        <w:rPr>
          <w:rFonts w:ascii="標楷體" w:eastAsia="標楷體" w:hAnsi="標楷體"/>
          <w:b/>
          <w:sz w:val="28"/>
        </w:rPr>
        <w:t>條  保密及安全需求</w:t>
      </w:r>
    </w:p>
    <w:p w14:paraId="465D4C0B" w14:textId="77777777" w:rsidR="00961BFB" w:rsidRPr="00750F50" w:rsidRDefault="00961BFB" w:rsidP="00961BFB">
      <w:pPr>
        <w:pStyle w:val="a1"/>
        <w:spacing w:line="400" w:lineRule="exact"/>
        <w:ind w:left="851" w:hanging="567"/>
        <w:rPr>
          <w:rFonts w:ascii="標楷體" w:eastAsia="標楷體" w:hAnsi="標楷體"/>
        </w:rPr>
      </w:pPr>
      <w:r w:rsidRPr="00750F50">
        <w:rPr>
          <w:rFonts w:ascii="標楷體" w:eastAsia="標楷體" w:hAnsi="標楷體"/>
          <w:sz w:val="28"/>
        </w:rPr>
        <w:t>(一)廠商承諾於本契約有效期間內及本契約期滿或終止後，對於所得知或持有一切機關未標示得對外公開之公務秘密，以及機關依契約或法令對第三人負有保密義務未標示得對外公開之業務秘密，均應以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750F50" w:rsidRDefault="00961BFB" w:rsidP="00961BFB">
      <w:pPr>
        <w:pStyle w:val="a1"/>
        <w:spacing w:line="400" w:lineRule="exact"/>
        <w:ind w:left="851" w:hanging="567"/>
        <w:rPr>
          <w:rFonts w:ascii="標楷體" w:eastAsia="標楷體" w:hAnsi="標楷體"/>
        </w:rPr>
      </w:pPr>
      <w:r w:rsidRPr="00750F50">
        <w:rPr>
          <w:rFonts w:ascii="標楷體" w:eastAsia="標楷體" w:hAnsi="標楷體"/>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750F50" w:rsidRDefault="00961BFB" w:rsidP="00961BFB">
      <w:pPr>
        <w:pStyle w:val="a1"/>
        <w:spacing w:line="400" w:lineRule="exact"/>
        <w:ind w:left="851" w:hanging="567"/>
        <w:rPr>
          <w:rFonts w:ascii="標楷體" w:eastAsia="標楷體" w:hAnsi="標楷體"/>
        </w:rPr>
      </w:pPr>
      <w:r w:rsidRPr="00750F50">
        <w:rPr>
          <w:rFonts w:ascii="標楷體" w:eastAsia="標楷體" w:hAnsi="標楷體"/>
          <w:sz w:val="28"/>
        </w:rPr>
        <w:t>(三)廠商在下述情況下解除其依本條所應負之保密義務：</w:t>
      </w:r>
    </w:p>
    <w:p w14:paraId="3A2A2958" w14:textId="77777777" w:rsidR="00961BFB" w:rsidRPr="00750F50" w:rsidRDefault="00961BFB" w:rsidP="00961BFB">
      <w:pPr>
        <w:pStyle w:val="a1"/>
        <w:spacing w:line="400" w:lineRule="exact"/>
        <w:ind w:left="851" w:hanging="251"/>
        <w:rPr>
          <w:rFonts w:ascii="標楷體" w:eastAsia="標楷體" w:hAnsi="標楷體"/>
        </w:rPr>
      </w:pPr>
      <w:r w:rsidRPr="00750F50">
        <w:rPr>
          <w:rFonts w:ascii="標楷體" w:eastAsia="標楷體" w:hAnsi="標楷體"/>
          <w:sz w:val="28"/>
        </w:rPr>
        <w:t>1.廠商原負保密義務之資訊，由機關提供以前，已為廠商所合法持有或已知且無保密必要者。</w:t>
      </w:r>
    </w:p>
    <w:p w14:paraId="7E80DCF9" w14:textId="77777777" w:rsidR="00961BFB" w:rsidRPr="00750F50" w:rsidRDefault="00961BFB" w:rsidP="00961BFB">
      <w:pPr>
        <w:pStyle w:val="a1"/>
        <w:spacing w:line="400" w:lineRule="exact"/>
        <w:ind w:left="851" w:hanging="251"/>
        <w:rPr>
          <w:rFonts w:ascii="標楷體" w:eastAsia="標楷體" w:hAnsi="標楷體"/>
        </w:rPr>
      </w:pPr>
      <w:r w:rsidRPr="00750F50">
        <w:rPr>
          <w:rFonts w:ascii="標楷體" w:eastAsia="標楷體" w:hAnsi="標楷體"/>
          <w:sz w:val="28"/>
        </w:rPr>
        <w:t>2.廠商原負保密義務之資訊，依法令業已解密、依契約機關業已不負保密責任、或已為公眾所週知之資訊。</w:t>
      </w:r>
    </w:p>
    <w:p w14:paraId="30AA2BA7" w14:textId="77777777" w:rsidR="00961BFB" w:rsidRPr="00750F50" w:rsidRDefault="00961BFB" w:rsidP="00961BFB">
      <w:pPr>
        <w:pStyle w:val="a1"/>
        <w:spacing w:line="400" w:lineRule="exact"/>
        <w:ind w:left="851" w:hanging="251"/>
        <w:rPr>
          <w:rFonts w:ascii="標楷體" w:eastAsia="標楷體" w:hAnsi="標楷體"/>
        </w:rPr>
      </w:pPr>
      <w:r w:rsidRPr="00750F50">
        <w:rPr>
          <w:rFonts w:ascii="標楷體" w:eastAsia="標楷體" w:hAnsi="標楷體"/>
          <w:sz w:val="28"/>
        </w:rPr>
        <w:t>3.廠商原負保密義務之資訊，係廠商自第三人處得知或取得，該第三人就該等資訊並無保密義務。</w:t>
      </w:r>
    </w:p>
    <w:p w14:paraId="0B596E6D" w14:textId="647A83E1" w:rsidR="00961BFB" w:rsidRPr="00750F50" w:rsidRDefault="00961BFB" w:rsidP="00961BFB">
      <w:pPr>
        <w:pStyle w:val="a1"/>
        <w:spacing w:line="400" w:lineRule="exact"/>
        <w:ind w:left="851" w:hanging="567"/>
        <w:rPr>
          <w:rFonts w:ascii="標楷體" w:eastAsia="標楷體" w:hAnsi="標楷體"/>
        </w:rPr>
      </w:pPr>
      <w:r w:rsidRPr="00750F50">
        <w:rPr>
          <w:rFonts w:ascii="標楷體" w:eastAsia="標楷體" w:hAnsi="標楷體"/>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750F50">
        <w:rPr>
          <w:rFonts w:ascii="標楷體" w:eastAsia="標楷體" w:hAnsi="標楷體" w:cs="標楷體"/>
        </w:rPr>
        <w:t>，派駐勞工應於到任當日，將已簽署之保密同意書/保密切結書提交機關。</w:t>
      </w:r>
    </w:p>
    <w:p w14:paraId="00EE0D64" w14:textId="77777777" w:rsidR="00961BFB" w:rsidRPr="00750F50" w:rsidRDefault="00961BFB" w:rsidP="00961BFB">
      <w:pPr>
        <w:pStyle w:val="a1"/>
        <w:spacing w:line="400" w:lineRule="exact"/>
        <w:ind w:left="851" w:hanging="567"/>
        <w:rPr>
          <w:rFonts w:ascii="標楷體" w:eastAsia="標楷體" w:hAnsi="標楷體"/>
        </w:rPr>
      </w:pPr>
      <w:r w:rsidRPr="00750F50">
        <w:rPr>
          <w:rFonts w:ascii="標楷體" w:eastAsia="標楷體" w:hAnsi="標楷體"/>
          <w:sz w:val="28"/>
        </w:rPr>
        <w:t>(五)前款所稱保密之文件及資料，係指：</w:t>
      </w:r>
    </w:p>
    <w:p w14:paraId="478454DF" w14:textId="77777777" w:rsidR="00961BFB" w:rsidRPr="00750F50" w:rsidRDefault="00961BFB" w:rsidP="00961BFB">
      <w:pPr>
        <w:pStyle w:val="a1"/>
        <w:spacing w:line="400" w:lineRule="exact"/>
        <w:ind w:left="851" w:hanging="251"/>
        <w:rPr>
          <w:rFonts w:ascii="標楷體" w:eastAsia="標楷體" w:hAnsi="標楷體"/>
        </w:rPr>
      </w:pPr>
      <w:r w:rsidRPr="00750F50">
        <w:rPr>
          <w:rFonts w:ascii="標楷體" w:eastAsia="標楷體" w:hAnsi="標楷體"/>
          <w:sz w:val="28"/>
        </w:rPr>
        <w:t>1.機關在業務上認為不對外公開之一切文件及資料，包括與其業務或研究開發有關之內容。</w:t>
      </w:r>
    </w:p>
    <w:p w14:paraId="3AB8DAE9" w14:textId="77777777" w:rsidR="00961BFB" w:rsidRPr="00750F50" w:rsidRDefault="00961BFB" w:rsidP="00961BFB">
      <w:pPr>
        <w:pStyle w:val="a1"/>
        <w:spacing w:line="400" w:lineRule="exact"/>
        <w:ind w:left="851" w:hanging="251"/>
        <w:rPr>
          <w:rFonts w:ascii="標楷體" w:eastAsia="標楷體" w:hAnsi="標楷體"/>
        </w:rPr>
      </w:pPr>
      <w:r w:rsidRPr="00750F50">
        <w:rPr>
          <w:rFonts w:ascii="標楷體" w:eastAsia="標楷體" w:hAnsi="標楷體"/>
          <w:sz w:val="28"/>
        </w:rPr>
        <w:t>2.與廠商派至機關提供勞務之派駐勞工的工作有關，其成果尚不足以對外公布之資料、訊息及文件。</w:t>
      </w:r>
    </w:p>
    <w:p w14:paraId="60B2F129" w14:textId="77777777" w:rsidR="00961BFB" w:rsidRPr="00750F50" w:rsidRDefault="00961BFB" w:rsidP="00961BFB">
      <w:pPr>
        <w:pStyle w:val="a1"/>
        <w:spacing w:line="400" w:lineRule="exact"/>
        <w:ind w:left="851" w:hanging="251"/>
        <w:rPr>
          <w:rFonts w:ascii="標楷體" w:eastAsia="標楷體" w:hAnsi="標楷體"/>
        </w:rPr>
      </w:pPr>
      <w:r w:rsidRPr="00750F50">
        <w:rPr>
          <w:rFonts w:ascii="標楷體" w:eastAsia="標楷體" w:hAnsi="標楷體"/>
          <w:sz w:val="28"/>
        </w:rPr>
        <w:t>3.依法令須保密或受保護之文件及資料，例如個人資料保護法所規定者。</w:t>
      </w:r>
    </w:p>
    <w:p w14:paraId="4BDAADE7" w14:textId="4B22340A" w:rsidR="00AD2197" w:rsidRPr="00750F50" w:rsidRDefault="00961BFB" w:rsidP="00DE6F1F">
      <w:pPr>
        <w:pStyle w:val="a1"/>
        <w:spacing w:line="400" w:lineRule="exact"/>
        <w:ind w:left="851" w:hanging="567"/>
        <w:textDirection w:val="lrTbV"/>
        <w:rPr>
          <w:rFonts w:ascii="標楷體" w:eastAsia="標楷體" w:hAnsi="標楷體"/>
          <w:sz w:val="28"/>
        </w:rPr>
      </w:pPr>
      <w:r w:rsidRPr="00750F50">
        <w:rPr>
          <w:rFonts w:ascii="標楷體" w:eastAsia="標楷體" w:hAnsi="標楷體"/>
          <w:sz w:val="28"/>
        </w:rPr>
        <w:t>(六)廠商同意其人員、代理人或使用人如有違反本條或其自行簽署之保密同意書者，視同廠商違反本條之保密義務。</w:t>
      </w:r>
    </w:p>
    <w:p w14:paraId="1F4E4200" w14:textId="77777777" w:rsidR="00961BFB" w:rsidRPr="00750F50" w:rsidRDefault="00961BFB">
      <w:pPr>
        <w:spacing w:line="400" w:lineRule="exact"/>
        <w:ind w:left="692" w:hanging="692"/>
        <w:jc w:val="both"/>
        <w:textDirection w:val="lrTbV"/>
        <w:rPr>
          <w:rFonts w:ascii="標楷體" w:eastAsia="標楷體" w:hAnsi="標楷體"/>
          <w:b/>
          <w:sz w:val="28"/>
        </w:rPr>
      </w:pPr>
    </w:p>
    <w:p w14:paraId="1846ADA1" w14:textId="7A3353A6" w:rsidR="002C190D" w:rsidRPr="00750F50" w:rsidRDefault="002C190D">
      <w:pPr>
        <w:spacing w:line="400" w:lineRule="exact"/>
        <w:ind w:left="692" w:hanging="692"/>
        <w:jc w:val="both"/>
        <w:textDirection w:val="lrTbV"/>
        <w:rPr>
          <w:rFonts w:ascii="標楷體" w:eastAsia="標楷體" w:hAnsi="標楷體"/>
          <w:b/>
          <w:sz w:val="28"/>
        </w:rPr>
      </w:pPr>
      <w:r w:rsidRPr="00750F50">
        <w:rPr>
          <w:rFonts w:ascii="標楷體" w:eastAsia="標楷體" w:hAnsi="標楷體" w:hint="eastAsia"/>
          <w:b/>
          <w:sz w:val="28"/>
        </w:rPr>
        <w:t>第十</w:t>
      </w:r>
      <w:r w:rsidR="00961BFB" w:rsidRPr="00750F50">
        <w:rPr>
          <w:rFonts w:ascii="標楷體" w:eastAsia="標楷體" w:hAnsi="標楷體" w:hint="eastAsia"/>
          <w:b/>
          <w:sz w:val="28"/>
        </w:rPr>
        <w:t>九</w:t>
      </w:r>
      <w:r w:rsidRPr="00750F50">
        <w:rPr>
          <w:rFonts w:ascii="標楷體" w:eastAsia="標楷體" w:hAnsi="標楷體" w:hint="eastAsia"/>
          <w:b/>
          <w:sz w:val="28"/>
        </w:rPr>
        <w:t>條  其他</w:t>
      </w:r>
    </w:p>
    <w:p w14:paraId="6A7FB2BB"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(一)廠商對於履約所僱用之人員，不得有歧視</w:t>
      </w:r>
      <w:r w:rsidR="00DE04ED" w:rsidRPr="00750F50">
        <w:rPr>
          <w:rFonts w:ascii="標楷體" w:eastAsia="標楷體" w:hAnsi="標楷體" w:hint="eastAsia"/>
          <w:sz w:val="28"/>
        </w:rPr>
        <w:t>性別</w:t>
      </w:r>
      <w:r w:rsidRPr="00750F50">
        <w:rPr>
          <w:rFonts w:ascii="標楷體" w:eastAsia="標楷體" w:hAnsi="標楷體" w:hint="eastAsia"/>
          <w:sz w:val="28"/>
        </w:rPr>
        <w:t>、原住民</w:t>
      </w:r>
      <w:r w:rsidR="0042208C" w:rsidRPr="00750F50">
        <w:rPr>
          <w:rFonts w:ascii="標楷體" w:eastAsia="標楷體" w:hAnsi="標楷體" w:hint="eastAsia"/>
          <w:sz w:val="28"/>
        </w:rPr>
        <w:t>、身心障礙</w:t>
      </w:r>
      <w:r w:rsidRPr="00750F50">
        <w:rPr>
          <w:rFonts w:ascii="標楷體" w:eastAsia="標楷體" w:hAnsi="標楷體" w:hint="eastAsia"/>
          <w:sz w:val="28"/>
        </w:rPr>
        <w:t>或弱勢團體人士之情事。</w:t>
      </w:r>
    </w:p>
    <w:p w14:paraId="3FF8A772" w14:textId="77777777" w:rsidR="002C190D" w:rsidRPr="00750F50" w:rsidRDefault="002C190D">
      <w:pPr>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(二)廠商履約時不得僱用機關之人員或受機關委託辦理契約事項之機構之人員。</w:t>
      </w:r>
    </w:p>
    <w:p w14:paraId="413C8F64" w14:textId="77777777" w:rsidR="002C190D" w:rsidRPr="00750F50" w:rsidRDefault="002C190D">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(三)廠商授權之代表應通曉中文或機關同意之其他語文。未通曉者，廠商應備翻譯人員。</w:t>
      </w:r>
    </w:p>
    <w:p w14:paraId="4B55B409" w14:textId="77777777" w:rsidR="002C190D" w:rsidRPr="00750F50" w:rsidRDefault="002C190D">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(四)機關與廠商間之履約事項，其涉及國際運輸或信用狀等事項，契約未予載明者，依國際貿易慣例。</w:t>
      </w:r>
    </w:p>
    <w:p w14:paraId="31E8ACC4" w14:textId="77777777" w:rsidR="002C190D" w:rsidRPr="00750F50" w:rsidRDefault="002C190D">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(五)機關及廠商於履約期間應分別指定授權代表，為履約期間雙方協調與契約有關事項之代表人。</w:t>
      </w:r>
    </w:p>
    <w:p w14:paraId="46389978" w14:textId="77777777" w:rsidR="00AD2197" w:rsidRPr="00750F50" w:rsidRDefault="00AD2197">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(六)依據「政治獻金法」第7條第1項第2款規定，與政府機關（構）有巨額採購契約，且於履約期間之廠商，不得捐贈政治獻金。</w:t>
      </w:r>
    </w:p>
    <w:p w14:paraId="04646844" w14:textId="77777777" w:rsidR="00E55E02" w:rsidRPr="00750F50" w:rsidRDefault="00AD2197" w:rsidP="00E55E02">
      <w:pPr>
        <w:pStyle w:val="02-"/>
      </w:pPr>
      <w:r w:rsidRPr="00750F50">
        <w:rPr>
          <w:rFonts w:hint="eastAsia"/>
        </w:rPr>
        <w:t>(七)</w:t>
      </w:r>
      <w:r w:rsidR="00E55E02" w:rsidRPr="00750F50">
        <w:rPr>
          <w:rFonts w:hint="eastAsia"/>
        </w:rPr>
        <w:t>廠商內部揭弊者保護制度及機關處理方式：</w:t>
      </w:r>
    </w:p>
    <w:p w14:paraId="1B0099C0" w14:textId="77777777" w:rsidR="00E55E02" w:rsidRPr="00750F50" w:rsidRDefault="00E55E02" w:rsidP="00E55E02">
      <w:pPr>
        <w:pStyle w:val="03-"/>
        <w:rPr>
          <w:spacing w:val="-4"/>
        </w:rPr>
      </w:pPr>
      <w:r w:rsidRPr="00750F50">
        <w:t>1.</w:t>
      </w:r>
      <w:r w:rsidRPr="00750F50">
        <w:rPr>
          <w:rFonts w:hint="eastAsia"/>
        </w:rPr>
        <w:t>廠商人員（包括勞工及其主管）針對本採購案發現其雇主、所屬員工或機關人員（包括代理或代表機關處理</w:t>
      </w:r>
      <w:r w:rsidR="00415EC4" w:rsidRPr="00750F50">
        <w:rPr>
          <w:rFonts w:hint="eastAsia"/>
        </w:rPr>
        <w:t>採購事務之廠商）涉有違反採購法、本契約或其他影響公共安全或品質</w:t>
      </w:r>
      <w:r w:rsidRPr="00750F50">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750F50">
        <w:t>）</w:t>
      </w:r>
      <w:r w:rsidRPr="00750F50">
        <w:rPr>
          <w:rFonts w:hint="eastAsia"/>
        </w:rPr>
        <w:t>，不在此限</w:t>
      </w:r>
      <w:r w:rsidRPr="00750F50">
        <w:t>。</w:t>
      </w:r>
    </w:p>
    <w:p w14:paraId="01171233" w14:textId="77777777" w:rsidR="00E55E02" w:rsidRPr="00750F50" w:rsidRDefault="00E55E02" w:rsidP="00E55E02">
      <w:pPr>
        <w:pStyle w:val="03-"/>
        <w:rPr>
          <w:spacing w:val="-4"/>
        </w:rPr>
      </w:pPr>
      <w:r w:rsidRPr="00750F50">
        <w:rPr>
          <w:rFonts w:hint="eastAsia"/>
          <w:spacing w:val="-4"/>
        </w:rPr>
        <w:t>2.廠商人員之揭弊內容有下列情形之一者，仍得受前目之保護：</w:t>
      </w:r>
    </w:p>
    <w:p w14:paraId="6D21F1E3" w14:textId="77777777" w:rsidR="00E55E02" w:rsidRPr="00750F50" w:rsidRDefault="00E55E02" w:rsidP="00E55E02">
      <w:pPr>
        <w:pStyle w:val="04-1"/>
      </w:pPr>
      <w:r w:rsidRPr="00750F50">
        <w:t>(1)</w:t>
      </w:r>
      <w:r w:rsidRPr="00750F50">
        <w:rPr>
          <w:rFonts w:hint="eastAsia"/>
        </w:rPr>
        <w:t>所揭露之內容無法證實。但明顯虛偽不實或揭弊行為經以誣告、偽證罪緩起訴或判決有罪者，不在此限。</w:t>
      </w:r>
    </w:p>
    <w:p w14:paraId="4A49769E" w14:textId="77777777" w:rsidR="00E55E02" w:rsidRPr="00750F50" w:rsidRDefault="00E55E02" w:rsidP="00E55E02">
      <w:pPr>
        <w:pStyle w:val="04-1"/>
      </w:pPr>
      <w:r w:rsidRPr="00750F50">
        <w:t>(</w:t>
      </w:r>
      <w:r w:rsidRPr="00750F50">
        <w:rPr>
          <w:rFonts w:hint="eastAsia"/>
        </w:rPr>
        <w:t>2</w:t>
      </w:r>
      <w:r w:rsidRPr="00750F50">
        <w:t>)</w:t>
      </w:r>
      <w:r w:rsidRPr="00750F50">
        <w:rPr>
          <w:rFonts w:hint="eastAsia"/>
        </w:rPr>
        <w:t>所揭露之內容業經他人檢舉或受理揭弊機關已知悉。但案件已公開或揭弊者明知已有他人檢舉者，不在此限。</w:t>
      </w:r>
    </w:p>
    <w:p w14:paraId="7F587904" w14:textId="77777777" w:rsidR="00E55E02" w:rsidRPr="00750F50" w:rsidRDefault="00E55E02" w:rsidP="00E55E02">
      <w:pPr>
        <w:pStyle w:val="03-"/>
        <w:rPr>
          <w:spacing w:val="-4"/>
        </w:rPr>
      </w:pPr>
      <w:r w:rsidRPr="00750F50">
        <w:rPr>
          <w:rFonts w:hint="eastAsia"/>
          <w:spacing w:val="-4"/>
        </w:rPr>
        <w:t>3.廠商內部訂有禁止所屬員工揭弊條款者，該約定於本採購案無效。</w:t>
      </w:r>
    </w:p>
    <w:p w14:paraId="002784B2" w14:textId="77777777" w:rsidR="00127E57" w:rsidRPr="00750F50" w:rsidRDefault="00E55E02" w:rsidP="00E55E02">
      <w:pPr>
        <w:pStyle w:val="03-"/>
        <w:textDirection w:val="lrTbV"/>
      </w:pPr>
      <w:r w:rsidRPr="00750F50">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071A460F" w14:textId="77777777" w:rsidR="009B4D07" w:rsidRPr="00750F50" w:rsidRDefault="009B4D07" w:rsidP="009B4D07">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w:t>
      </w:r>
      <w:r w:rsidR="00E55E02" w:rsidRPr="00750F50">
        <w:rPr>
          <w:rFonts w:ascii="標楷體" w:eastAsia="標楷體" w:hAnsi="標楷體" w:hint="eastAsia"/>
          <w:sz w:val="28"/>
        </w:rPr>
        <w:t>八</w:t>
      </w:r>
      <w:r w:rsidRPr="00750F50">
        <w:rPr>
          <w:rFonts w:ascii="標楷體" w:eastAsia="標楷體" w:hAnsi="標楷體" w:hint="eastAsia"/>
          <w:sz w:val="28"/>
        </w:rPr>
        <w:t xml:space="preserve">)本契約未載明之事項，依採購法及民法等相關法令。 </w:t>
      </w:r>
    </w:p>
    <w:p w14:paraId="15FE5311" w14:textId="77777777" w:rsidR="009B4D07" w:rsidRPr="00750F50" w:rsidRDefault="009B4D07" w:rsidP="00127E57">
      <w:pPr>
        <w:numPr>
          <w:ilvl w:val="12"/>
          <w:numId w:val="0"/>
        </w:numPr>
        <w:overflowPunct w:val="0"/>
        <w:spacing w:line="400" w:lineRule="exact"/>
        <w:ind w:left="851" w:hanging="567"/>
        <w:jc w:val="both"/>
        <w:textDirection w:val="lrTbV"/>
        <w:rPr>
          <w:rFonts w:ascii="標楷體" w:eastAsia="標楷體" w:hAnsi="標楷體"/>
          <w:sz w:val="28"/>
        </w:rPr>
      </w:pPr>
    </w:p>
    <w:p w14:paraId="58C57C12" w14:textId="77777777" w:rsidR="00127E57" w:rsidRPr="00750F50"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68" w:name="_Toc56395527"/>
      <w:r w:rsidRPr="00750F50">
        <w:rPr>
          <w:rFonts w:ascii="標楷體" w:eastAsia="標楷體" w:hAnsi="標楷體"/>
          <w:b/>
          <w:bCs/>
          <w:sz w:val="32"/>
        </w:rPr>
        <w:t>保密同意書</w:t>
      </w:r>
      <w:bookmarkEnd w:id="68"/>
    </w:p>
    <w:p w14:paraId="2B35A561" w14:textId="77777777" w:rsidR="00127E57" w:rsidRPr="00750F50" w:rsidRDefault="00127E57" w:rsidP="000E0C4E">
      <w:pPr>
        <w:pStyle w:val="af0"/>
        <w:spacing w:before="0" w:line="340" w:lineRule="exact"/>
        <w:ind w:left="0" w:right="-307" w:firstLine="0"/>
        <w:rPr>
          <w:rFonts w:ascii="標楷體" w:eastAsia="標楷體" w:hAnsi="標楷體"/>
        </w:rPr>
      </w:pPr>
      <w:r w:rsidRPr="00750F50">
        <w:rPr>
          <w:rFonts w:ascii="標楷體" w:eastAsia="標楷體" w:hAnsi="標楷體"/>
          <w:sz w:val="24"/>
          <w:rPrChange w:id="69" w:author="企劃處三科-曾安慈(att)" w:date="2025-12-12T16:00:00Z">
            <w:rPr>
              <w:rFonts w:ascii="標楷體" w:hAnsi="標楷體"/>
              <w:color w:val="000000"/>
              <w:sz w:val="24"/>
            </w:rPr>
          </w:rPrChange>
        </w:rPr>
        <w:t>茲緣於簽署人</w:t>
      </w:r>
      <w:r w:rsidRPr="00750F50">
        <w:rPr>
          <w:rFonts w:ascii="標楷體" w:eastAsia="標楷體" w:hAnsi="標楷體"/>
          <w:sz w:val="24"/>
          <w:rPrChange w:id="70" w:author="企劃處三科-曾安慈(att)" w:date="2025-12-12T16:00:00Z">
            <w:rPr>
              <w:rFonts w:ascii="標楷體" w:hAnsi="標楷體"/>
              <w:color w:val="000000"/>
              <w:sz w:val="24"/>
            </w:rPr>
          </w:rPrChange>
        </w:rPr>
        <w:t xml:space="preserve"> </w:t>
      </w:r>
      <w:r w:rsidRPr="00750F50">
        <w:rPr>
          <w:rFonts w:ascii="標楷體" w:eastAsia="標楷體" w:hAnsi="標楷體"/>
          <w:sz w:val="24"/>
          <w:rPrChange w:id="71" w:author="企劃處三科-曾安慈(att)" w:date="2025-12-12T16:00:00Z">
            <w:rPr>
              <w:rFonts w:ascii="標楷體" w:hAnsi="標楷體"/>
              <w:color w:val="000000"/>
              <w:sz w:val="24"/>
            </w:rPr>
          </w:rPrChange>
        </w:rPr>
        <w:t>﹍﹍﹍﹍﹍（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44164C82" w14:textId="77777777" w:rsidR="00127E57" w:rsidRPr="00750F50"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750F50">
        <w:rPr>
          <w:rFonts w:ascii="標楷體" w:eastAsia="標楷體" w:hAnsi="標楷體"/>
          <w:sz w:val="24"/>
          <w:rPrChange w:id="72" w:author="企劃處三科-曾安慈(att)" w:date="2025-12-12T16:00:00Z">
            <w:rPr>
              <w:rFonts w:ascii="標楷體" w:hAnsi="標楷體"/>
              <w:color w:val="000000"/>
              <w:sz w:val="24"/>
            </w:rPr>
          </w:rPrChange>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750F50"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750F50">
        <w:rPr>
          <w:rFonts w:ascii="標楷體" w:eastAsia="標楷體" w:hAnsi="標楷體"/>
          <w:sz w:val="24"/>
          <w:rPrChange w:id="73" w:author="企劃處三科-曾安慈(att)" w:date="2025-12-12T16:00:00Z">
            <w:rPr>
              <w:rFonts w:ascii="標楷體" w:hAnsi="標楷體"/>
              <w:color w:val="000000"/>
              <w:sz w:val="24"/>
            </w:rPr>
          </w:rPrChange>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750F50"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750F50">
        <w:rPr>
          <w:rFonts w:ascii="標楷體" w:eastAsia="標楷體" w:hAnsi="標楷體"/>
          <w:sz w:val="24"/>
          <w:rPrChange w:id="74" w:author="企劃處三科-曾安慈(att)" w:date="2025-12-12T16:00:00Z">
            <w:rPr>
              <w:rFonts w:ascii="標楷體" w:hAnsi="標楷體"/>
              <w:color w:val="000000"/>
              <w:sz w:val="24"/>
            </w:rPr>
          </w:rPrChange>
        </w:rPr>
        <w:t>簽署人在下述情況下解除其所應負之保密義務：</w:t>
      </w:r>
    </w:p>
    <w:p w14:paraId="0BACDB84" w14:textId="77777777" w:rsidR="00127E57" w:rsidRPr="00750F50" w:rsidRDefault="00127E57" w:rsidP="000E0C4E">
      <w:pPr>
        <w:pStyle w:val="af0"/>
        <w:spacing w:before="0" w:line="340" w:lineRule="exact"/>
        <w:ind w:left="1022" w:right="-307" w:firstLine="0"/>
        <w:rPr>
          <w:rFonts w:ascii="標楷體" w:eastAsia="標楷體" w:hAnsi="標楷體"/>
        </w:rPr>
      </w:pPr>
      <w:r w:rsidRPr="00750F50">
        <w:rPr>
          <w:rFonts w:ascii="標楷體" w:eastAsia="標楷體" w:hAnsi="標楷體"/>
          <w:sz w:val="24"/>
          <w:rPrChange w:id="75" w:author="企劃處三科-曾安慈(att)" w:date="2025-12-12T16:00:00Z">
            <w:rPr>
              <w:rFonts w:ascii="標楷體" w:hAnsi="標楷體"/>
              <w:color w:val="000000"/>
              <w:sz w:val="24"/>
            </w:rPr>
          </w:rPrChange>
        </w:rPr>
        <w:t>原負保密義務之資訊，由機關提供以前，已合法持有或已知且無保密必要者。</w:t>
      </w:r>
    </w:p>
    <w:p w14:paraId="016E06C3" w14:textId="77777777" w:rsidR="00127E57" w:rsidRPr="00750F50" w:rsidRDefault="00127E57" w:rsidP="000E0C4E">
      <w:pPr>
        <w:pStyle w:val="af0"/>
        <w:spacing w:before="0" w:line="340" w:lineRule="exact"/>
        <w:ind w:left="1022" w:right="-307" w:firstLine="0"/>
        <w:rPr>
          <w:rFonts w:ascii="標楷體" w:eastAsia="標楷體" w:hAnsi="標楷體"/>
        </w:rPr>
      </w:pPr>
      <w:r w:rsidRPr="00750F50">
        <w:rPr>
          <w:rFonts w:ascii="標楷體" w:eastAsia="標楷體" w:hAnsi="標楷體"/>
          <w:sz w:val="24"/>
          <w:rPrChange w:id="76" w:author="企劃處三科-曾安慈(att)" w:date="2025-12-12T16:00:00Z">
            <w:rPr>
              <w:rFonts w:ascii="標楷體" w:hAnsi="標楷體"/>
              <w:color w:val="000000"/>
              <w:sz w:val="24"/>
            </w:rPr>
          </w:rPrChange>
        </w:rPr>
        <w:t>原負保密義務之資訊，依法令業已解密、依契約機關業已不負保密責任、或已為公眾所知之資訊。</w:t>
      </w:r>
    </w:p>
    <w:p w14:paraId="750615F8" w14:textId="77777777" w:rsidR="00127E57" w:rsidRPr="00750F50" w:rsidRDefault="00127E57" w:rsidP="000E0C4E">
      <w:pPr>
        <w:pStyle w:val="af0"/>
        <w:spacing w:before="0" w:line="340" w:lineRule="exact"/>
        <w:ind w:left="1022" w:right="-307" w:firstLine="0"/>
        <w:rPr>
          <w:rFonts w:ascii="標楷體" w:eastAsia="標楷體" w:hAnsi="標楷體"/>
        </w:rPr>
      </w:pPr>
      <w:r w:rsidRPr="00750F50">
        <w:rPr>
          <w:rFonts w:ascii="標楷體" w:eastAsia="標楷體" w:hAnsi="標楷體"/>
          <w:sz w:val="24"/>
          <w:rPrChange w:id="77" w:author="企劃處三科-曾安慈(att)" w:date="2025-12-12T16:00:00Z">
            <w:rPr>
              <w:rFonts w:ascii="標楷體" w:hAnsi="標楷體"/>
              <w:color w:val="000000"/>
              <w:sz w:val="24"/>
            </w:rPr>
          </w:rPrChange>
        </w:rPr>
        <w:t>原負保密義務之資訊，係自第三人處得知或取得，該第三人就該等資訊並無保密義務。</w:t>
      </w:r>
    </w:p>
    <w:p w14:paraId="0585AE9B" w14:textId="77777777" w:rsidR="00127E57" w:rsidRPr="00750F50"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750F50">
        <w:rPr>
          <w:rFonts w:ascii="標楷體" w:eastAsia="標楷體" w:hAnsi="標楷體"/>
          <w:sz w:val="24"/>
          <w:rPrChange w:id="78" w:author="企劃處三科-曾安慈(att)" w:date="2025-12-12T16:00:00Z">
            <w:rPr>
              <w:rFonts w:ascii="標楷體" w:hAnsi="標楷體"/>
              <w:color w:val="000000"/>
              <w:sz w:val="24"/>
            </w:rPr>
          </w:rPrChange>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750F50"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750F50">
        <w:rPr>
          <w:rFonts w:ascii="標楷體" w:eastAsia="標楷體" w:hAnsi="標楷體"/>
          <w:sz w:val="24"/>
          <w:rPrChange w:id="79" w:author="企劃處三科-曾安慈(att)" w:date="2025-12-12T16:00:00Z">
            <w:rPr>
              <w:rFonts w:ascii="標楷體" w:hAnsi="標楷體"/>
              <w:color w:val="000000"/>
              <w:sz w:val="24"/>
            </w:rPr>
          </w:rPrChange>
        </w:rPr>
        <w:t>簽署人因本同意書所負之保密義務，不因離職或其他原因不參與本案而失其效力。</w:t>
      </w:r>
    </w:p>
    <w:p w14:paraId="230E8782" w14:textId="77777777" w:rsidR="00127E57" w:rsidRPr="00750F50"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750F50">
        <w:rPr>
          <w:rFonts w:ascii="標楷體" w:eastAsia="標楷體" w:hAnsi="標楷體"/>
          <w:sz w:val="24"/>
          <w:rPrChange w:id="80" w:author="企劃處三科-曾安慈(att)" w:date="2025-12-12T16:00:00Z">
            <w:rPr>
              <w:rFonts w:ascii="標楷體" w:hAnsi="標楷體"/>
              <w:color w:val="000000"/>
              <w:sz w:val="24"/>
            </w:rPr>
          </w:rPrChange>
        </w:rPr>
        <w:t>本同意書一式</w:t>
      </w:r>
      <w:r w:rsidRPr="00750F50">
        <w:rPr>
          <w:rFonts w:ascii="標楷體" w:eastAsia="標楷體" w:hAnsi="標楷體" w:hint="eastAsia"/>
          <w:sz w:val="24"/>
          <w:rPrChange w:id="81" w:author="企劃處三科-曾安慈(att)" w:date="2025-12-12T16:00:00Z">
            <w:rPr>
              <w:rFonts w:ascii="標楷體" w:hAnsi="標楷體" w:hint="eastAsia"/>
              <w:color w:val="000000"/>
              <w:sz w:val="24"/>
            </w:rPr>
          </w:rPrChange>
        </w:rPr>
        <w:t>叁份，機關、簽署人及﹍﹍﹍﹍﹍（廠商）各執存一份。</w:t>
      </w:r>
    </w:p>
    <w:p w14:paraId="7F714995" w14:textId="77777777" w:rsidR="00127E57" w:rsidRPr="00750F50" w:rsidRDefault="00127E57" w:rsidP="00127E57">
      <w:pPr>
        <w:pStyle w:val="a1"/>
        <w:snapToGrid w:val="0"/>
        <w:spacing w:line="400" w:lineRule="exact"/>
        <w:ind w:left="1508" w:right="136" w:firstLine="0"/>
        <w:rPr>
          <w:rFonts w:ascii="標楷體" w:eastAsia="標楷體" w:hAnsi="標楷體"/>
          <w:rPrChange w:id="82" w:author="企劃處三科-曾安慈(att)" w:date="2025-12-12T16:00:00Z">
            <w:rPr>
              <w:rFonts w:ascii="標楷體" w:hAnsi="標楷體"/>
              <w:color w:val="000000"/>
            </w:rPr>
          </w:rPrChange>
        </w:rPr>
      </w:pPr>
    </w:p>
    <w:p w14:paraId="3820E4A5" w14:textId="77777777" w:rsidR="00127E57" w:rsidRPr="00750F50" w:rsidRDefault="00127E57" w:rsidP="000317CE">
      <w:pPr>
        <w:pStyle w:val="a1"/>
        <w:snapToGrid w:val="0"/>
        <w:spacing w:line="440" w:lineRule="exact"/>
        <w:ind w:left="1508" w:right="136" w:firstLine="0"/>
        <w:rPr>
          <w:rFonts w:ascii="標楷體" w:eastAsia="標楷體" w:hAnsi="標楷體"/>
          <w:sz w:val="28"/>
        </w:rPr>
      </w:pPr>
      <w:r w:rsidRPr="00750F50">
        <w:rPr>
          <w:rFonts w:ascii="標楷體" w:eastAsia="標楷體" w:hAnsi="標楷體"/>
          <w:sz w:val="28"/>
          <w:rPrChange w:id="83" w:author="企劃處三科-曾安慈(att)" w:date="2025-12-12T16:00:00Z">
            <w:rPr>
              <w:rFonts w:ascii="標楷體" w:hAnsi="標楷體"/>
              <w:color w:val="000000"/>
              <w:sz w:val="28"/>
            </w:rPr>
          </w:rPrChange>
        </w:rPr>
        <w:t>簽署人姓名及簽章：</w:t>
      </w:r>
    </w:p>
    <w:p w14:paraId="60F0702C" w14:textId="77777777" w:rsidR="00127E57" w:rsidRPr="00750F50" w:rsidRDefault="00127E57" w:rsidP="000317CE">
      <w:pPr>
        <w:pStyle w:val="a1"/>
        <w:snapToGrid w:val="0"/>
        <w:spacing w:line="440" w:lineRule="exact"/>
        <w:ind w:left="1506" w:right="136" w:firstLine="0"/>
        <w:rPr>
          <w:rFonts w:ascii="標楷體" w:eastAsia="標楷體" w:hAnsi="標楷體"/>
          <w:sz w:val="28"/>
        </w:rPr>
      </w:pPr>
      <w:r w:rsidRPr="00750F50">
        <w:rPr>
          <w:rFonts w:ascii="標楷體" w:eastAsia="標楷體" w:hAnsi="標楷體"/>
          <w:sz w:val="28"/>
          <w:rPrChange w:id="84" w:author="企劃處三科-曾安慈(att)" w:date="2025-12-12T16:00:00Z">
            <w:rPr>
              <w:rFonts w:ascii="標楷體" w:hAnsi="標楷體"/>
              <w:color w:val="000000"/>
              <w:sz w:val="28"/>
            </w:rPr>
          </w:rPrChange>
        </w:rPr>
        <w:t>身分證字號：</w:t>
      </w:r>
    </w:p>
    <w:p w14:paraId="030C26D9" w14:textId="77777777" w:rsidR="00127E57" w:rsidRPr="00750F50" w:rsidRDefault="00127E57" w:rsidP="000317CE">
      <w:pPr>
        <w:pStyle w:val="a1"/>
        <w:snapToGrid w:val="0"/>
        <w:spacing w:line="440" w:lineRule="exact"/>
        <w:ind w:left="1506" w:right="136" w:firstLine="0"/>
        <w:rPr>
          <w:rFonts w:ascii="標楷體" w:eastAsia="標楷體" w:hAnsi="標楷體"/>
          <w:sz w:val="28"/>
        </w:rPr>
      </w:pPr>
      <w:r w:rsidRPr="00750F50">
        <w:rPr>
          <w:rFonts w:ascii="標楷體" w:eastAsia="標楷體" w:hAnsi="標楷體"/>
          <w:sz w:val="28"/>
          <w:rPrChange w:id="85" w:author="企劃處三科-曾安慈(att)" w:date="2025-12-12T16:00:00Z">
            <w:rPr>
              <w:rFonts w:ascii="標楷體" w:hAnsi="標楷體"/>
              <w:color w:val="000000"/>
              <w:sz w:val="28"/>
            </w:rPr>
          </w:rPrChange>
        </w:rPr>
        <w:t>聯絡電話：</w:t>
      </w:r>
    </w:p>
    <w:p w14:paraId="043B04AA" w14:textId="77777777" w:rsidR="00127E57" w:rsidRPr="00750F50" w:rsidRDefault="00127E57" w:rsidP="000317CE">
      <w:pPr>
        <w:pStyle w:val="a1"/>
        <w:snapToGrid w:val="0"/>
        <w:spacing w:line="440" w:lineRule="exact"/>
        <w:ind w:left="1506" w:right="136" w:firstLine="0"/>
        <w:rPr>
          <w:rFonts w:ascii="標楷體" w:eastAsia="標楷體" w:hAnsi="標楷體"/>
          <w:sz w:val="28"/>
        </w:rPr>
      </w:pPr>
      <w:r w:rsidRPr="00750F50">
        <w:rPr>
          <w:rFonts w:ascii="標楷體" w:eastAsia="標楷體" w:hAnsi="標楷體"/>
          <w:sz w:val="28"/>
          <w:rPrChange w:id="86" w:author="企劃處三科-曾安慈(att)" w:date="2025-12-12T16:00:00Z">
            <w:rPr>
              <w:rFonts w:ascii="標楷體" w:hAnsi="標楷體"/>
              <w:color w:val="000000"/>
              <w:sz w:val="28"/>
            </w:rPr>
          </w:rPrChange>
        </w:rPr>
        <w:t>戶籍地址：</w:t>
      </w:r>
    </w:p>
    <w:p w14:paraId="672E9937" w14:textId="77777777" w:rsidR="00127E57" w:rsidRPr="00750F50" w:rsidRDefault="00127E57" w:rsidP="000317CE">
      <w:pPr>
        <w:pStyle w:val="a1"/>
        <w:snapToGrid w:val="0"/>
        <w:spacing w:line="440" w:lineRule="exact"/>
        <w:ind w:left="1506" w:right="136" w:firstLine="0"/>
        <w:rPr>
          <w:rFonts w:ascii="標楷體" w:eastAsia="標楷體" w:hAnsi="標楷體"/>
          <w:sz w:val="28"/>
        </w:rPr>
      </w:pPr>
      <w:r w:rsidRPr="00750F50">
        <w:rPr>
          <w:rFonts w:ascii="標楷體" w:eastAsia="標楷體" w:hAnsi="標楷體"/>
          <w:sz w:val="28"/>
          <w:rPrChange w:id="87" w:author="企劃處三科-曾安慈(att)" w:date="2025-12-12T16:00:00Z">
            <w:rPr>
              <w:rFonts w:ascii="標楷體" w:hAnsi="標楷體"/>
              <w:color w:val="000000"/>
              <w:sz w:val="28"/>
            </w:rPr>
          </w:rPrChange>
        </w:rPr>
        <w:t>所屬廠商名稱及蓋章：</w:t>
      </w:r>
    </w:p>
    <w:p w14:paraId="01B8D14E" w14:textId="77777777" w:rsidR="00127E57" w:rsidRPr="00750F50" w:rsidRDefault="00127E57" w:rsidP="000317CE">
      <w:pPr>
        <w:pStyle w:val="a1"/>
        <w:snapToGrid w:val="0"/>
        <w:spacing w:line="440" w:lineRule="exact"/>
        <w:ind w:left="1506" w:right="136" w:firstLine="0"/>
        <w:rPr>
          <w:rFonts w:ascii="標楷體" w:eastAsia="標楷體" w:hAnsi="標楷體"/>
          <w:sz w:val="28"/>
        </w:rPr>
      </w:pPr>
      <w:r w:rsidRPr="00750F50">
        <w:rPr>
          <w:rFonts w:ascii="標楷體" w:eastAsia="標楷體" w:hAnsi="標楷體"/>
          <w:sz w:val="28"/>
          <w:rPrChange w:id="88" w:author="企劃處三科-曾安慈(att)" w:date="2025-12-12T16:00:00Z">
            <w:rPr>
              <w:rFonts w:ascii="標楷體" w:hAnsi="標楷體"/>
              <w:color w:val="000000"/>
              <w:sz w:val="28"/>
            </w:rPr>
          </w:rPrChange>
        </w:rPr>
        <w:t>所屬廠商負責人姓名及簽章：</w:t>
      </w:r>
    </w:p>
    <w:p w14:paraId="2A424AF8" w14:textId="77777777" w:rsidR="00A30BFD" w:rsidRPr="00750F50" w:rsidRDefault="00127E57" w:rsidP="000317CE">
      <w:pPr>
        <w:pStyle w:val="a1"/>
        <w:snapToGrid w:val="0"/>
        <w:spacing w:line="440" w:lineRule="exact"/>
        <w:ind w:left="1506" w:right="136" w:firstLine="0"/>
        <w:rPr>
          <w:rFonts w:ascii="標楷體" w:eastAsia="標楷體" w:hAnsi="標楷體"/>
          <w:sz w:val="28"/>
          <w:rPrChange w:id="89" w:author="企劃處三科-曾安慈(att)" w:date="2025-12-12T16:00:00Z">
            <w:rPr>
              <w:rFonts w:ascii="標楷體" w:hAnsi="標楷體"/>
              <w:color w:val="000000"/>
              <w:sz w:val="28"/>
            </w:rPr>
          </w:rPrChange>
        </w:rPr>
      </w:pPr>
      <w:r w:rsidRPr="00750F50">
        <w:rPr>
          <w:rFonts w:ascii="標楷體" w:eastAsia="標楷體" w:hAnsi="標楷體"/>
          <w:sz w:val="28"/>
          <w:rPrChange w:id="90" w:author="企劃處三科-曾安慈(att)" w:date="2025-12-12T16:00:00Z">
            <w:rPr>
              <w:rFonts w:ascii="標楷體" w:hAnsi="標楷體"/>
              <w:color w:val="000000"/>
              <w:sz w:val="28"/>
            </w:rPr>
          </w:rPrChange>
        </w:rPr>
        <w:t>所屬廠商地址：</w:t>
      </w:r>
    </w:p>
    <w:p w14:paraId="4C42D753" w14:textId="77777777" w:rsidR="00A30BFD" w:rsidRPr="00750F50" w:rsidRDefault="00127E57" w:rsidP="000E0C4E">
      <w:pPr>
        <w:pStyle w:val="a1"/>
        <w:snapToGrid w:val="0"/>
        <w:spacing w:line="440" w:lineRule="exact"/>
        <w:ind w:left="1506" w:right="136" w:firstLine="0"/>
        <w:jc w:val="distribute"/>
        <w:rPr>
          <w:rFonts w:ascii="標楷體" w:eastAsia="標楷體" w:hAnsi="標楷體"/>
          <w:sz w:val="28"/>
          <w:szCs w:val="24"/>
        </w:rPr>
      </w:pPr>
      <w:r w:rsidRPr="00750F50">
        <w:rPr>
          <w:rFonts w:ascii="標楷體" w:eastAsia="標楷體" w:hAnsi="標楷體"/>
          <w:sz w:val="28"/>
          <w:szCs w:val="24"/>
        </w:rPr>
        <w:t>中  華  民  國</w:t>
      </w:r>
      <w:r w:rsidRPr="00750F50">
        <w:rPr>
          <w:rFonts w:ascii="標楷體" w:eastAsia="標楷體" w:hAnsi="標楷體"/>
          <w:spacing w:val="-6"/>
          <w:sz w:val="28"/>
          <w:szCs w:val="24"/>
        </w:rPr>
        <w:t xml:space="preserve">　　　</w:t>
      </w:r>
      <w:r w:rsidRPr="00750F50">
        <w:rPr>
          <w:rFonts w:ascii="標楷體" w:eastAsia="標楷體" w:hAnsi="標楷體"/>
          <w:sz w:val="28"/>
          <w:szCs w:val="24"/>
        </w:rPr>
        <w:t>年</w:t>
      </w:r>
      <w:r w:rsidRPr="00750F50">
        <w:rPr>
          <w:rFonts w:ascii="標楷體" w:eastAsia="標楷體" w:hAnsi="標楷體"/>
          <w:spacing w:val="-6"/>
          <w:sz w:val="28"/>
          <w:szCs w:val="24"/>
        </w:rPr>
        <w:t xml:space="preserve">　　　</w:t>
      </w:r>
      <w:r w:rsidRPr="00750F50">
        <w:rPr>
          <w:rFonts w:ascii="標楷體" w:eastAsia="標楷體" w:hAnsi="標楷體"/>
          <w:sz w:val="28"/>
          <w:szCs w:val="24"/>
        </w:rPr>
        <w:t>月</w:t>
      </w:r>
      <w:r w:rsidRPr="00750F50">
        <w:rPr>
          <w:rFonts w:ascii="標楷體" w:eastAsia="標楷體" w:hAnsi="標楷體"/>
          <w:spacing w:val="-6"/>
          <w:sz w:val="28"/>
          <w:szCs w:val="24"/>
        </w:rPr>
        <w:t xml:space="preserve">　　　</w:t>
      </w:r>
      <w:r w:rsidRPr="00750F50">
        <w:rPr>
          <w:rFonts w:ascii="標楷體" w:eastAsia="標楷體" w:hAnsi="標楷體"/>
          <w:sz w:val="28"/>
          <w:szCs w:val="24"/>
        </w:rPr>
        <w:t>日</w:t>
      </w:r>
    </w:p>
    <w:p w14:paraId="480D6073" w14:textId="77777777" w:rsidR="00AC2983" w:rsidRPr="00750F50" w:rsidRDefault="00AC2983" w:rsidP="00AC2983">
      <w:pPr>
        <w:numPr>
          <w:ilvl w:val="12"/>
          <w:numId w:val="0"/>
        </w:numPr>
        <w:overflowPunct w:val="0"/>
        <w:spacing w:line="400" w:lineRule="exact"/>
        <w:ind w:left="851" w:hanging="567"/>
        <w:jc w:val="center"/>
        <w:textDirection w:val="lrTbV"/>
        <w:rPr>
          <w:rFonts w:ascii="標楷體" w:eastAsia="標楷體" w:hAnsi="標楷體"/>
          <w:sz w:val="28"/>
        </w:rPr>
      </w:pPr>
      <w:r w:rsidRPr="00750F50">
        <w:rPr>
          <w:rFonts w:ascii="標楷體" w:eastAsia="標楷體" w:hAnsi="標楷體" w:hint="eastAsia"/>
          <w:sz w:val="28"/>
        </w:rPr>
        <w:t>以下空白</w:t>
      </w:r>
    </w:p>
    <w:p w14:paraId="4439F3E5"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noProof/>
        </w:rPr>
        <mc:AlternateContent>
          <mc:Choice Requires="wps">
            <w:drawing>
              <wp:anchor distT="0" distB="0" distL="114300" distR="114300" simplePos="0" relativeHeight="251715584" behindDoc="0" locked="0" layoutInCell="1" allowOverlap="1" wp14:anchorId="78EA2F5C" wp14:editId="4B27D834">
                <wp:simplePos x="0" y="0"/>
                <wp:positionH relativeFrom="column">
                  <wp:posOffset>4685030</wp:posOffset>
                </wp:positionH>
                <wp:positionV relativeFrom="paragraph">
                  <wp:posOffset>6985</wp:posOffset>
                </wp:positionV>
                <wp:extent cx="1419225" cy="1447800"/>
                <wp:effectExtent l="0" t="0" r="9525" b="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7DA6D95" id="Rectangle 112" o:spid="_x0000_s1026" style="position:absolute;margin-left:368.9pt;margin-top:.5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a7s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aecGeip&#10;RR9JNDA7LVlRlFGgwfmK8h7dA8YSvbuz4otnxq46ypO3iHboJDREq4j52U8HouPpKNsO721D+LAP&#10;Nml1bLGPgKQCO6aWPJ1bIo+BCdospsW8LGecCYoV0+nVdZ6alkH1fNyhD2+l7Vk0ao5EP8HD4c6H&#10;SAeq55RE32rVbJTWycHddqWRHYDexyZ9qQKq8jJNGzbUfD4jIn+HyNP3J4hIYQ2+G69qyIpZUPUq&#10;0ABo1decSqNv3I56vjFNSgmg9GhTKdqcBI6ajr3Z2uaJ9EU7vm6aRjI6i984G+hl19x/3QNKzvQ7&#10;Qz2ak4xxFJIznV2V5OBlZHsZASMIquaBs9FchXF89g7VrqObiqSJsbfU11YlxWPPR1YnsvR6UyNO&#10;kxbH49JPWT/+B8vvAAAA//8DAFBLAwQUAAYACAAAACEAdEz7wOAAAAAJAQAADwAAAGRycy9kb3du&#10;cmV2LnhtbEyPTU+DQBCG7yb+h82YeDF2gcbWIktjSDwSY/2Ixy07BZSdpexQ8N+7Pelx8rx532ey&#10;7Ww7ccLBt44UxIsIBFLlTEu1grfXp9t7EJ41Gd05QgU/6GGbX15kOjVuohc87bgWoYR8qhU0zH0q&#10;pa8atNovXI8U2MENVnM4h1qaQU+h3HYyiaKVtLqlsNDoHosGq+/daBUc+O5jen8ej/3xs7ipuSy/&#10;iqRU6vpqfnwAwTjzXxjO+kEd8uC0dyMZLzoF6+U6qHMAMYjAN6t4CWKvIEk2Mcg8k/8/yH8BAAD/&#10;/wMAUEsBAi0AFAAGAAgAAAAhALaDOJL+AAAA4QEAABMAAAAAAAAAAAAAAAAAAAAAAFtDb250ZW50&#10;X1R5cGVzXS54bWxQSwECLQAUAAYACAAAACEAOP0h/9YAAACUAQAACwAAAAAAAAAAAAAAAAAvAQAA&#10;X3JlbHMvLnJlbHNQSwECLQAUAAYACAAAACEABtGu7C0CAABXBAAADgAAAAAAAAAAAAAAAAAuAgAA&#10;ZHJzL2Uyb0RvYy54bWxQSwECLQAUAAYACAAAACEAdEz7wOAAAAAJAQAADwAAAAAAAAAAAAAAAACH&#10;BAAAZHJzL2Rvd25yZXYueG1sUEsFBgAAAAAEAAQA8wAAAJQFAAAAAA==&#10;">
                <v:stroke dashstyle="dash"/>
              </v:rect>
            </w:pict>
          </mc:Fallback>
        </mc:AlternateContent>
      </w:r>
    </w:p>
    <w:p w14:paraId="7E4E630B"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機　　關：財團法人犯罪被害人保護協會</w:t>
      </w:r>
    </w:p>
    <w:p w14:paraId="203A8872"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統一編號：１９３２６８３７</w:t>
      </w:r>
    </w:p>
    <w:p w14:paraId="0091432D"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代表人　：張斗輝</w:t>
      </w:r>
    </w:p>
    <w:p w14:paraId="5FCACCF1"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登記地址：臺北市中正區博愛路１６４號５樓</w:t>
      </w:r>
    </w:p>
    <w:p w14:paraId="02253137"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p>
    <w:p w14:paraId="67DDCCFD"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noProof/>
        </w:rPr>
        <mc:AlternateContent>
          <mc:Choice Requires="wps">
            <w:drawing>
              <wp:anchor distT="0" distB="0" distL="114300" distR="114300" simplePos="0" relativeHeight="251716608" behindDoc="0" locked="0" layoutInCell="1" allowOverlap="1" wp14:anchorId="529E1F6D" wp14:editId="17287EF4">
                <wp:simplePos x="0" y="0"/>
                <wp:positionH relativeFrom="column">
                  <wp:posOffset>4675505</wp:posOffset>
                </wp:positionH>
                <wp:positionV relativeFrom="paragraph">
                  <wp:posOffset>45085</wp:posOffset>
                </wp:positionV>
                <wp:extent cx="1419225" cy="1447800"/>
                <wp:effectExtent l="0" t="0" r="9525" b="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4D819C2"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Z0vLgIAAFcEAAAOAAAAZHJzL2Uyb0RvYy54bWysVNuO0zAQfUfiHyy/0yTdlt1GTVerliKk&#10;BVYsfMDUcRoLxzZjt2n5+h073VIu4gGRB2vGMz4+c8aT+e2h02wv0StrKl6Mcs6kEbZWZlvxL5/X&#10;r2448wFMDdoaWfGj9Px28fLFvHelHNvW6loiIxDjy95VvA3BlVnmRSs78CPrpKFgY7GDQC5usxqh&#10;J/ROZ+M8f531FmuHVkjvaXc1BPki4TeNFOFj03gZmK44cQtpxbRu4pot5lBuEVyrxIkG/AOLDpSh&#10;S89QKwjAdqh+g+qUQOttE0bCdpltGiVkqoGqKfJfqnlswclUC4nj3Vkm//9gxYf9AzJVV/yKMwMd&#10;tegTiQZmqyUriqsoUO98SXmP7gFjid7dW/HVM2OXLeXJO0TbtxJqolXE/OynA9HxdJRt+ve2JnzY&#10;BZu0OjTYRUBSgR1SS47nlshDYII2i0kxG4+nnAmKFZPJ9U2empZB+XzcoQ9vpe1YNCqORD/Bw/7e&#10;h0gHyueURN9qVa+V1snB7Wapke2B3sc6fakCqvIyTRvWV3w2JSJ/h8jT9yeISGEFvh2uqsmKWVB2&#10;KtAAaNVVnEqjb9iOer4xdUoJoPRgUynanASOmg692dj6SPqiHV43TSMZrcXvnPX0sivuv+0AJWf6&#10;naEezUjGOArJmUyvx+TgZWRzGQEjCKrigbPBXIZhfHYO1balm4qkibF31NdGJcVjzwdWJ7L0elMj&#10;TpMWx+PST1k//geLJwAAAP//AwBQSwMEFAAGAAgAAAAhAAFYFaXgAAAACQEAAA8AAABkcnMvZG93&#10;bnJldi54bWxMj0tPwzAQhO9I/Adrkbgg6jyUQkOcCkXiGCHKQxzdZJsE4nUaO03492xPcNvRjGa/&#10;ybaL6cUJR9dZUhCuAhBIla07ahS8vT7d3oNwXlOte0uo4AcdbPPLi0yntZ3pBU873wguIZdqBa33&#10;Qyqlq1o02q3sgMTewY5Ge5ZjI+tRz1xuehkFwVoa3RF/aPWARYvV924yCg4++Zjfn6fjcPwsbhpf&#10;ll9FVCp1fbU8PoDwuPi/MJzxGR1yZtrbiWonegV38TrmKB8hCPY3yYan7BVEcRKCzDP5f0H+CwAA&#10;//8DAFBLAQItABQABgAIAAAAIQC2gziS/gAAAOEBAAATAAAAAAAAAAAAAAAAAAAAAABbQ29udGVu&#10;dF9UeXBlc10ueG1sUEsBAi0AFAAGAAgAAAAhADj9If/WAAAAlAEAAAsAAAAAAAAAAAAAAAAALwEA&#10;AF9yZWxzLy5yZWxzUEsBAi0AFAAGAAgAAAAhADLlnS8uAgAAVwQAAA4AAAAAAAAAAAAAAAAALgIA&#10;AGRycy9lMm9Eb2MueG1sUEsBAi0AFAAGAAgAAAAhAAFYFaXgAAAACQEAAA8AAAAAAAAAAAAAAAAA&#10;iAQAAGRycy9kb3ducmV2LnhtbFBLBQYAAAAABAAEAPMAAACVBQAAAAA=&#10;">
                <v:stroke dashstyle="dash"/>
              </v:rect>
            </w:pict>
          </mc:Fallback>
        </mc:AlternateContent>
      </w:r>
    </w:p>
    <w:p w14:paraId="430E0717" w14:textId="22E4BA7A"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廠　　商：</w:t>
      </w:r>
      <w:r w:rsidR="00527C9C" w:rsidRPr="00527C9C">
        <w:rPr>
          <w:rFonts w:ascii="標楷體" w:eastAsia="標楷體" w:hAnsi="標楷體" w:hint="eastAsia"/>
          <w:sz w:val="28"/>
        </w:rPr>
        <w:t>永毅會</w:t>
      </w:r>
      <w:bookmarkStart w:id="91" w:name="_GoBack"/>
      <w:bookmarkEnd w:id="91"/>
      <w:r w:rsidR="00527C9C" w:rsidRPr="00527C9C">
        <w:rPr>
          <w:rFonts w:ascii="標楷體" w:eastAsia="標楷體" w:hAnsi="標楷體" w:hint="eastAsia"/>
          <w:sz w:val="28"/>
        </w:rPr>
        <w:t>計師事務所</w:t>
      </w:r>
    </w:p>
    <w:p w14:paraId="0C32CD88" w14:textId="66FEA79B"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統一編號：</w:t>
      </w:r>
      <w:r w:rsidR="001E0A8B">
        <w:rPr>
          <w:rFonts w:ascii="標楷體" w:eastAsia="標楷體" w:hAnsi="標楷體" w:hint="eastAsia"/>
          <w:sz w:val="28"/>
        </w:rPr>
        <w:t>72955237</w:t>
      </w:r>
    </w:p>
    <w:p w14:paraId="14039B86" w14:textId="52E9D31D"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代表人　：</w:t>
      </w:r>
      <w:r w:rsidR="00527C9C" w:rsidRPr="00527C9C">
        <w:rPr>
          <w:rFonts w:ascii="標楷體" w:eastAsia="標楷體" w:hAnsi="標楷體" w:hint="eastAsia"/>
          <w:sz w:val="28"/>
        </w:rPr>
        <w:t>高佩暄</w:t>
      </w:r>
    </w:p>
    <w:p w14:paraId="6972113C" w14:textId="1AB1CDB4" w:rsidR="00BB5552" w:rsidRPr="00750F50" w:rsidRDefault="00AC2983" w:rsidP="00BB5552">
      <w:pPr>
        <w:numPr>
          <w:ilvl w:val="12"/>
          <w:numId w:val="0"/>
        </w:numPr>
        <w:overflowPunct w:val="0"/>
        <w:spacing w:line="400" w:lineRule="exact"/>
        <w:ind w:left="851" w:hanging="567"/>
        <w:jc w:val="both"/>
        <w:textDirection w:val="lrTbV"/>
        <w:rPr>
          <w:rFonts w:ascii="標楷體" w:eastAsia="標楷體" w:hAnsi="標楷體"/>
          <w:sz w:val="28"/>
        </w:rPr>
      </w:pPr>
      <w:r w:rsidRPr="00750F50">
        <w:rPr>
          <w:rFonts w:ascii="標楷體" w:eastAsia="標楷體" w:hAnsi="標楷體" w:hint="eastAsia"/>
          <w:sz w:val="28"/>
        </w:rPr>
        <w:t>登記地址：</w:t>
      </w:r>
      <w:r w:rsidR="00527C9C" w:rsidRPr="00527C9C">
        <w:rPr>
          <w:rFonts w:ascii="標楷體" w:eastAsia="標楷體" w:hAnsi="標楷體" w:hint="eastAsia"/>
          <w:sz w:val="25"/>
          <w:szCs w:val="25"/>
        </w:rPr>
        <w:t>台北市松山區南京東路三段2 5 6 巷5 4 號1 樓</w:t>
      </w:r>
    </w:p>
    <w:p w14:paraId="580C156B" w14:textId="77777777" w:rsidR="00AC2983" w:rsidRPr="00750F50" w:rsidRDefault="00AC2983" w:rsidP="00AC2983">
      <w:pPr>
        <w:numPr>
          <w:ilvl w:val="12"/>
          <w:numId w:val="0"/>
        </w:numPr>
        <w:overflowPunct w:val="0"/>
        <w:spacing w:line="400" w:lineRule="exact"/>
        <w:ind w:left="851" w:hanging="567"/>
        <w:jc w:val="both"/>
        <w:textDirection w:val="lrTbV"/>
        <w:rPr>
          <w:rFonts w:ascii="標楷體" w:eastAsia="標楷體" w:hAnsi="標楷體"/>
          <w:sz w:val="28"/>
        </w:rPr>
      </w:pPr>
    </w:p>
    <w:p w14:paraId="629E95EA" w14:textId="77777777" w:rsidR="00AC2983" w:rsidRPr="00750F50" w:rsidRDefault="00AC2983" w:rsidP="000E0C4E">
      <w:pPr>
        <w:pStyle w:val="a1"/>
        <w:snapToGrid w:val="0"/>
        <w:spacing w:line="440" w:lineRule="exact"/>
        <w:ind w:left="1506" w:right="136" w:firstLine="0"/>
        <w:jc w:val="distribute"/>
        <w:rPr>
          <w:rFonts w:ascii="標楷體" w:eastAsia="標楷體" w:hAnsi="標楷體"/>
          <w:sz w:val="28"/>
          <w:szCs w:val="24"/>
        </w:rPr>
      </w:pPr>
    </w:p>
    <w:p w14:paraId="3B4B63B8" w14:textId="77777777" w:rsidR="00A30BFD" w:rsidRPr="00750F50" w:rsidRDefault="00A30BFD" w:rsidP="00A30BFD">
      <w:pPr>
        <w:pStyle w:val="a1"/>
        <w:pageBreakBefore/>
        <w:spacing w:line="380" w:lineRule="exact"/>
        <w:jc w:val="center"/>
        <w:rPr>
          <w:rFonts w:ascii="標楷體" w:eastAsia="標楷體" w:hAnsi="標楷體"/>
        </w:rPr>
      </w:pPr>
      <w:r w:rsidRPr="00750F50">
        <w:rPr>
          <w:rFonts w:ascii="標楷體" w:eastAsia="標楷體" w:hAnsi="標楷體"/>
          <w:b/>
          <w:bCs/>
          <w:sz w:val="36"/>
        </w:rPr>
        <w:t>保  密  切  結  書</w:t>
      </w:r>
    </w:p>
    <w:p w14:paraId="563D5825" w14:textId="77777777" w:rsidR="00A30BFD" w:rsidRPr="00750F50" w:rsidRDefault="00A30BFD" w:rsidP="000E0C4E">
      <w:pPr>
        <w:pStyle w:val="a1"/>
        <w:spacing w:line="340" w:lineRule="exact"/>
        <w:rPr>
          <w:rFonts w:ascii="標楷體" w:eastAsia="標楷體" w:hAnsi="標楷體"/>
          <w:sz w:val="24"/>
        </w:rPr>
      </w:pPr>
      <w:r w:rsidRPr="00750F50">
        <w:rPr>
          <w:rFonts w:ascii="標楷體" w:eastAsia="標楷體" w:hAnsi="標楷體"/>
          <w:szCs w:val="24"/>
        </w:rPr>
        <w:t xml:space="preserve">     </w:t>
      </w:r>
      <w:r w:rsidRPr="00750F50">
        <w:rPr>
          <w:rFonts w:ascii="標楷體" w:eastAsia="標楷體" w:hAnsi="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50F50">
        <w:rPr>
          <w:rFonts w:ascii="標楷體" w:eastAsia="標楷體" w:hAnsi="標楷體"/>
          <w:sz w:val="24"/>
          <w:szCs w:val="24"/>
          <w:highlight w:val="white"/>
        </w:rPr>
        <w:t>機關</w:t>
      </w:r>
      <w:r w:rsidRPr="00750F50">
        <w:rPr>
          <w:rFonts w:ascii="標楷體" w:eastAsia="標楷體" w:hAnsi="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未經申請核准，不得私自將機關之資訊設備、媒體檔案及公務文書攜出。</w:t>
      </w:r>
    </w:p>
    <w:p w14:paraId="52D5511D"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6BD3826C"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機關得定期或不定期派員檢查或稽核立切結書人是否符合上列工作規定。</w:t>
      </w:r>
    </w:p>
    <w:p w14:paraId="2C3F5C8D"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本保密切結書不因立切結書人離職而失效。</w:t>
      </w:r>
    </w:p>
    <w:p w14:paraId="15CE55AE" w14:textId="77777777" w:rsidR="00A30BFD" w:rsidRPr="00750F50"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rPr>
          <w:rFonts w:hAnsi="標楷體"/>
        </w:rPr>
      </w:pPr>
      <w:r w:rsidRPr="00750F50">
        <w:rPr>
          <w:rFonts w:hAnsi="標楷體"/>
          <w:sz w:val="24"/>
          <w:szCs w:val="24"/>
        </w:rPr>
        <w:t>立切結書人因違反本保密切結書應盡之保密義務與責任致生之一切損害，立切結書人所屬公司或廠商應負連帶賠償責任。</w:t>
      </w:r>
    </w:p>
    <w:p w14:paraId="27B9C07D" w14:textId="77777777" w:rsidR="00A30BFD" w:rsidRPr="00750F50" w:rsidRDefault="00A30BFD" w:rsidP="000E0C4E">
      <w:pPr>
        <w:pStyle w:val="af"/>
        <w:spacing w:line="340" w:lineRule="exact"/>
        <w:rPr>
          <w:rFonts w:hAnsi="標楷體"/>
          <w:sz w:val="24"/>
          <w:szCs w:val="24"/>
        </w:rPr>
      </w:pPr>
      <w:r w:rsidRPr="00750F50">
        <w:rPr>
          <w:rFonts w:hAnsi="標楷體"/>
          <w:sz w:val="24"/>
          <w:szCs w:val="24"/>
        </w:rPr>
        <w:t>立切結書人：</w:t>
      </w:r>
    </w:p>
    <w:p w14:paraId="1C1A51CE" w14:textId="77777777" w:rsidR="00A30BFD" w:rsidRPr="00750F50" w:rsidRDefault="00A30BFD" w:rsidP="000E0C4E">
      <w:pPr>
        <w:pStyle w:val="a1"/>
        <w:spacing w:line="340" w:lineRule="exact"/>
        <w:rPr>
          <w:rFonts w:ascii="標楷體" w:eastAsia="標楷體" w:hAnsi="標楷體"/>
          <w:sz w:val="24"/>
          <w:szCs w:val="24"/>
        </w:rPr>
      </w:pPr>
      <w:r w:rsidRPr="00750F50">
        <w:rPr>
          <w:rFonts w:ascii="標楷體" w:eastAsia="標楷體" w:hAnsi="標楷體"/>
          <w:sz w:val="24"/>
          <w:szCs w:val="24"/>
        </w:rPr>
        <w:t xml:space="preserve">　　 姓名及簽章  身分證字號　　 聯絡電話及戶籍地址　        </w:t>
      </w:r>
    </w:p>
    <w:p w14:paraId="38C10FDF" w14:textId="77777777" w:rsidR="00A30BFD" w:rsidRPr="00750F50" w:rsidRDefault="00A30BFD" w:rsidP="000E0C4E">
      <w:pPr>
        <w:pStyle w:val="a1"/>
        <w:spacing w:line="340" w:lineRule="exact"/>
        <w:rPr>
          <w:rFonts w:ascii="標楷體" w:eastAsia="標楷體" w:hAnsi="標楷體"/>
          <w:sz w:val="24"/>
          <w:szCs w:val="24"/>
        </w:rPr>
      </w:pP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p>
    <w:p w14:paraId="618AB527" w14:textId="77777777" w:rsidR="00A30BFD" w:rsidRPr="00750F50" w:rsidRDefault="00A30BFD" w:rsidP="000E0C4E">
      <w:pPr>
        <w:pStyle w:val="a1"/>
        <w:spacing w:line="340" w:lineRule="exact"/>
        <w:rPr>
          <w:rFonts w:ascii="標楷體" w:eastAsia="標楷體" w:hAnsi="標楷體"/>
          <w:sz w:val="24"/>
          <w:szCs w:val="24"/>
        </w:rPr>
      </w:pP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p>
    <w:p w14:paraId="21547C86" w14:textId="77777777" w:rsidR="00A30BFD" w:rsidRPr="00750F50" w:rsidRDefault="00A30BFD" w:rsidP="000E0C4E">
      <w:pPr>
        <w:pStyle w:val="a1"/>
        <w:spacing w:line="340" w:lineRule="exact"/>
        <w:ind w:firstLine="600"/>
        <w:rPr>
          <w:rFonts w:ascii="標楷體" w:eastAsia="標楷體" w:hAnsi="標楷體"/>
          <w:sz w:val="24"/>
          <w:szCs w:val="24"/>
        </w:rPr>
      </w:pPr>
      <w:r w:rsidRPr="00750F50">
        <w:rPr>
          <w:rFonts w:ascii="標楷體" w:eastAsia="標楷體" w:hAnsi="標楷體"/>
          <w:sz w:val="24"/>
          <w:szCs w:val="24"/>
        </w:rPr>
        <w:t>立切結書人所屬廠商：</w:t>
      </w:r>
    </w:p>
    <w:p w14:paraId="4139F4F9" w14:textId="77777777" w:rsidR="00A30BFD" w:rsidRPr="00750F50" w:rsidRDefault="00A30BFD" w:rsidP="000E0C4E">
      <w:pPr>
        <w:pStyle w:val="a1"/>
        <w:spacing w:line="340" w:lineRule="exact"/>
        <w:ind w:firstLine="600"/>
        <w:rPr>
          <w:rFonts w:ascii="標楷體" w:eastAsia="標楷體" w:hAnsi="標楷體"/>
          <w:sz w:val="24"/>
          <w:szCs w:val="24"/>
        </w:rPr>
      </w:pPr>
      <w:r w:rsidRPr="00750F50">
        <w:rPr>
          <w:rFonts w:ascii="標楷體" w:eastAsia="標楷體" w:hAnsi="標楷體"/>
          <w:sz w:val="24"/>
          <w:szCs w:val="24"/>
        </w:rPr>
        <w:t>廠商名稱及蓋章　 廠商負責人姓名及簽章    廠商聯絡電話及地址</w:t>
      </w:r>
    </w:p>
    <w:p w14:paraId="6777DB8E" w14:textId="77777777" w:rsidR="00A30BFD" w:rsidRPr="00750F50" w:rsidRDefault="00A30BFD" w:rsidP="000E0C4E">
      <w:pPr>
        <w:pStyle w:val="a1"/>
        <w:spacing w:line="340" w:lineRule="exact"/>
        <w:ind w:firstLine="600"/>
        <w:rPr>
          <w:rFonts w:ascii="標楷體" w:eastAsia="標楷體" w:hAnsi="標楷體"/>
          <w:sz w:val="24"/>
          <w:szCs w:val="24"/>
        </w:rPr>
      </w:pPr>
      <w:r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r w:rsidR="00701C83" w:rsidRPr="00750F50">
        <w:rPr>
          <w:rFonts w:ascii="標楷體" w:eastAsia="標楷體" w:hAnsi="標楷體"/>
          <w:sz w:val="24"/>
          <w:szCs w:val="24"/>
        </w:rPr>
        <w:t xml:space="preserve"> </w:t>
      </w: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r w:rsidR="00701C83" w:rsidRPr="00750F50">
        <w:rPr>
          <w:rFonts w:ascii="標楷體" w:eastAsia="標楷體" w:hAnsi="標楷體"/>
          <w:sz w:val="24"/>
          <w:szCs w:val="24"/>
          <w:u w:val="single"/>
        </w:rPr>
        <w:t xml:space="preserve"> </w:t>
      </w:r>
      <w:r w:rsidRPr="00750F50">
        <w:rPr>
          <w:rFonts w:ascii="標楷體" w:eastAsia="標楷體" w:hAnsi="標楷體"/>
          <w:sz w:val="24"/>
          <w:szCs w:val="24"/>
        </w:rPr>
        <w:t xml:space="preserve">    </w:t>
      </w:r>
      <w:r w:rsidRPr="00750F50">
        <w:rPr>
          <w:rFonts w:ascii="標楷體" w:eastAsia="標楷體" w:hAnsi="標楷體"/>
          <w:sz w:val="24"/>
          <w:szCs w:val="24"/>
          <w:u w:val="single"/>
        </w:rPr>
        <w:t xml:space="preserve"> 　                     　     </w:t>
      </w:r>
    </w:p>
    <w:p w14:paraId="7C2ED463" w14:textId="77777777" w:rsidR="00A30BFD" w:rsidRPr="00750F50" w:rsidRDefault="00A30BFD" w:rsidP="000E0C4E">
      <w:pPr>
        <w:pStyle w:val="a1"/>
        <w:spacing w:line="340" w:lineRule="exact"/>
        <w:ind w:firstLine="240"/>
        <w:rPr>
          <w:rFonts w:ascii="標楷體" w:eastAsia="標楷體" w:hAnsi="標楷體"/>
          <w:sz w:val="24"/>
          <w:szCs w:val="24"/>
        </w:rPr>
      </w:pPr>
      <w:r w:rsidRPr="00750F50">
        <w:rPr>
          <w:rFonts w:ascii="標楷體" w:eastAsia="標楷體" w:hAnsi="標楷體"/>
          <w:sz w:val="24"/>
          <w:szCs w:val="24"/>
        </w:rPr>
        <w:t>填表說明：</w:t>
      </w:r>
    </w:p>
    <w:p w14:paraId="2B96D932" w14:textId="77777777" w:rsidR="00A30BFD" w:rsidRPr="00750F50"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rFonts w:hAnsi="標楷體"/>
          <w:sz w:val="24"/>
          <w:szCs w:val="24"/>
        </w:rPr>
      </w:pPr>
      <w:r w:rsidRPr="00750F50">
        <w:rPr>
          <w:rFonts w:hAnsi="標楷體"/>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55171720" w14:textId="77777777" w:rsidR="00A30BFD" w:rsidRPr="00750F50"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rFonts w:hAnsi="標楷體"/>
          <w:sz w:val="24"/>
          <w:szCs w:val="24"/>
        </w:rPr>
      </w:pPr>
      <w:r w:rsidRPr="00750F50">
        <w:rPr>
          <w:rFonts w:hAnsi="標楷體"/>
          <w:sz w:val="24"/>
          <w:szCs w:val="24"/>
        </w:rPr>
        <w:t>廠商派駐服務人員、專責維護人員及經常到機關洽公之業務人員每年簽署本切結書乙次。</w:t>
      </w:r>
    </w:p>
    <w:p w14:paraId="71DEF6CC" w14:textId="77777777" w:rsidR="00A30BFD" w:rsidRPr="00750F50" w:rsidRDefault="00A30BFD" w:rsidP="000E0C4E">
      <w:pPr>
        <w:pStyle w:val="af"/>
        <w:spacing w:line="340" w:lineRule="exact"/>
        <w:ind w:left="357" w:right="0" w:firstLine="0"/>
        <w:rPr>
          <w:rFonts w:hAnsi="標楷體"/>
          <w:sz w:val="24"/>
          <w:szCs w:val="24"/>
        </w:rPr>
      </w:pPr>
    </w:p>
    <w:p w14:paraId="11AED797" w14:textId="77777777" w:rsidR="00A30BFD" w:rsidRPr="00750F50" w:rsidRDefault="00A30BFD" w:rsidP="000E0C4E">
      <w:pPr>
        <w:pStyle w:val="af0"/>
        <w:spacing w:before="0" w:line="340" w:lineRule="exact"/>
        <w:ind w:left="0" w:right="0" w:firstLine="0"/>
        <w:jc w:val="distribute"/>
        <w:rPr>
          <w:rFonts w:ascii="標楷體" w:eastAsia="標楷體" w:hAnsi="標楷體"/>
          <w:sz w:val="24"/>
          <w:szCs w:val="24"/>
        </w:rPr>
      </w:pPr>
      <w:r w:rsidRPr="00750F50">
        <w:rPr>
          <w:rFonts w:ascii="標楷體" w:eastAsia="標楷體" w:hAnsi="標楷體"/>
          <w:sz w:val="24"/>
          <w:szCs w:val="24"/>
        </w:rPr>
        <w:t>中  華  民  國　　　年　　　月　　　日</w:t>
      </w:r>
    </w:p>
    <w:p w14:paraId="7B91697C" w14:textId="77777777" w:rsidR="00127E57" w:rsidRPr="00750F50"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4E3B8AA7" w14:textId="77777777" w:rsidR="00A639DA" w:rsidRPr="00750F50" w:rsidRDefault="00127E57" w:rsidP="002858B0">
      <w:pPr>
        <w:autoSpaceDE w:val="0"/>
        <w:autoSpaceDN w:val="0"/>
        <w:adjustRightInd/>
        <w:snapToGrid w:val="0"/>
        <w:spacing w:line="400" w:lineRule="atLeast"/>
        <w:ind w:rightChars="-94" w:right="-226"/>
        <w:textAlignment w:val="auto"/>
        <w:rPr>
          <w:rFonts w:ascii="標楷體" w:eastAsia="標楷體" w:hAnsi="標楷體"/>
          <w:sz w:val="28"/>
          <w:szCs w:val="28"/>
        </w:rPr>
      </w:pPr>
      <w:r w:rsidRPr="00750F50">
        <w:rPr>
          <w:rFonts w:ascii="標楷體" w:eastAsia="標楷體" w:hAnsi="標楷體"/>
          <w:sz w:val="28"/>
        </w:rPr>
        <w:br w:type="page"/>
      </w:r>
      <w:r w:rsidR="00A639DA" w:rsidRPr="00750F50">
        <w:rPr>
          <w:rFonts w:ascii="標楷體" w:eastAsia="標楷體" w:hAnsi="標楷體" w:hint="eastAsia"/>
          <w:sz w:val="32"/>
          <w:szCs w:val="32"/>
        </w:rPr>
        <w:t>附錄、機關處置廠商積欠派駐勞工薪資作業程序</w:t>
      </w:r>
    </w:p>
    <w:p w14:paraId="5D431949" w14:textId="77777777" w:rsidR="00A639DA" w:rsidRPr="00750F50" w:rsidRDefault="00A639DA" w:rsidP="002858B0">
      <w:pPr>
        <w:numPr>
          <w:ilvl w:val="0"/>
          <w:numId w:val="16"/>
        </w:numPr>
        <w:autoSpaceDE w:val="0"/>
        <w:autoSpaceDN w:val="0"/>
        <w:adjustRightInd/>
        <w:snapToGrid w:val="0"/>
        <w:spacing w:beforeLines="100" w:before="240" w:line="460" w:lineRule="exact"/>
        <w:ind w:rightChars="-94" w:right="-226"/>
        <w:jc w:val="both"/>
        <w:textAlignment w:val="auto"/>
        <w:rPr>
          <w:rFonts w:ascii="標楷體" w:eastAsia="標楷體" w:hAnsi="標楷體"/>
          <w:sz w:val="28"/>
          <w:szCs w:val="28"/>
        </w:rPr>
      </w:pPr>
      <w:r w:rsidRPr="00750F50">
        <w:rPr>
          <w:rFonts w:ascii="標楷體" w:eastAsia="標楷體" w:hAnsi="標楷體" w:hint="eastAsia"/>
          <w:sz w:val="28"/>
          <w:szCs w:val="28"/>
        </w:rPr>
        <w:t>機關應注意廠商有無依契約約定之期限請款及給付派駐勞工薪資，並每月抽訪派駐勞工，瞭解廠商是否如期依約履行其對於勞工權益之義務。</w:t>
      </w:r>
    </w:p>
    <w:p w14:paraId="722DDF95" w14:textId="77777777" w:rsidR="00A639DA" w:rsidRPr="00750F50" w:rsidRDefault="00A639DA" w:rsidP="002858B0">
      <w:pPr>
        <w:numPr>
          <w:ilvl w:val="0"/>
          <w:numId w:val="16"/>
        </w:numPr>
        <w:autoSpaceDE w:val="0"/>
        <w:autoSpaceDN w:val="0"/>
        <w:adjustRightInd/>
        <w:snapToGrid w:val="0"/>
        <w:spacing w:line="460" w:lineRule="exact"/>
        <w:ind w:rightChars="-94" w:right="-226"/>
        <w:textAlignment w:val="auto"/>
        <w:rPr>
          <w:rFonts w:ascii="標楷體" w:eastAsia="標楷體" w:hAnsi="標楷體"/>
          <w:sz w:val="28"/>
          <w:szCs w:val="28"/>
        </w:rPr>
      </w:pPr>
      <w:r w:rsidRPr="00750F50">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64E73DB4" w14:textId="77777777" w:rsidR="00A639DA" w:rsidRPr="00750F50" w:rsidRDefault="00A639DA" w:rsidP="002858B0">
      <w:pPr>
        <w:numPr>
          <w:ilvl w:val="0"/>
          <w:numId w:val="16"/>
        </w:numPr>
        <w:autoSpaceDE w:val="0"/>
        <w:autoSpaceDN w:val="0"/>
        <w:adjustRightInd/>
        <w:snapToGrid w:val="0"/>
        <w:spacing w:line="460" w:lineRule="exact"/>
        <w:ind w:rightChars="-94" w:right="-226"/>
        <w:jc w:val="both"/>
        <w:textAlignment w:val="auto"/>
        <w:rPr>
          <w:rFonts w:ascii="標楷體" w:eastAsia="標楷體" w:hAnsi="標楷體"/>
          <w:sz w:val="28"/>
          <w:szCs w:val="28"/>
        </w:rPr>
      </w:pPr>
      <w:r w:rsidRPr="00750F50">
        <w:rPr>
          <w:rFonts w:ascii="標楷體" w:eastAsia="標楷體" w:hAnsi="標楷體" w:hint="eastAsia"/>
          <w:sz w:val="28"/>
          <w:szCs w:val="28"/>
        </w:rPr>
        <w:t>廠商經機關書面限期催告而屆期未改正，機關認屬契約第16條第1款第13目所稱情節重大者，得書面通知廠商終止契約(寄送公文以存證信函雙掛號寄送，或填載送達證書並黏貼於信封背面，由收發人員以雙掛號交郵政機關送達)；終止契約後並採行下列措施：</w:t>
      </w:r>
    </w:p>
    <w:p w14:paraId="163715DC" w14:textId="77777777" w:rsidR="00A639DA" w:rsidRPr="00750F50" w:rsidRDefault="00A639DA" w:rsidP="002858B0">
      <w:pPr>
        <w:numPr>
          <w:ilvl w:val="0"/>
          <w:numId w:val="17"/>
        </w:numPr>
        <w:tabs>
          <w:tab w:val="clear" w:pos="1004"/>
          <w:tab w:val="num" w:pos="900"/>
        </w:tabs>
        <w:autoSpaceDE w:val="0"/>
        <w:autoSpaceDN w:val="0"/>
        <w:adjustRightInd/>
        <w:snapToGrid w:val="0"/>
        <w:spacing w:line="460" w:lineRule="exact"/>
        <w:ind w:left="900" w:rightChars="-94" w:right="-226"/>
        <w:textAlignment w:val="auto"/>
        <w:rPr>
          <w:rFonts w:ascii="標楷體" w:eastAsia="標楷體" w:hAnsi="標楷體"/>
          <w:sz w:val="28"/>
          <w:szCs w:val="28"/>
        </w:rPr>
      </w:pPr>
      <w:r w:rsidRPr="00750F50">
        <w:rPr>
          <w:rFonts w:ascii="標楷體" w:eastAsia="標楷體" w:hAnsi="標楷體" w:hint="eastAsia"/>
          <w:sz w:val="28"/>
          <w:szCs w:val="28"/>
        </w:rPr>
        <w:t>機關公文得達到廠商，且廠商對機關之價金債權未經扣押或執行：</w:t>
      </w:r>
    </w:p>
    <w:p w14:paraId="5A4E48E0" w14:textId="77777777" w:rsidR="00A639DA" w:rsidRPr="00750F50"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750F50">
        <w:rPr>
          <w:rFonts w:ascii="標楷體" w:eastAsia="標楷體" w:hAnsi="標楷體" w:hint="eastAsia"/>
          <w:sz w:val="28"/>
          <w:szCs w:val="28"/>
        </w:rPr>
        <w:t>廠商願意就積欠勞工薪資部分，以將對機關之契約價金債權讓與勞工：</w:t>
      </w:r>
    </w:p>
    <w:p w14:paraId="084E9CCF" w14:textId="77777777" w:rsidR="00A639DA" w:rsidRPr="00750F50"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750F50">
        <w:rPr>
          <w:rFonts w:ascii="標楷體" w:eastAsia="標楷體" w:hAnsi="標楷體" w:hint="eastAsia"/>
          <w:sz w:val="28"/>
          <w:szCs w:val="28"/>
        </w:rPr>
        <w:t>(1)派駐勞工之薪資處置：</w:t>
      </w:r>
    </w:p>
    <w:p w14:paraId="4AE26619" w14:textId="77777777" w:rsidR="00A639DA" w:rsidRPr="00750F50" w:rsidRDefault="00A639DA" w:rsidP="002858B0">
      <w:pPr>
        <w:autoSpaceDE w:val="0"/>
        <w:autoSpaceDN w:val="0"/>
        <w:snapToGrid w:val="0"/>
        <w:spacing w:line="460" w:lineRule="exact"/>
        <w:ind w:leftChars="450" w:left="1080" w:rightChars="-94" w:right="-226"/>
        <w:rPr>
          <w:rFonts w:ascii="標楷體" w:eastAsia="標楷體" w:hAnsi="標楷體"/>
          <w:sz w:val="28"/>
          <w:szCs w:val="28"/>
        </w:rPr>
      </w:pPr>
      <w:r w:rsidRPr="00750F50">
        <w:rPr>
          <w:rFonts w:ascii="標楷體" w:eastAsia="標楷體" w:hAnsi="標楷體" w:hint="eastAsia"/>
          <w:sz w:val="28"/>
          <w:szCs w:val="28"/>
        </w:rPr>
        <w:t>機關依債權讓與通知，將機關須給付廠商之契約價金，給付予派駐勞工。</w:t>
      </w:r>
    </w:p>
    <w:p w14:paraId="6A73B00F" w14:textId="77777777" w:rsidR="00A639DA" w:rsidRPr="00750F50" w:rsidRDefault="00A639DA" w:rsidP="002858B0">
      <w:pPr>
        <w:autoSpaceDE w:val="0"/>
        <w:autoSpaceDN w:val="0"/>
        <w:snapToGrid w:val="0"/>
        <w:spacing w:line="460" w:lineRule="exact"/>
        <w:ind w:leftChars="300" w:left="1132" w:rightChars="-94" w:right="-226" w:hangingChars="147" w:hanging="412"/>
        <w:rPr>
          <w:rFonts w:ascii="標楷體" w:eastAsia="標楷體" w:hAnsi="標楷體"/>
          <w:sz w:val="28"/>
          <w:szCs w:val="28"/>
        </w:rPr>
      </w:pPr>
      <w:r w:rsidRPr="00750F50">
        <w:rPr>
          <w:rFonts w:ascii="標楷體" w:eastAsia="標楷體" w:hAnsi="標楷體" w:hint="eastAsia"/>
          <w:sz w:val="28"/>
          <w:szCs w:val="28"/>
        </w:rPr>
        <w:t>(2)</w:t>
      </w:r>
      <w:r w:rsidRPr="00750F50">
        <w:rPr>
          <w:rFonts w:ascii="標楷體" w:eastAsia="標楷體" w:hAnsi="標楷體" w:cs="標楷體"/>
          <w:sz w:val="28"/>
          <w:szCs w:val="28"/>
        </w:rPr>
        <w:t xml:space="preserve"> 勞工保險費、就業保險費、勞工職業災害保險費、積欠工資墊償基金、勞工退休金、健保費等費用處置</w:t>
      </w:r>
      <w:r w:rsidRPr="00750F50">
        <w:rPr>
          <w:rFonts w:ascii="標楷體" w:eastAsia="標楷體" w:hAnsi="標楷體" w:hint="eastAsia"/>
          <w:sz w:val="28"/>
          <w:szCs w:val="28"/>
        </w:rPr>
        <w:t>：</w:t>
      </w:r>
    </w:p>
    <w:p w14:paraId="73362DA0" w14:textId="77777777" w:rsidR="00A639DA" w:rsidRPr="00750F50" w:rsidRDefault="00A639DA" w:rsidP="002858B0">
      <w:pPr>
        <w:autoSpaceDE w:val="0"/>
        <w:autoSpaceDN w:val="0"/>
        <w:snapToGrid w:val="0"/>
        <w:spacing w:line="460" w:lineRule="exact"/>
        <w:ind w:leftChars="449" w:left="1369" w:rightChars="-94" w:right="-226" w:hangingChars="104" w:hanging="291"/>
        <w:rPr>
          <w:rFonts w:ascii="標楷體" w:eastAsia="標楷體" w:hAnsi="標楷體"/>
          <w:sz w:val="28"/>
          <w:szCs w:val="28"/>
        </w:rPr>
      </w:pPr>
      <w:r w:rsidRPr="00750F50">
        <w:rPr>
          <w:rFonts w:ascii="標楷體" w:eastAsia="標楷體" w:hAnsi="標楷體" w:hint="eastAsia"/>
          <w:sz w:val="28"/>
          <w:szCs w:val="28"/>
        </w:rPr>
        <w:t>A.廠商可自行繳納者，於廠商出具繳納證明後，機關依約撥付予廠商。</w:t>
      </w:r>
    </w:p>
    <w:p w14:paraId="00814ED6" w14:textId="77777777" w:rsidR="00A639DA" w:rsidRPr="00750F50" w:rsidRDefault="00A639DA" w:rsidP="002858B0">
      <w:pPr>
        <w:autoSpaceDE w:val="0"/>
        <w:autoSpaceDN w:val="0"/>
        <w:snapToGrid w:val="0"/>
        <w:spacing w:line="460" w:lineRule="exact"/>
        <w:ind w:leftChars="449" w:left="1369" w:rightChars="-94" w:right="-226" w:hangingChars="104" w:hanging="291"/>
        <w:jc w:val="both"/>
        <w:rPr>
          <w:rFonts w:ascii="標楷體" w:eastAsia="標楷體" w:hAnsi="標楷體"/>
          <w:sz w:val="28"/>
          <w:szCs w:val="28"/>
        </w:rPr>
      </w:pPr>
      <w:r w:rsidRPr="00750F50">
        <w:rPr>
          <w:rFonts w:ascii="標楷體" w:eastAsia="標楷體" w:hAnsi="標楷體" w:hint="eastAsia"/>
          <w:sz w:val="28"/>
          <w:szCs w:val="28"/>
        </w:rPr>
        <w:t>B.廠商因資金困難無法繳納者，機關書面通知勞動部勞工保險局(下稱勞保局)及衛生福利部中央健康保險署(下稱健保署)說明實情，俟該局(署)函復後，機關憑以簽辦核付該局(署)。</w:t>
      </w:r>
    </w:p>
    <w:p w14:paraId="7BBA1705" w14:textId="77777777" w:rsidR="00A639DA" w:rsidRPr="00750F50"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750F50">
        <w:rPr>
          <w:rFonts w:ascii="標楷體" w:eastAsia="標楷體" w:hAnsi="標楷體" w:hint="eastAsia"/>
          <w:sz w:val="28"/>
          <w:szCs w:val="28"/>
        </w:rPr>
        <w:t>(3)稅捐處置：</w:t>
      </w:r>
    </w:p>
    <w:p w14:paraId="2D120C43" w14:textId="77777777" w:rsidR="00A639DA" w:rsidRPr="00750F50"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750F50">
        <w:rPr>
          <w:rFonts w:ascii="標楷體" w:eastAsia="標楷體" w:hAnsi="標楷體" w:hint="eastAsia"/>
          <w:sz w:val="28"/>
          <w:szCs w:val="28"/>
        </w:rPr>
        <w:t>A.營業稅部分：</w:t>
      </w:r>
    </w:p>
    <w:p w14:paraId="286D2582" w14:textId="77777777" w:rsidR="00A639DA" w:rsidRPr="00750F50"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750F50">
        <w:rPr>
          <w:rFonts w:ascii="標楷體" w:eastAsia="標楷體" w:hAnsi="標楷體" w:hint="eastAsia"/>
          <w:sz w:val="28"/>
          <w:szCs w:val="28"/>
        </w:rPr>
        <w:t>依廠商開立之統一發票或憑據辦理，並請廠商自行申報。</w:t>
      </w:r>
    </w:p>
    <w:p w14:paraId="7E44A46B" w14:textId="77777777" w:rsidR="00A639DA" w:rsidRPr="00750F50"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750F50">
        <w:rPr>
          <w:rFonts w:ascii="標楷體" w:eastAsia="標楷體" w:hAnsi="標楷體" w:hint="eastAsia"/>
          <w:sz w:val="28"/>
          <w:szCs w:val="28"/>
        </w:rPr>
        <w:t>B.所得稅部分：</w:t>
      </w:r>
    </w:p>
    <w:p w14:paraId="2A64A5EB" w14:textId="77777777" w:rsidR="00A639DA" w:rsidRPr="00750F50" w:rsidRDefault="00A639DA" w:rsidP="002858B0">
      <w:pPr>
        <w:autoSpaceDE w:val="0"/>
        <w:autoSpaceDN w:val="0"/>
        <w:snapToGrid w:val="0"/>
        <w:spacing w:line="460" w:lineRule="exact"/>
        <w:ind w:leftChars="448" w:left="1075" w:rightChars="-94" w:right="-226"/>
        <w:jc w:val="both"/>
        <w:rPr>
          <w:rFonts w:ascii="標楷體" w:eastAsia="標楷體" w:hAnsi="標楷體"/>
          <w:sz w:val="32"/>
          <w:szCs w:val="32"/>
          <w:u w:val="single"/>
        </w:rPr>
      </w:pPr>
      <w:r w:rsidRPr="00750F50">
        <w:rPr>
          <w:rFonts w:ascii="標楷體" w:eastAsia="標楷體" w:hAnsi="標楷體" w:hint="eastAsia"/>
          <w:sz w:val="28"/>
          <w:szCs w:val="28"/>
        </w:rPr>
        <w:t>機關於付款(已扣除扣繳稅額後之給付淨額)後，應即時通知廠商依所得稅法第88條及第92條規定依限繳納扣繳稅款及申報憑單，並副知廠商所在地國稅局。</w:t>
      </w:r>
    </w:p>
    <w:p w14:paraId="723DE463" w14:textId="77777777" w:rsidR="00A639DA" w:rsidRPr="00750F50"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750F50">
        <w:rPr>
          <w:rFonts w:ascii="標楷體" w:eastAsia="標楷體" w:hAnsi="標楷體" w:hint="eastAsia"/>
          <w:sz w:val="28"/>
          <w:szCs w:val="28"/>
        </w:rPr>
        <w:t>廠商不願意辦理債權讓與勞工或置之不理：</w:t>
      </w:r>
    </w:p>
    <w:p w14:paraId="4B6F96C3" w14:textId="77777777" w:rsidR="00A639DA" w:rsidRPr="00750F50" w:rsidRDefault="00A639DA" w:rsidP="00A639DA">
      <w:pPr>
        <w:autoSpaceDE w:val="0"/>
        <w:autoSpaceDN w:val="0"/>
        <w:snapToGrid w:val="0"/>
        <w:spacing w:line="460" w:lineRule="exact"/>
        <w:ind w:left="1080"/>
        <w:rPr>
          <w:rFonts w:ascii="標楷體" w:eastAsia="標楷體" w:hAnsi="標楷體"/>
          <w:sz w:val="28"/>
          <w:szCs w:val="28"/>
        </w:rPr>
      </w:pPr>
      <w:r w:rsidRPr="00750F50">
        <w:rPr>
          <w:rFonts w:ascii="標楷體" w:eastAsia="標楷體" w:hAnsi="標楷體" w:hint="eastAsia"/>
          <w:sz w:val="28"/>
          <w:szCs w:val="28"/>
        </w:rPr>
        <w:t>由機關協助派駐勞工向法院聲請核發支付命令等之執行名義，並依該等執行名義簽辦付款。</w:t>
      </w:r>
    </w:p>
    <w:p w14:paraId="12F786CB" w14:textId="77777777" w:rsidR="00A639DA" w:rsidRPr="00750F50" w:rsidRDefault="00A639DA" w:rsidP="00A639DA">
      <w:pPr>
        <w:numPr>
          <w:ilvl w:val="0"/>
          <w:numId w:val="17"/>
        </w:numPr>
        <w:tabs>
          <w:tab w:val="clear" w:pos="1004"/>
          <w:tab w:val="num" w:pos="900"/>
        </w:tabs>
        <w:autoSpaceDE w:val="0"/>
        <w:autoSpaceDN w:val="0"/>
        <w:adjustRightInd/>
        <w:snapToGrid w:val="0"/>
        <w:spacing w:line="460" w:lineRule="exact"/>
        <w:ind w:left="900"/>
        <w:textAlignment w:val="auto"/>
        <w:rPr>
          <w:rFonts w:ascii="標楷體" w:eastAsia="標楷體" w:hAnsi="標楷體"/>
          <w:sz w:val="28"/>
          <w:szCs w:val="28"/>
        </w:rPr>
      </w:pPr>
      <w:r w:rsidRPr="00750F50">
        <w:rPr>
          <w:rFonts w:ascii="標楷體" w:eastAsia="標楷體" w:hAnsi="標楷體" w:hint="eastAsia"/>
          <w:sz w:val="28"/>
          <w:szCs w:val="28"/>
        </w:rPr>
        <w:t>機關公文未能達到廠商，且廠商對機關之價金債權未經扣押或執行：</w:t>
      </w:r>
    </w:p>
    <w:p w14:paraId="3CFAC5F4" w14:textId="77777777" w:rsidR="00A639DA" w:rsidRPr="00750F50"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750F50">
        <w:rPr>
          <w:rFonts w:ascii="標楷體" w:eastAsia="標楷體" w:hAnsi="標楷體" w:hint="eastAsia"/>
          <w:sz w:val="28"/>
          <w:szCs w:val="28"/>
        </w:rPr>
        <w:t>派駐勞工之薪資處置：</w:t>
      </w:r>
    </w:p>
    <w:p w14:paraId="7B8901EC" w14:textId="1298A668" w:rsidR="00A639DA" w:rsidRPr="00750F50" w:rsidRDefault="00A639DA" w:rsidP="00A639DA">
      <w:pPr>
        <w:autoSpaceDE w:val="0"/>
        <w:autoSpaceDN w:val="0"/>
        <w:snapToGrid w:val="0"/>
        <w:spacing w:line="460" w:lineRule="exact"/>
        <w:ind w:leftChars="449" w:left="1078" w:firstLine="2"/>
        <w:jc w:val="both"/>
        <w:rPr>
          <w:rFonts w:ascii="標楷體" w:eastAsia="標楷體" w:hAnsi="標楷體"/>
          <w:sz w:val="28"/>
          <w:szCs w:val="28"/>
        </w:rPr>
      </w:pPr>
      <w:r w:rsidRPr="00750F50">
        <w:rPr>
          <w:rFonts w:ascii="標楷體" w:eastAsia="標楷體" w:hAnsi="標楷體" w:cs="標楷體"/>
          <w:sz w:val="28"/>
          <w:szCs w:val="28"/>
        </w:rPr>
        <w:t>機關依契約第5條第14款，將應給付廠商價金之一部分(即採購契約所載該派駐勞工薪資，包含加班費、差旅費，但不包含廠商及派駐勞工負擔之勞工保險費、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俾作為扣除依據</w:t>
      </w:r>
      <w:r w:rsidRPr="00750F50">
        <w:rPr>
          <w:rFonts w:ascii="標楷體" w:eastAsia="標楷體" w:hAnsi="標楷體" w:hint="eastAsia"/>
          <w:sz w:val="28"/>
          <w:szCs w:val="28"/>
        </w:rPr>
        <w:t>。</w:t>
      </w:r>
    </w:p>
    <w:p w14:paraId="521BA43C" w14:textId="77777777" w:rsidR="00A639DA" w:rsidRPr="00750F50"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750F50">
        <w:rPr>
          <w:rFonts w:ascii="標楷體" w:eastAsia="標楷體" w:hAnsi="標楷體" w:cs="標楷體"/>
          <w:sz w:val="28"/>
          <w:szCs w:val="28"/>
        </w:rPr>
        <w:t>勞工保險費、就業保險費、勞工職業災害保險費、積欠工資墊償基金、勞工退休金、健保費等費用處置</w:t>
      </w:r>
      <w:r w:rsidRPr="00750F50">
        <w:rPr>
          <w:rFonts w:ascii="標楷體" w:eastAsia="標楷體" w:hAnsi="標楷體" w:hint="eastAsia"/>
          <w:sz w:val="28"/>
          <w:szCs w:val="28"/>
        </w:rPr>
        <w:t>：</w:t>
      </w:r>
    </w:p>
    <w:p w14:paraId="0978620C" w14:textId="77777777" w:rsidR="00A639DA" w:rsidRPr="00750F50"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750F50">
        <w:rPr>
          <w:rFonts w:ascii="標楷體" w:eastAsia="標楷體" w:hAnsi="標楷體" w:hint="eastAsia"/>
          <w:sz w:val="28"/>
          <w:szCs w:val="28"/>
        </w:rPr>
        <w:t>(1)機關書面通知勞保局、健保署說明實情；該等費用俟勞保局、健保署透過行政或法院強制執行後，機關憑以簽辦核付該局(署)。</w:t>
      </w:r>
    </w:p>
    <w:p w14:paraId="6A562E70" w14:textId="77777777" w:rsidR="00A639DA" w:rsidRPr="00750F50" w:rsidRDefault="00A639DA" w:rsidP="00A639DA">
      <w:pPr>
        <w:autoSpaceDE w:val="0"/>
        <w:autoSpaceDN w:val="0"/>
        <w:snapToGrid w:val="0"/>
        <w:spacing w:line="460" w:lineRule="exact"/>
        <w:ind w:leftChars="298" w:left="1076" w:hangingChars="129" w:hanging="361"/>
        <w:rPr>
          <w:rFonts w:ascii="標楷體" w:eastAsia="標楷體" w:hAnsi="標楷體"/>
          <w:sz w:val="28"/>
          <w:szCs w:val="28"/>
        </w:rPr>
      </w:pPr>
      <w:r w:rsidRPr="00750F50">
        <w:rPr>
          <w:rFonts w:ascii="標楷體" w:eastAsia="標楷體" w:hAnsi="標楷體" w:hint="eastAsia"/>
          <w:sz w:val="28"/>
          <w:szCs w:val="28"/>
        </w:rPr>
        <w:t>(2)機關書面通知勞保局時，併請該局注意派駐勞工有無再申請工資墊償。</w:t>
      </w:r>
    </w:p>
    <w:p w14:paraId="074074DA" w14:textId="77777777" w:rsidR="00A639DA" w:rsidRPr="00750F50"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750F50">
        <w:rPr>
          <w:rFonts w:ascii="標楷體" w:eastAsia="標楷體" w:hAnsi="標楷體" w:hint="eastAsia"/>
          <w:sz w:val="28"/>
          <w:szCs w:val="28"/>
        </w:rPr>
        <w:t>稅捐處置：</w:t>
      </w:r>
    </w:p>
    <w:p w14:paraId="4ECF93D4" w14:textId="77777777" w:rsidR="00A639DA" w:rsidRPr="00750F50" w:rsidRDefault="00A639DA" w:rsidP="00A639DA">
      <w:pPr>
        <w:autoSpaceDE w:val="0"/>
        <w:autoSpaceDN w:val="0"/>
        <w:snapToGrid w:val="0"/>
        <w:spacing w:line="460" w:lineRule="exact"/>
        <w:ind w:leftChars="450" w:left="1080"/>
        <w:jc w:val="both"/>
        <w:rPr>
          <w:rFonts w:ascii="標楷體" w:eastAsia="標楷體" w:hAnsi="標楷體"/>
          <w:sz w:val="28"/>
          <w:szCs w:val="28"/>
        </w:rPr>
      </w:pPr>
      <w:r w:rsidRPr="00750F50">
        <w:rPr>
          <w:rFonts w:ascii="標楷體" w:eastAsia="標楷體" w:hAnsi="標楷體" w:hint="eastAsia"/>
          <w:sz w:val="28"/>
          <w:szCs w:val="28"/>
        </w:rPr>
        <w:t>機關以書面檢具採購契約、廠商送機關備查之書面勞動契約及機關將應給付廠商價金之一部分給付派駐勞工薪資明細等資料通知廠商所在地國稅局：</w:t>
      </w:r>
    </w:p>
    <w:p w14:paraId="0C67148B" w14:textId="77777777" w:rsidR="00A639DA" w:rsidRPr="00750F50"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750F50">
        <w:rPr>
          <w:rFonts w:ascii="標楷體" w:eastAsia="標楷體" w:hAnsi="標楷體" w:hint="eastAsia"/>
          <w:sz w:val="28"/>
          <w:szCs w:val="28"/>
        </w:rPr>
        <w:t>(1)營業稅部分：</w:t>
      </w:r>
    </w:p>
    <w:p w14:paraId="698BDAE1" w14:textId="77777777" w:rsidR="00A639DA" w:rsidRPr="00750F50" w:rsidRDefault="00A639DA" w:rsidP="00A639DA">
      <w:pPr>
        <w:autoSpaceDE w:val="0"/>
        <w:autoSpaceDN w:val="0"/>
        <w:snapToGrid w:val="0"/>
        <w:spacing w:line="460" w:lineRule="exact"/>
        <w:ind w:leftChars="450" w:left="1371" w:hangingChars="104" w:hanging="291"/>
        <w:rPr>
          <w:rFonts w:ascii="標楷體" w:eastAsia="標楷體" w:hAnsi="標楷體"/>
          <w:sz w:val="28"/>
          <w:szCs w:val="28"/>
        </w:rPr>
      </w:pPr>
      <w:r w:rsidRPr="00750F50">
        <w:rPr>
          <w:rFonts w:ascii="標楷體" w:eastAsia="標楷體" w:hAnsi="標楷體" w:hint="eastAsia"/>
          <w:sz w:val="28"/>
          <w:szCs w:val="28"/>
        </w:rPr>
        <w:t>A.國稅局如認廠商失聯(如倒閉、擅自歇業他遷不明)而機關無法取得其開立之統一發票者，由稽徵機關開立營業稅繳款書(406繳款書)，交由機關持向公庫繳納營業稅。</w:t>
      </w:r>
    </w:p>
    <w:p w14:paraId="3558E765" w14:textId="77777777" w:rsidR="00A639DA" w:rsidRPr="00750F50" w:rsidRDefault="00A639DA" w:rsidP="00A639DA">
      <w:pPr>
        <w:autoSpaceDE w:val="0"/>
        <w:autoSpaceDN w:val="0"/>
        <w:snapToGrid w:val="0"/>
        <w:spacing w:line="460" w:lineRule="exact"/>
        <w:ind w:leftChars="450" w:left="1080"/>
        <w:rPr>
          <w:rFonts w:ascii="標楷體" w:eastAsia="標楷體" w:hAnsi="標楷體"/>
          <w:sz w:val="28"/>
          <w:szCs w:val="28"/>
        </w:rPr>
      </w:pPr>
      <w:r w:rsidRPr="00750F50">
        <w:rPr>
          <w:rFonts w:ascii="標楷體" w:eastAsia="標楷體" w:hAnsi="標楷體" w:hint="eastAsia"/>
          <w:sz w:val="28"/>
          <w:szCs w:val="28"/>
        </w:rPr>
        <w:t>B.非屬前開情形者，由所在地國稅局依法追繳。</w:t>
      </w:r>
    </w:p>
    <w:p w14:paraId="2EB1D89F" w14:textId="77777777" w:rsidR="00A639DA" w:rsidRPr="00750F50"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750F50">
        <w:rPr>
          <w:rFonts w:ascii="標楷體" w:eastAsia="標楷體" w:hAnsi="標楷體" w:hint="eastAsia"/>
          <w:sz w:val="28"/>
          <w:szCs w:val="28"/>
        </w:rPr>
        <w:t>(2)所得稅部分：</w:t>
      </w:r>
    </w:p>
    <w:p w14:paraId="77D017D0" w14:textId="77777777" w:rsidR="00A639DA" w:rsidRPr="00750F50" w:rsidRDefault="00A639DA" w:rsidP="00A639DA">
      <w:pPr>
        <w:autoSpaceDE w:val="0"/>
        <w:autoSpaceDN w:val="0"/>
        <w:snapToGrid w:val="0"/>
        <w:spacing w:line="460" w:lineRule="exact"/>
        <w:ind w:leftChars="450" w:left="1080"/>
        <w:jc w:val="both"/>
        <w:rPr>
          <w:rFonts w:ascii="標楷體" w:eastAsia="標楷體" w:hAnsi="標楷體"/>
          <w:sz w:val="32"/>
          <w:szCs w:val="32"/>
        </w:rPr>
      </w:pPr>
      <w:r w:rsidRPr="00750F50">
        <w:rPr>
          <w:rFonts w:ascii="標楷體" w:eastAsia="標楷體" w:hAnsi="標楷體" w:hint="eastAsia"/>
          <w:sz w:val="28"/>
          <w:szCs w:val="28"/>
        </w:rPr>
        <w:t>機關於付款(已扣除扣繳稅額後之給付淨額)後，代廠商依所得稅法第88條及第92條規定繳納扣繳稅款及申報憑單。</w:t>
      </w:r>
    </w:p>
    <w:p w14:paraId="052E6E6B" w14:textId="78EF3F64" w:rsidR="00626C60" w:rsidRPr="00750F50" w:rsidRDefault="00A639DA" w:rsidP="00A639DA">
      <w:pPr>
        <w:numPr>
          <w:ilvl w:val="0"/>
          <w:numId w:val="16"/>
        </w:numPr>
        <w:autoSpaceDE w:val="0"/>
        <w:autoSpaceDN w:val="0"/>
        <w:adjustRightInd/>
        <w:snapToGrid w:val="0"/>
        <w:spacing w:line="460" w:lineRule="exact"/>
        <w:jc w:val="both"/>
        <w:textDirection w:val="lrTbV"/>
        <w:textAlignment w:val="auto"/>
        <w:rPr>
          <w:rFonts w:ascii="標楷體" w:eastAsia="標楷體" w:hAnsi="標楷體"/>
          <w:sz w:val="28"/>
        </w:rPr>
      </w:pPr>
      <w:r w:rsidRPr="00750F50">
        <w:rPr>
          <w:rFonts w:ascii="標楷體" w:eastAsia="標楷體" w:hAnsi="標楷體" w:hint="eastAsia"/>
          <w:sz w:val="28"/>
        </w:rPr>
        <w:t>機關處置廠商積欠派駐勞工薪資作業流程圖及派駐勞工切結書範本如附件。</w:t>
      </w:r>
    </w:p>
    <w:p w14:paraId="0D5FE621" w14:textId="77777777" w:rsidR="00626C60" w:rsidRPr="00750F50" w:rsidRDefault="00626C60">
      <w:pPr>
        <w:widowControl/>
        <w:adjustRightInd/>
        <w:textAlignment w:val="auto"/>
        <w:rPr>
          <w:rFonts w:ascii="標楷體" w:eastAsia="標楷體" w:hAnsi="標楷體"/>
          <w:sz w:val="28"/>
        </w:rPr>
      </w:pPr>
      <w:r w:rsidRPr="00750F50">
        <w:rPr>
          <w:rFonts w:ascii="標楷體" w:eastAsia="標楷體" w:hAnsi="標楷體"/>
          <w:sz w:val="28"/>
        </w:rPr>
        <w:br w:type="page"/>
      </w:r>
    </w:p>
    <w:p w14:paraId="07B0C60D" w14:textId="13EFD108" w:rsidR="00075155" w:rsidRPr="00750F50" w:rsidRDefault="00075155" w:rsidP="00A639DA">
      <w:pPr>
        <w:autoSpaceDE w:val="0"/>
        <w:autoSpaceDN w:val="0"/>
        <w:adjustRightInd/>
        <w:snapToGrid w:val="0"/>
        <w:spacing w:line="460" w:lineRule="exact"/>
        <w:jc w:val="both"/>
        <w:textDirection w:val="lrTbV"/>
        <w:textAlignment w:val="auto"/>
        <w:rPr>
          <w:rFonts w:ascii="標楷體" w:eastAsia="標楷體" w:hAnsi="標楷體"/>
          <w:sz w:val="28"/>
        </w:rPr>
      </w:pPr>
      <w:r w:rsidRPr="00750F50">
        <w:rPr>
          <w:rFonts w:ascii="標楷體" w:eastAsia="標楷體" w:hAnsi="標楷體"/>
          <w:noProof/>
        </w:rPr>
        <mc:AlternateContent>
          <mc:Choice Requires="wps">
            <w:drawing>
              <wp:anchor distT="0" distB="0" distL="114300" distR="114300" simplePos="0" relativeHeight="251677696" behindDoc="0" locked="0" layoutInCell="1" allowOverlap="1" wp14:anchorId="68DFB3E3" wp14:editId="48CFEA58">
                <wp:simplePos x="0" y="0"/>
                <wp:positionH relativeFrom="margin">
                  <wp:posOffset>2203754</wp:posOffset>
                </wp:positionH>
                <wp:positionV relativeFrom="paragraph">
                  <wp:posOffset>-68580</wp:posOffset>
                </wp:positionV>
                <wp:extent cx="1485900" cy="457200"/>
                <wp:effectExtent l="0" t="0" r="19050" b="1905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142B9E34" w14:textId="77777777" w:rsidR="00A639DA" w:rsidRDefault="00A639DA" w:rsidP="00A639DA">
                            <w:pPr>
                              <w:snapToGrid w:val="0"/>
                              <w:spacing w:line="240" w:lineRule="atLeast"/>
                              <w:jc w:val="center"/>
                              <w:rPr>
                                <w:ins w:id="92" w:author="企劃處三科-曾安慈(att)" w:date="2025-12-12T16:00:00Z"/>
                                <w:rFonts w:ascii="標楷體" w:eastAsia="標楷體" w:hAnsi="標楷體"/>
                              </w:rPr>
                            </w:pPr>
                            <w:ins w:id="93" w:author="企劃處三科-曾安慈(att)" w:date="2025-12-12T16:00:00Z">
                              <w:r w:rsidRPr="00521148">
                                <w:rPr>
                                  <w:rFonts w:ascii="標楷體" w:eastAsia="標楷體" w:hAnsi="標楷體" w:hint="eastAsia"/>
                                </w:rPr>
                                <w:t>發現廠商未依約</w:t>
                              </w:r>
                            </w:ins>
                          </w:p>
                          <w:p w14:paraId="6860F90B" w14:textId="77777777" w:rsidR="00A639DA" w:rsidRPr="00521148" w:rsidRDefault="00A639DA" w:rsidP="00A639DA">
                            <w:pPr>
                              <w:snapToGrid w:val="0"/>
                              <w:spacing w:line="240" w:lineRule="atLeast"/>
                              <w:jc w:val="center"/>
                              <w:rPr>
                                <w:ins w:id="94" w:author="企劃處三科-曾安慈(att)" w:date="2025-12-12T16:00:00Z"/>
                                <w:rFonts w:ascii="標楷體" w:eastAsia="標楷體" w:hAnsi="標楷體"/>
                              </w:rPr>
                            </w:pPr>
                            <w:ins w:id="95" w:author="企劃處三科-曾安慈(att)" w:date="2025-12-12T16:00:00Z">
                              <w:r w:rsidRPr="00521148">
                                <w:rPr>
                                  <w:rFonts w:ascii="標楷體" w:eastAsia="標楷體" w:hAnsi="標楷體" w:hint="eastAsia"/>
                                </w:rPr>
                                <w:t>給付薪資</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8DFB3E3" id="_x0000_t202" coordsize="21600,21600" o:spt="202" path="m,l,21600r21600,l21600,xe">
                <v:stroke joinstyle="miter"/>
                <v:path gradientshapeok="t" o:connecttype="rect"/>
              </v:shapetype>
              <v:shape id="文字方塊 108" o:spid="_x0000_s1026" type="#_x0000_t202" style="position:absolute;left:0;text-align:left;margin-left:173.5pt;margin-top:-5.4pt;width:117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VjaPgIAAFgEAAAOAAAAZHJzL2Uyb0RvYy54bWysVF2O0zAQfkfiDpbfadKqhTZqulq6FCEt&#10;P9LCARzHSSwcj7HdJuUCSHuA5ZkDcAAOtHsOxk63lL8XRB4s2zP+Zub7ZrI861tFdsI6CTqn41FK&#10;idAcSqnrnL57u3k0p8R5pkumQIuc7oWjZ6uHD5adycQEGlClsARBtMs6k9PGe5MlieONaJkbgREa&#10;jRXYlnk82jopLesQvVXJJE0fJx3Y0ljgwjm8vRiMdBXxq0pw/7qqnPBE5RRz83G1cS3CmqyWLKst&#10;M43khzTYP2TRMqkx6BHqgnlGtlb+BtVKbsFB5Ucc2gSqSnIRa8Bqxukv1Vw1zIhYC5LjzJEm9/9g&#10;+avdG0tkidqlKJVmLYp0d/Pp9uvnu5tvt1+uSbhHljrjMnS+Muju+6fQ44tYsTOXwN87omHdMF2L&#10;c2uhawQrMctxeJmcPB1wXAApupdQYjC29RCB+sq2gUIkhSA6qrU/KiR6T3gIOZ3PFimaONqmsyfY&#10;AjEEy+5fG+v8cwEtCZucWuyAiM52l86HbFh27xKCOVCy3Eil4sHWxVpZsmPYLZv4HdB/clOadDld&#10;zCazgYC/QqTx+xNEKz22vZJtTudHJ5YF2p7pMjalZ1INe0xZ6QOPgbqBRN8X/UGXAso9MmphaG8c&#10;R9w0YD9S0mFr59R92DIrKFEvNKqyGE+nYRbiIZJIiT21FKcWpjlC5dRTMmzXfpifrbGybjDS0Aca&#10;zlHJSkaSg+RDVoe8sX0j94dRC/Nxeo5eP34Iq+8AAAD//wMAUEsDBBQABgAIAAAAIQCVzdA74AAA&#10;AAoBAAAPAAAAZHJzL2Rvd25yZXYueG1sTI/BTsMwDIbvSLxDZCQuaEu7ja6UphNCArEbDATXrPHa&#10;isQpTdaVt8ec4Gj71+/vKzeTs2LEIXSeFKTzBARS7U1HjYK314dZDiJETUZbT6jgGwNsqvOzUhfG&#10;n+gFx11sBJdQKLSCNsa+kDLULTod5r5H4tvBD05HHodGmkGfuNxZuUiSTDrdEX9odY/3Ldafu6NT&#10;kK+exo+wXT6/19nB3sSr9fj4NSh1eTHd3YKIOMW/MPziMzpUzLT3RzJBWAXL1ZpdooJZmrADJ67z&#10;lDd7BVm6AFmV8r9C9QMAAP//AwBQSwECLQAUAAYACAAAACEAtoM4kv4AAADhAQAAEwAAAAAAAAAA&#10;AAAAAAAAAAAAW0NvbnRlbnRfVHlwZXNdLnhtbFBLAQItABQABgAIAAAAIQA4/SH/1gAAAJQBAAAL&#10;AAAAAAAAAAAAAAAAAC8BAABfcmVscy8ucmVsc1BLAQItABQABgAIAAAAIQBSwVjaPgIAAFgEAAAO&#10;AAAAAAAAAAAAAAAAAC4CAABkcnMvZTJvRG9jLnhtbFBLAQItABQABgAIAAAAIQCVzdA74AAAAAoB&#10;AAAPAAAAAAAAAAAAAAAAAJgEAABkcnMvZG93bnJldi54bWxQSwUGAAAAAAQABADzAAAApQUAAAAA&#10;">
                <v:textbox>
                  <w:txbxContent>
                    <w:p w14:paraId="142B9E34" w14:textId="77777777" w:rsidR="00A639DA" w:rsidRDefault="00A639DA" w:rsidP="00A639DA">
                      <w:pPr>
                        <w:snapToGrid w:val="0"/>
                        <w:spacing w:line="240" w:lineRule="atLeast"/>
                        <w:jc w:val="center"/>
                        <w:rPr>
                          <w:ins w:id="95" w:author="企劃處三科-曾安慈(att)" w:date="2025-12-12T16:00:00Z"/>
                          <w:rFonts w:ascii="標楷體" w:eastAsia="標楷體" w:hAnsi="標楷體"/>
                        </w:rPr>
                      </w:pPr>
                      <w:ins w:id="96" w:author="企劃處三科-曾安慈(att)" w:date="2025-12-12T16:00:00Z">
                        <w:r w:rsidRPr="00521148">
                          <w:rPr>
                            <w:rFonts w:ascii="標楷體" w:eastAsia="標楷體" w:hAnsi="標楷體" w:hint="eastAsia"/>
                          </w:rPr>
                          <w:t>發現廠商未依約</w:t>
                        </w:r>
                      </w:ins>
                    </w:p>
                    <w:p w14:paraId="6860F90B" w14:textId="77777777" w:rsidR="00A639DA" w:rsidRPr="00521148" w:rsidRDefault="00A639DA" w:rsidP="00A639DA">
                      <w:pPr>
                        <w:snapToGrid w:val="0"/>
                        <w:spacing w:line="240" w:lineRule="atLeast"/>
                        <w:jc w:val="center"/>
                        <w:rPr>
                          <w:ins w:id="97" w:author="企劃處三科-曾安慈(att)" w:date="2025-12-12T16:00:00Z"/>
                          <w:rFonts w:ascii="標楷體" w:eastAsia="標楷體" w:hAnsi="標楷體"/>
                        </w:rPr>
                      </w:pPr>
                      <w:ins w:id="98" w:author="企劃處三科-曾安慈(att)" w:date="2025-12-12T16:00:00Z">
                        <w:r w:rsidRPr="00521148">
                          <w:rPr>
                            <w:rFonts w:ascii="標楷體" w:eastAsia="標楷體" w:hAnsi="標楷體" w:hint="eastAsia"/>
                          </w:rPr>
                          <w:t>給付薪資</w:t>
                        </w:r>
                      </w:ins>
                    </w:p>
                  </w:txbxContent>
                </v:textbox>
                <w10:wrap anchorx="margin"/>
              </v:shape>
            </w:pict>
          </mc:Fallback>
        </mc:AlternateContent>
      </w:r>
      <w:r w:rsidRPr="00750F50">
        <w:rPr>
          <w:rFonts w:ascii="標楷體" w:eastAsia="標楷體" w:hAnsi="標楷體"/>
          <w:noProof/>
        </w:rPr>
        <mc:AlternateContent>
          <mc:Choice Requires="wps">
            <w:drawing>
              <wp:anchor distT="0" distB="0" distL="114300" distR="114300" simplePos="0" relativeHeight="251682816" behindDoc="0" locked="0" layoutInCell="1" allowOverlap="1" wp14:anchorId="6904F5DC" wp14:editId="70500EDC">
                <wp:simplePos x="0" y="0"/>
                <wp:positionH relativeFrom="column">
                  <wp:posOffset>635552</wp:posOffset>
                </wp:positionH>
                <wp:positionV relativeFrom="paragraph">
                  <wp:posOffset>-570092</wp:posOffset>
                </wp:positionV>
                <wp:extent cx="4229100" cy="571500"/>
                <wp:effectExtent l="0" t="0" r="0"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D6A80" w14:textId="77777777" w:rsidR="00A639DA" w:rsidRPr="00FA17AF" w:rsidRDefault="00A639DA" w:rsidP="00A639DA">
                            <w:pPr>
                              <w:rPr>
                                <w:ins w:id="96" w:author="企劃處三科-曾安慈(att)" w:date="2025-12-12T16:00:00Z"/>
                                <w:rFonts w:ascii="標楷體" w:eastAsia="標楷體" w:hAnsi="標楷體"/>
                                <w:sz w:val="32"/>
                                <w:szCs w:val="32"/>
                              </w:rPr>
                            </w:pPr>
                            <w:ins w:id="97" w:author="企劃處三科-曾安慈(att)" w:date="2025-12-12T16:00:00Z">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904F5DC" id="文字方塊 107" o:spid="_x0000_s1027" type="#_x0000_t202" style="position:absolute;left:0;text-align:left;margin-left:50.05pt;margin-top:-44.9pt;width:333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jSCwIAANUDAAAOAAAAZHJzL2Uyb0RvYy54bWysU12O0zAQfkfiDpbfaX7UUjZqulp2tQhp&#10;+ZEWDuA6TmOReMzYbVIugMQBlmcOwAE40O45GDttKfCGeLHGM+NvvvlmvDgfupZtFToNpuTZJOVM&#10;GQmVNuuSv393/eQZZ84LU4kWjCr5Tjl+vnz8aNHbQuXQQFspZARiXNHbkjfe2yJJnGxUJ9wErDIU&#10;rAE74emK66RC0RN61yZ5mj5NesDKIkjlHHmvxiBfRvy6VtK/qWunPGtLTtx8PDGeq3Amy4Uo1ihs&#10;o+WehvgHFp3Qhooeoa6EF2yD+i+oTksEB7WfSOgSqGstVeyBusnSP7q5bYRVsRcSx9mjTO7/wcrX&#10;27fIdEWzS+ecGdHRkB7uPt9///pw9+P+2xcW/KRSb11BybeW0v3wHAZ6ETt29gbkB8cMXDbCrNUF&#10;IvSNEhWxzMLL5OTpiOMCyKp/BRUVExsPEWiosQsSkiiM0Glau+OE1OCZJOc0z8+ylEKSYrN5NiM7&#10;lBDF4bVF518o6FgwSo60ARFdbG+cH1MPKaGYgWvdtuQXRWt+cxBm8ET2gfBI3Q+rYZTrIMoKqh21&#10;gzDuFv0FMhrAT5z1tFcldx83AhVn7UtDkpxl02lYxHiZzuY5XfA0sjqNCCMJquSes9G89OPybizq&#10;dUOVxiEYuCAZax07DHqPrPb0aXeiRvs9D8t5eo9Zv37j8icAAAD//wMAUEsDBBQABgAIAAAAIQAU&#10;uBHt3AAAAAgBAAAPAAAAZHJzL2Rvd25yZXYueG1sTI/NTsMwEITvSLyDtUjcWrsVhDaNUyEQVxDl&#10;R+ptG2+TiHgdxW4T3p7lBMeZ/TQ7U2wn36kzDbENbGExN6CIq+Bari28vz3NVqBiQnbYBSYL3xRh&#10;W15eFJi7MPIrnXepVhLCMUcLTUp9rnWsGvIY56EnltsxDB6TyKHWbsBRwn2nl8Zk2mPL8qHBnh4a&#10;qr52J2/h4/m4/7wxL/Wjv+3HMBnNfq2tvb6a7jegEk3pD4bf+lIdSul0CCd2UXWijVkIamG2WssG&#10;Ie6yTJyDhSXostD/B5Q/AAAA//8DAFBLAQItABQABgAIAAAAIQC2gziS/gAAAOEBAAATAAAAAAAA&#10;AAAAAAAAAAAAAABbQ29udGVudF9UeXBlc10ueG1sUEsBAi0AFAAGAAgAAAAhADj9If/WAAAAlAEA&#10;AAsAAAAAAAAAAAAAAAAALwEAAF9yZWxzLy5yZWxzUEsBAi0AFAAGAAgAAAAhAMeAuNILAgAA1QMA&#10;AA4AAAAAAAAAAAAAAAAALgIAAGRycy9lMm9Eb2MueG1sUEsBAi0AFAAGAAgAAAAhABS4Ee3cAAAA&#10;CAEAAA8AAAAAAAAAAAAAAAAAZQQAAGRycy9kb3ducmV2LnhtbFBLBQYAAAAABAAEAPMAAABuBQAA&#10;AAA=&#10;" filled="f" stroked="f">
                <v:textbox>
                  <w:txbxContent>
                    <w:p w14:paraId="6E8D6A80" w14:textId="77777777" w:rsidR="00A639DA" w:rsidRPr="00FA17AF" w:rsidRDefault="00A639DA" w:rsidP="00A639DA">
                      <w:pPr>
                        <w:rPr>
                          <w:ins w:id="101" w:author="企劃處三科-曾安慈(att)" w:date="2025-12-12T16:00:00Z"/>
                          <w:rFonts w:ascii="標楷體" w:eastAsia="標楷體" w:hAnsi="標楷體"/>
                          <w:sz w:val="32"/>
                          <w:szCs w:val="32"/>
                        </w:rPr>
                      </w:pPr>
                      <w:ins w:id="102" w:author="企劃處三科-曾安慈(att)" w:date="2025-12-12T16:00:00Z">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ins>
                    </w:p>
                  </w:txbxContent>
                </v:textbox>
              </v:shape>
            </w:pict>
          </mc:Fallback>
        </mc:AlternateContent>
      </w:r>
    </w:p>
    <w:p w14:paraId="3995FF50" w14:textId="48B224BD"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r w:rsidRPr="00750F50">
        <w:rPr>
          <w:rFonts w:ascii="標楷體" w:eastAsia="標楷體" w:hAnsi="標楷體"/>
          <w:noProof/>
        </w:rPr>
        <mc:AlternateContent>
          <mc:Choice Requires="wps">
            <w:drawing>
              <wp:anchor distT="0" distB="0" distL="114300" distR="114300" simplePos="0" relativeHeight="251678720" behindDoc="0" locked="0" layoutInCell="1" allowOverlap="1" wp14:anchorId="7E58F66C" wp14:editId="41648795">
                <wp:simplePos x="0" y="0"/>
                <wp:positionH relativeFrom="column">
                  <wp:posOffset>2194560</wp:posOffset>
                </wp:positionH>
                <wp:positionV relativeFrom="paragraph">
                  <wp:posOffset>219075</wp:posOffset>
                </wp:positionV>
                <wp:extent cx="1485900" cy="342900"/>
                <wp:effectExtent l="0" t="0" r="0"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037BA33C" w14:textId="77777777" w:rsidR="00A639DA" w:rsidRPr="00521148" w:rsidRDefault="00A639DA" w:rsidP="00A639DA">
                            <w:pPr>
                              <w:jc w:val="center"/>
                              <w:rPr>
                                <w:ins w:id="98" w:author="企劃處三科-曾安慈(att)" w:date="2025-12-12T16:00:00Z"/>
                                <w:rFonts w:ascii="標楷體" w:eastAsia="標楷體" w:hAnsi="標楷體"/>
                              </w:rPr>
                            </w:pPr>
                            <w:ins w:id="99" w:author="企劃處三科-曾安慈(att)" w:date="2025-12-12T16:00:00Z">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E58F66C" id="文字方塊 106" o:spid="_x0000_s1028" type="#_x0000_t202" style="position:absolute;left:0;text-align:left;margin-left:172.8pt;margin-top:17.25pt;width:11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hW8QgIAAF8EAAAOAAAAZHJzL2Uyb0RvYy54bWysVF2O0zAQfkfiDpbfadLSLtuo6WrpUoS0&#10;/EgLB3AcJ7FwPMZ2m5QLIHGA5ZkDcAAOtHsOxk63W/5eEHmwZjzjb2a+mcnirG8V2QrrJOicjkcp&#10;JUJzKKWuc/ru7frRKSXOM10yBVrkdCccPVs+fLDoTCYm0IAqhSUIol3WmZw23pssSRxvRMvcCIzQ&#10;aKzAtsyjauuktKxD9FYlkzQ9STqwpbHAhXN4ezEY6TLiV5Xg/nVVOeGJyinm5uNp41mEM1kuWFZb&#10;ZhrJ92mwf8iiZVJj0APUBfOMbKz8DaqV3IKDyo84tAlUleQi1oDVjNNfqrlqmBGxFiTHmQNN7v/B&#10;8lfbN5bIEnuXnlCiWYtNur3+dPPty+3195uvn0m4R5Y64zJ0vjLo7vun0OOLWLEzl8DfO6Jh1TBd&#10;i3NroWsEKzHLcXiZHD0dcFwAKbqXUGIwtvEQgfrKtoFCJIUgOnZrd+iQ6D3hIeT0dDZP0cTR9ng6&#10;CXIIwbK718Y6/1xAS4KQU4sTENHZ9tL5wfXOJQRzoGS5lkpFxdbFSlmyZTgt6/jt0X9yU5p0OZ3P&#10;JrOBgL9CpPH7E0QrPY69km1OTw9OLAu0PdMlpskyz6QaZKxO6T2PgbqBRN8XfWzcJAQIHBdQ7pBY&#10;C8OU41ai0ID9SEmHE55T92HDrKBEvdDYnPl4Og0rEZXp7MkEFXtsKY4tTHOEyqmnZBBXflijjbGy&#10;bjDSMA4azrGhlYxc32e1Tx+nOHZrv3FhTY716HX/X1j+AAAA//8DAFBLAwQUAAYACAAAACEA35QK&#10;5t4AAAAJAQAADwAAAGRycy9kb3ducmV2LnhtbEyPTU/DMAyG70j8h8hIXBBLYWvXlaYTQgKxGwwE&#10;16zx2orGKUnWlX+P4QI3fzx6/bhcT7YXI/rQOVJwNUtAINXOdNQoeH25v8xBhKjJ6N4RKvjCAOvq&#10;9KTUhXFHesZxGxvBIRQKraCNcSikDHWLVoeZG5B4t3fe6sitb6Tx+sjhtpfXSZJJqzviC60e8K7F&#10;+mN7sAryxeP4Hjbzp7c62/ereLEcHz69Uudn0+0NiIhT/IPhR5/VoWKnnTuQCaJXMF+kGaO/BQgG&#10;0uWKBztOz1OQVSn/f1B9AwAA//8DAFBLAQItABQABgAIAAAAIQC2gziS/gAAAOEBAAATAAAAAAAA&#10;AAAAAAAAAAAAAABbQ29udGVudF9UeXBlc10ueG1sUEsBAi0AFAAGAAgAAAAhADj9If/WAAAAlAEA&#10;AAsAAAAAAAAAAAAAAAAALwEAAF9yZWxzLy5yZWxzUEsBAi0AFAAGAAgAAAAhAPa2FbxCAgAAXwQA&#10;AA4AAAAAAAAAAAAAAAAALgIAAGRycy9lMm9Eb2MueG1sUEsBAi0AFAAGAAgAAAAhAN+UCubeAAAA&#10;CQEAAA8AAAAAAAAAAAAAAAAAnAQAAGRycy9kb3ducmV2LnhtbFBLBQYAAAAABAAEAPMAAACnBQAA&#10;AAA=&#10;">
                <v:textbox>
                  <w:txbxContent>
                    <w:p w14:paraId="037BA33C" w14:textId="77777777" w:rsidR="00A639DA" w:rsidRPr="00521148" w:rsidRDefault="00A639DA" w:rsidP="00A639DA">
                      <w:pPr>
                        <w:jc w:val="center"/>
                        <w:rPr>
                          <w:ins w:id="105" w:author="企劃處三科-曾安慈(att)" w:date="2025-12-12T16:00:00Z"/>
                          <w:rFonts w:ascii="標楷體" w:eastAsia="標楷體" w:hAnsi="標楷體"/>
                        </w:rPr>
                      </w:pPr>
                      <w:ins w:id="106" w:author="企劃處三科-曾安慈(att)" w:date="2025-12-12T16:00:00Z">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79744" behindDoc="0" locked="0" layoutInCell="1" allowOverlap="1" wp14:anchorId="35F296F4" wp14:editId="7A320807">
                <wp:simplePos x="0" y="0"/>
                <wp:positionH relativeFrom="column">
                  <wp:posOffset>2966085</wp:posOffset>
                </wp:positionH>
                <wp:positionV relativeFrom="paragraph">
                  <wp:posOffset>106680</wp:posOffset>
                </wp:positionV>
                <wp:extent cx="0" cy="114300"/>
                <wp:effectExtent l="0" t="0" r="0" b="0"/>
                <wp:wrapNone/>
                <wp:docPr id="105" name="直線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67A8F006" id="直線接點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Nd7gEAAJYDAAAOAAAAZHJzL2Uyb0RvYy54bWysU0uOEzEQ3SNxB8t70p1AELTSmUWGYTNA&#10;pJk5QMV2py1sl2U76eQSHAAkdtwAiQX3YcQtKDuZzAA7hBdWuT7PVe/Zs7OdNWyrQtToWj4e1Zwp&#10;J1Bqt275zfXFkxecxQROgkGnWr5XkZ/NHz+aDb5RE+zRSBUYgbjYDL7lfUq+qaooemUhjtArR8EO&#10;g4VEx7CuZICB0K2pJnX9vBowSB9QqBjJe34I8nnB7zol0ruuiyox03LqLZU9lH2V92o+g2YdwPda&#10;HNuAf+jCgnZ06QnqHBKwTdB/QVktAkbs0kigrbDrtFBlBppmXP8xzVUPXpVZiJzoTzTF/wcr3m6X&#10;gWlJ2tVTzhxYEun209fbbx9/fPjy8/tnlv3E0uBjQ8kLtwx5TrFzV/4SxfvIHC56cGtVur3eewIY&#10;54rqt5J8iJ7uWg1vUFIObBIWynZdsBmSyGC7osz+pIzaJSYOTkHe8fjZ07qIVkFzV+dDTK8VWpaN&#10;lhvtMmfQwPYyptwHNHcp2e3wQhtTdDeODS1/OZ1MS0FEo2UO5rQY1quFCWwL+eWUVYaiyMO0gBsn&#10;C1ivQL462gm0IZulwkYKmvgxiufbrJKcGUWfJVuH9ow7spUJOlC9QrlfhhzOxJH4ZY7jQ82v6+G5&#10;ZN1/p/kvAAAA//8DAFBLAwQUAAYACAAAACEAgUvZd98AAAAJAQAADwAAAGRycy9kb3ducmV2Lnht&#10;bEyPwU7DMBBE70j8g7VI3KgTqEIU4lQIqVxaqNoiBDc3XpKIeB3ZThv+nkUc4LgzT7Mz5WKyvTii&#10;D50jBeksAYFUO9NRo+Blv7zKQYSoyejeESr4wgCL6vys1IVxJ9ricRcbwSEUCq2gjXEopAx1i1aH&#10;mRuQ2Ptw3urIp2+k8frE4baX10mSSas74g+tHvChxfpzN1oF2/Vylb+uxqn274/p836zfnoLuVKX&#10;F9P9HYiIU/yD4ac+V4eKOx3cSCaIXsE8u00ZZSPjCQz8CgcFN/McZFXK/wuqbwAAAP//AwBQSwEC&#10;LQAUAAYACAAAACEAtoM4kv4AAADhAQAAEwAAAAAAAAAAAAAAAAAAAAAAW0NvbnRlbnRfVHlwZXNd&#10;LnhtbFBLAQItABQABgAIAAAAIQA4/SH/1gAAAJQBAAALAAAAAAAAAAAAAAAAAC8BAABfcmVscy8u&#10;cmVsc1BLAQItABQABgAIAAAAIQC0O4Nd7gEAAJYDAAAOAAAAAAAAAAAAAAAAAC4CAABkcnMvZTJv&#10;RG9jLnhtbFBLAQItABQABgAIAAAAIQCBS9l33wAAAAkBAAAPAAAAAAAAAAAAAAAAAEgEAABkcnMv&#10;ZG93bnJldi54bWxQSwUGAAAAAAQABADzAAAAVAUAAAAA&#10;">
                <v:stroke endarrow="block"/>
              </v:line>
            </w:pict>
          </mc:Fallback>
        </mc:AlternateContent>
      </w:r>
    </w:p>
    <w:p w14:paraId="4A706632" w14:textId="3F3C8BB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r w:rsidRPr="00750F50">
        <w:rPr>
          <w:rFonts w:ascii="標楷體" w:eastAsia="標楷體" w:hAnsi="標楷體"/>
          <w:noProof/>
        </w:rPr>
        <mc:AlternateContent>
          <mc:Choice Requires="wps">
            <w:drawing>
              <wp:anchor distT="0" distB="0" distL="114300" distR="114300" simplePos="0" relativeHeight="251700224" behindDoc="0" locked="0" layoutInCell="1" allowOverlap="1" wp14:anchorId="2F3591AB" wp14:editId="3F68B4D7">
                <wp:simplePos x="0" y="0"/>
                <wp:positionH relativeFrom="column">
                  <wp:posOffset>685800</wp:posOffset>
                </wp:positionH>
                <wp:positionV relativeFrom="paragraph">
                  <wp:posOffset>4422140</wp:posOffset>
                </wp:positionV>
                <wp:extent cx="1905" cy="285750"/>
                <wp:effectExtent l="0" t="0" r="0" b="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4E84319E" id="直線接點 10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Xt+QEAAKMDAAAOAAAAZHJzL2Uyb0RvYy54bWysU0uOEzEQ3SNxB8t70p2gwEwrnVlkGFgM&#10;EGmGAzi2O21huyzbSSeX4AAgseMGSCy4DyNuQZUTZQbYIXphlevzXO9V9exi5yzb6pgM+JaPRzVn&#10;2ktQxq9b/u726skZZykLr4QFr1u+14lfzB8/mg2h0RPowSodGYL41Ayh5X3OoamqJHvtRBpB0B6D&#10;HUQnMl7julJRDIjubDWp62fVAFGFCFKnhN7LQ5DPC37XaZnfdl3SmdmWY2+5nLGcKzqr+Uw06yhC&#10;b+SxDfEPXThhPD56groUWbBNNH9BOSMjJOjySIKroOuM1IUDshnXf7C56UXQhQuKk8JJpvT/YOWb&#10;7TIyo3B29VPOvHA4pLtPX+++ffzx4cvP758Z+VGlIaQGkxd+GYmn3PmbcA3yfWIeFr3wa126vd0H&#10;BBhTRfVbCV1SwLdWw2tQmCM2GYpkuy461lkTXlEhgaMsbFdmtD/NSO8yk+gcn9dTziQGJmfT59My&#10;wUo0BEKlIab8UoNjZLTcGk8CikZsr1Ompu5TyO3hylhblsB6NrT8fDqZloIE1igKUlqK69XCRrYV&#10;tEblKwwx8jAtwsarAtZroV4c7SyMRZvlIk2OBsWymtNrTivOrMY/h6xDe9YfpSO1DrqvQO2XkcKk&#10;Im5C4XHcWlq1h/eSdf9vzX8BAAD//wMAUEsDBBQABgAIAAAAIQAtr0984QAAAAsBAAAPAAAAZHJz&#10;L2Rvd25yZXYueG1sTI/BTsMwEETvSPyDtUjcqB0IIQ1xKoRA4oRKW1Xi5sYmCY3Xwd42ga/HPcFx&#10;NKOZN+Visj07Gh86hxKSmQBmsHa6w0bCZv18lQMLpFCr3qGR8G0CLKrzs1IV2o34Zo4ralgswVAo&#10;CS3RUHAe6tZYFWZuMBi9D+etoih9w7VXYyy3Pb8WIuNWdRgXWjWYx9bU+9XBSpivx1u39PttmnRf&#10;7z9PnzS8vJKUlxfTwz0wMhP9heGEH9Ghikw7d0AdWB+1yOMXkpDNsxTYKSHyG2A7CXdpkgKvSv7/&#10;Q/ULAAD//wMAUEsBAi0AFAAGAAgAAAAhALaDOJL+AAAA4QEAABMAAAAAAAAAAAAAAAAAAAAAAFtD&#10;b250ZW50X1R5cGVzXS54bWxQSwECLQAUAAYACAAAACEAOP0h/9YAAACUAQAACwAAAAAAAAAAAAAA&#10;AAAvAQAAX3JlbHMvLnJlbHNQSwECLQAUAAYACAAAACEA0ltl7fkBAACjAwAADgAAAAAAAAAAAAAA&#10;AAAuAgAAZHJzL2Uyb0RvYy54bWxQSwECLQAUAAYACAAAACEALa9PfOEAAAALAQAADwAAAAAAAAAA&#10;AAAAAABTBAAAZHJzL2Rvd25yZXYueG1sUEsFBgAAAAAEAAQA8wAAAGEFAAAAAA==&#10;">
                <v:stroke endarrow="block"/>
              </v:line>
            </w:pict>
          </mc:Fallback>
        </mc:AlternateContent>
      </w:r>
      <w:r w:rsidRPr="00750F50">
        <w:rPr>
          <w:rFonts w:ascii="標楷體" w:eastAsia="標楷體" w:hAnsi="標楷體"/>
          <w:noProof/>
        </w:rPr>
        <mc:AlternateContent>
          <mc:Choice Requires="wps">
            <w:drawing>
              <wp:anchor distT="0" distB="0" distL="114300" distR="114300" simplePos="0" relativeHeight="251713536" behindDoc="0" locked="0" layoutInCell="1" allowOverlap="1" wp14:anchorId="35221C52" wp14:editId="56249EC1">
                <wp:simplePos x="0" y="0"/>
                <wp:positionH relativeFrom="column">
                  <wp:posOffset>1614170</wp:posOffset>
                </wp:positionH>
                <wp:positionV relativeFrom="paragraph">
                  <wp:posOffset>2719705</wp:posOffset>
                </wp:positionV>
                <wp:extent cx="1905" cy="407035"/>
                <wp:effectExtent l="0" t="0" r="0" b="0"/>
                <wp:wrapNone/>
                <wp:docPr id="102" name="直線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4A915E4B" id="直線接點 10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A9wEAAKMDAAAOAAAAZHJzL2Uyb0RvYy54bWysU0uOEzEQ3SNxB8t70p1AgGmlM4sMA4sB&#10;Is1wAMd2py1sl2U76eQSHAAkdtwAiQX3YcQtqHKiDAM7hBdWuT6vql6VZ+c7Z9lWx2TAt3w8qjnT&#10;XoIyft3ydzeXj55zlrLwSljwuuV7nfj5/OGD2RAaPYEerNKRIYhPzRBa3uccmqpKstdOpBEE7dHY&#10;QXQi4zOuKxXFgOjOVpO6floNEFWIIHVKqL04GPm84Hedlvlt1yWdmW051pbLHcu9oruaz0SzjiL0&#10;Rh7LEP9QhRPGY9IT1IXIgm2i+QvKGRkhQZdHElwFXWekLj1gN+P6j26uexF06QXJSeFEU/p/sPLN&#10;dhmZUTi7esKZFw6HdPvp6+23jz8+fPn5/TMjPbI0hNSg88IvI/Upd/46XIF8n5iHRS/8Wpdqb/YB&#10;AcYUUd0LoUcKmGs1vAaFPmKToVC266JjnTXhFQUSONLCdmVG+9OM9C4zicrxWT3lTKLhSf2sfjwt&#10;mURDIBQaYsovNThGQsut8USgaMT2KmUq6s6F1B4ujbVlCaxnQ8vPppNpCUhgjSIjuaW4Xi1sZFtB&#10;a1TOMe89twgbrwpYr4V6cZSzMBZllgs1ORoky2pO2ZxWnFmNP4ekQ3nWH6kjtg68r0Dtl5HMxCJu&#10;QunjuLW0ar+/i9fd35r/AgAA//8DAFBLAwQUAAYACAAAACEAK6dyyuEAAAALAQAADwAAAGRycy9k&#10;b3ducmV2LnhtbEyPwU7DMAyG70i8Q2QkbixdadHWNZ0QAokTgg0h7ZY1pi1rnJJka+HpMSc4+ven&#10;35/L9WR7cUIfOkcK5rMEBFLtTEeNgtftw9UCRIiajO4doYIvDLCuzs9KXRg30gueNrERXEKh0Ara&#10;GIdCylC3aHWYuQGJd+/OWx159I00Xo9cbnuZJsmNtLojvtDqAe9arA+bo1Ww3I65e/aHt2zefe6+&#10;7z/i8PgUlbq8mG5XICJO8Q+GX31Wh4qd9u5IJoheQZpnKaMKsnRxDYIJTnIQe06WaQayKuX/H6of&#10;AAAA//8DAFBLAQItABQABgAIAAAAIQC2gziS/gAAAOEBAAATAAAAAAAAAAAAAAAAAAAAAABbQ29u&#10;dGVudF9UeXBlc10ueG1sUEsBAi0AFAAGAAgAAAAhADj9If/WAAAAlAEAAAsAAAAAAAAAAAAAAAAA&#10;LwEAAF9yZWxzLy5yZWxzUEsBAi0AFAAGAAgAAAAhAL6EikD3AQAAowMAAA4AAAAAAAAAAAAAAAAA&#10;LgIAAGRycy9lMm9Eb2MueG1sUEsBAi0AFAAGAAgAAAAhACuncsrhAAAACwEAAA8AAAAAAAAAAAAA&#10;AAAAUQQAAGRycy9kb3ducmV2LnhtbFBLBQYAAAAABAAEAPMAAABfBQAAAAA=&#10;">
                <v:stroke endarrow="block"/>
              </v:line>
            </w:pict>
          </mc:Fallback>
        </mc:AlternateContent>
      </w:r>
      <w:r w:rsidRPr="00750F50">
        <w:rPr>
          <w:rFonts w:ascii="標楷體" w:eastAsia="標楷體" w:hAnsi="標楷體"/>
          <w:noProof/>
        </w:rPr>
        <mc:AlternateContent>
          <mc:Choice Requires="wps">
            <w:drawing>
              <wp:anchor distT="0" distB="0" distL="114300" distR="114300" simplePos="0" relativeHeight="251702272" behindDoc="0" locked="0" layoutInCell="1" allowOverlap="1" wp14:anchorId="78A54F66" wp14:editId="1343160E">
                <wp:simplePos x="0" y="0"/>
                <wp:positionH relativeFrom="column">
                  <wp:posOffset>1607185</wp:posOffset>
                </wp:positionH>
                <wp:positionV relativeFrom="paragraph">
                  <wp:posOffset>2715895</wp:posOffset>
                </wp:positionV>
                <wp:extent cx="657225" cy="3810"/>
                <wp:effectExtent l="0" t="0" r="0" b="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3F255698" id="直線接點 101"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QB5QEAAIEDAAAOAAAAZHJzL2Uyb0RvYy54bWysU8FuEzEQvSPxD5bvZDdBKWWVTQ8p5VIg&#10;UlvuE9ubtfB6LNvJbn6CDwCJG39QiQP/Q9W/YOykgcINsQfLM/PmeebN7Oxs6AzbKh802pqPRyVn&#10;ygqU2q5rfnN98eyUsxDBSjBoVc13KvCz+dMns95VaoItGqk8IxIbqt7VvI3RVUURRKs6CCN0ylKw&#10;Qd9BJNOvC+mhJ/bOFJOyPCl69NJ5FCoE8p7vg3ye+ZtGifiuaYKKzNScaov59PlcpbOYz6Bae3Ct&#10;Focy4B+q6EBbevRIdQ4R2Mbrv6g6LTwGbOJIYFdg02ihcg/Uzbj8o5urFpzKvZA4wR1lCv+PVrzd&#10;Lj3TkmZXjjmz0NGQ7j7f3n379OPj1/vvX1jyk0q9CxWBF3bpU59isFfuEsWHwCwuWrBrlau93jki&#10;yBnFo5RkBEdvrfo3KAkDm4hZsqHxHWuMdu9TYiInWdiQZ7Q7zkgNkQlynkxfTCZTzgSFnp+O8wQL&#10;qBJJSnU+xNcKO5YuNTfaJgGhgu1liNQGQR8gyW3xQhuTl8BY1tf85ZTIUySg0TIFs+HXq4XxbAtp&#10;jfKXNCGyRzCPGyszWatAvjrcI2izvxPeWEp70GKv6grlbukTXfLTnDPxYSfTIv1uZ9SvP2f+EwAA&#10;//8DAFBLAwQUAAYACAAAACEAMxOjMuAAAAALAQAADwAAAGRycy9kb3ducmV2LnhtbEyPwU7DMAyG&#10;70h7h8hI3Fi6lnWjNJ0mtO2ChMQonNPGtNUSp2qyrrz9shMcbX/6/f35ZjKajTi4zpKAxTwChlRb&#10;1VEjoPzcP66BOS9JSW0JBfyig00xu8tlpuyFPnA8+oaFEHKZFNB632ecu7pFI93c9kjh9mMHI30Y&#10;h4arQV5CuNE8jqKUG9lR+NDKHl9brE/HsxGw/X7bJe9jZaxWz035pUwZHWIhHu6n7Qswj5P/g+Gm&#10;H9ShCE6VPZNyTAuIl8kioAKe4tUKWCCSZZoCq26bdQK8yPn/DsUVAAD//wMAUEsBAi0AFAAGAAgA&#10;AAAhALaDOJL+AAAA4QEAABMAAAAAAAAAAAAAAAAAAAAAAFtDb250ZW50X1R5cGVzXS54bWxQSwEC&#10;LQAUAAYACAAAACEAOP0h/9YAAACUAQAACwAAAAAAAAAAAAAAAAAvAQAAX3JlbHMvLnJlbHNQSwEC&#10;LQAUAAYACAAAACEAWZBkAeUBAACBAwAADgAAAAAAAAAAAAAAAAAuAgAAZHJzL2Uyb0RvYy54bWxQ&#10;SwECLQAUAAYACAAAACEAMxOjMuAAAAALAQAADwAAAAAAAAAAAAAAAAA/BAAAZHJzL2Rvd25yZXYu&#10;eG1sUEsFBgAAAAAEAAQA8wAAAEwFAAAAAA==&#10;"/>
            </w:pict>
          </mc:Fallback>
        </mc:AlternateContent>
      </w:r>
      <w:r w:rsidRPr="00750F50">
        <w:rPr>
          <w:rFonts w:ascii="標楷體" w:eastAsia="標楷體" w:hAnsi="標楷體"/>
          <w:noProof/>
        </w:rPr>
        <mc:AlternateContent>
          <mc:Choice Requires="wps">
            <w:drawing>
              <wp:anchor distT="0" distB="0" distL="114300" distR="114300" simplePos="0" relativeHeight="251687936" behindDoc="0" locked="0" layoutInCell="1" allowOverlap="1" wp14:anchorId="78E4058C" wp14:editId="1977B54A">
                <wp:simplePos x="0" y="0"/>
                <wp:positionH relativeFrom="column">
                  <wp:posOffset>2590800</wp:posOffset>
                </wp:positionH>
                <wp:positionV relativeFrom="paragraph">
                  <wp:posOffset>4745990</wp:posOffset>
                </wp:positionV>
                <wp:extent cx="1600200" cy="1143000"/>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450BE153" w14:textId="77777777" w:rsidR="00A639DA" w:rsidRDefault="00A639DA" w:rsidP="00A639DA">
                            <w:pPr>
                              <w:snapToGrid w:val="0"/>
                              <w:spacing w:line="240" w:lineRule="atLeast"/>
                              <w:rPr>
                                <w:ins w:id="100" w:author="企劃處三科-曾安慈(att)" w:date="2025-12-12T16:00:00Z"/>
                                <w:rFonts w:ascii="標楷體" w:eastAsia="標楷體" w:hAnsi="標楷體"/>
                              </w:rPr>
                            </w:pPr>
                            <w:proofErr w:type="gramStart"/>
                            <w:ins w:id="101" w:author="企劃處三科-曾安慈(att)" w:date="2025-12-12T16:00:00Z">
                              <w:r>
                                <w:rPr>
                                  <w:rFonts w:ascii="標楷體" w:eastAsia="標楷體" w:hAnsi="標楷體" w:hint="eastAsia"/>
                                </w:rPr>
                                <w:t>勞</w:t>
                              </w:r>
                              <w:proofErr w:type="gramEnd"/>
                              <w:r>
                                <w:rPr>
                                  <w:rFonts w:ascii="標楷體" w:eastAsia="標楷體" w:hAnsi="標楷體" w:hint="eastAsia"/>
                                </w:rPr>
                                <w:t>健保等費用處置：</w:t>
                              </w:r>
                            </w:ins>
                          </w:p>
                          <w:p w14:paraId="73D0197F" w14:textId="77777777" w:rsidR="00A639DA" w:rsidRPr="00F429EE" w:rsidRDefault="00A639DA" w:rsidP="00A639DA">
                            <w:pPr>
                              <w:snapToGrid w:val="0"/>
                              <w:spacing w:line="240" w:lineRule="atLeast"/>
                              <w:rPr>
                                <w:ins w:id="102" w:author="企劃處三科-曾安慈(att)" w:date="2025-12-12T16:00:00Z"/>
                                <w:rFonts w:ascii="標楷體" w:eastAsia="標楷體" w:hAnsi="標楷體"/>
                              </w:rPr>
                            </w:pPr>
                            <w:ins w:id="103" w:author="企劃處三科-曾安慈(att)" w:date="2025-12-12T16:00:00Z">
                              <w:r w:rsidRPr="00307EE5">
                                <w:rPr>
                                  <w:rFonts w:ascii="標楷體" w:eastAsia="標楷體" w:hAnsi="標楷體" w:hint="eastAsia"/>
                                </w:rPr>
                                <w:t>書面通知勞保局、健保署</w:t>
                              </w:r>
                              <w:r>
                                <w:rPr>
                                  <w:rFonts w:ascii="標楷體" w:eastAsia="標楷體" w:hAnsi="標楷體" w:hint="eastAsia"/>
                                </w:rPr>
                                <w:t>說明實情；</w:t>
                              </w:r>
                              <w:proofErr w:type="gramStart"/>
                              <w:r>
                                <w:rPr>
                                  <w:rFonts w:ascii="標楷體" w:eastAsia="標楷體" w:hAnsi="標楷體" w:hint="eastAsia"/>
                                </w:rPr>
                                <w:t>俟</w:t>
                              </w:r>
                              <w:proofErr w:type="gramEnd"/>
                              <w:r w:rsidRPr="00F429EE">
                                <w:rPr>
                                  <w:rFonts w:ascii="標楷體" w:eastAsia="標楷體" w:hAnsi="標楷體" w:hint="eastAsia"/>
                                </w:rPr>
                                <w:t>透過行政或法院強制執行後</w:t>
                              </w:r>
                              <w:proofErr w:type="gramStart"/>
                              <w:r w:rsidRPr="00F429EE">
                                <w:rPr>
                                  <w:rFonts w:ascii="標楷體" w:eastAsia="標楷體" w:hAnsi="標楷體" w:hint="eastAsia"/>
                                </w:rPr>
                                <w:t>簽辦核付</w:t>
                              </w:r>
                              <w:proofErr w:type="gramEnd"/>
                              <w:r>
                                <w:rPr>
                                  <w:rFonts w:ascii="標楷體" w:eastAsia="標楷體" w:hAnsi="標楷體" w:hint="eastAsia"/>
                                </w:rPr>
                                <w: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8E4058C" id="文字方塊 100" o:spid="_x0000_s1029" type="#_x0000_t202" style="position:absolute;left:0;text-align:left;margin-left:204pt;margin-top:373.7pt;width:126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8gVRgIAAGAEAAAOAAAAZHJzL2Uyb0RvYy54bWysVF1uEzEQfkfiDpbfyW7SpLSrbKqSEoRU&#10;fqTCAbxe766F12NsJ7vlApU4QHnmAByAA7XnYOxN0lDECyIPlmdn/M0338xkfta3imyEdRJ0Tsej&#10;lBKhOZRS1zn9+GH17IQS55kumQItcnotHD1bPH0y70wmJtCAKoUlCKJd1pmcNt6bLEkcb0TL3AiM&#10;0OiswLbMo2nrpLSsQ/RWJZM0PU46sKWxwIVz+PVicNJFxK8qwf27qnLCE5VT5ObjaeNZhDNZzFlW&#10;W2Yaybc02D+waJnUmHQPdcE8I2sr/4BqJbfgoPIjDm0CVSW5iDVgNeP0UTVXDTMi1oLiOLOXyf0/&#10;WP52894SWWLvUtRHsxabdH97c/fj2/3tz7vvX0n4jip1xmUYfGUw3PcvoMcXsWJnLoF/ckTDsmG6&#10;FufWQtcIViLLcXiZHDwdcFwAKbo3UGIytvYQgfrKtkFCFIUgOrK53ndI9J7wkPI4TbHtlHD0jcfT&#10;o3Rgl7Bs99xY518JaEm45NTiCER4trl0PtBh2S4kZHOgZLmSSkXD1sVSWbJhOC6r+IsVPApTmnQ5&#10;PZ1NZoMCf4VAdg8Ef8vUSo9zr2Sb05N9EMuCbi91GafSM6mGO1JWeitk0G5Q0fdFHzt3tOtPAeU1&#10;KmthGHNcS7w0YL9Q0uGI59R9XjMrKFGvNXbndDydhp2IxnT2fIKGPfQUhx6mOULl1FMyXJd+2KO1&#10;sbJuMNMwDxrOsaOVjFqH1g+stvRxjGMLtisX9uTQjlEPfwyLXwAAAP//AwBQSwMEFAAGAAgAAAAh&#10;AIgg+OjgAAAACwEAAA8AAABkcnMvZG93bnJldi54bWxMj8FOwzAQRO9I/IO1SFwQtSlRkoY4FUIC&#10;wQ0Kaq9u7CYR9jrYbhr+nuUEx50dzbyp17OzbDIhDh4l3CwEMIOt1wN2Ej7eH69LYDEp1Mp6NBK+&#10;TYR1c35Wq0r7E76ZaZM6RiEYKyWhT2msOI9tb5yKCz8apN/BB6cSnaHjOqgThTvLl0Lk3KkBqaFX&#10;o3noTfu5OToJZfY87eLL7eu2zQ92la6K6ekrSHl5Md/fAUtmTn9m+MUndGiIae+PqCOzEjJR0pYk&#10;ociKDBg58lyQspewWpLCm5r/39D8AAAA//8DAFBLAQItABQABgAIAAAAIQC2gziS/gAAAOEBAAAT&#10;AAAAAAAAAAAAAAAAAAAAAABbQ29udGVudF9UeXBlc10ueG1sUEsBAi0AFAAGAAgAAAAhADj9If/W&#10;AAAAlAEAAAsAAAAAAAAAAAAAAAAALwEAAF9yZWxzLy5yZWxzUEsBAi0AFAAGAAgAAAAhAAoLyBVG&#10;AgAAYAQAAA4AAAAAAAAAAAAAAAAALgIAAGRycy9lMm9Eb2MueG1sUEsBAi0AFAAGAAgAAAAhAIgg&#10;+OjgAAAACwEAAA8AAAAAAAAAAAAAAAAAoAQAAGRycy9kb3ducmV2LnhtbFBLBQYAAAAABAAEAPMA&#10;AACtBQAAAAA=&#10;">
                <v:textbox>
                  <w:txbxContent>
                    <w:p w14:paraId="450BE153" w14:textId="77777777" w:rsidR="00A639DA" w:rsidRDefault="00A639DA" w:rsidP="00A639DA">
                      <w:pPr>
                        <w:snapToGrid w:val="0"/>
                        <w:spacing w:line="240" w:lineRule="atLeast"/>
                        <w:rPr>
                          <w:ins w:id="111" w:author="企劃處三科-曾安慈(att)" w:date="2025-12-12T16:00:00Z"/>
                          <w:rFonts w:ascii="標楷體" w:eastAsia="標楷體" w:hAnsi="標楷體"/>
                        </w:rPr>
                      </w:pPr>
                      <w:ins w:id="112" w:author="企劃處三科-曾安慈(att)" w:date="2025-12-12T16:00:00Z">
                        <w:r>
                          <w:rPr>
                            <w:rFonts w:ascii="標楷體" w:eastAsia="標楷體" w:hAnsi="標楷體" w:hint="eastAsia"/>
                          </w:rPr>
                          <w:t>勞健保等費用處置：</w:t>
                        </w:r>
                      </w:ins>
                    </w:p>
                    <w:p w14:paraId="73D0197F" w14:textId="77777777" w:rsidR="00A639DA" w:rsidRPr="00F429EE" w:rsidRDefault="00A639DA" w:rsidP="00A639DA">
                      <w:pPr>
                        <w:snapToGrid w:val="0"/>
                        <w:spacing w:line="240" w:lineRule="atLeast"/>
                        <w:rPr>
                          <w:ins w:id="113" w:author="企劃處三科-曾安慈(att)" w:date="2025-12-12T16:00:00Z"/>
                          <w:rFonts w:ascii="標楷體" w:eastAsia="標楷體" w:hAnsi="標楷體"/>
                        </w:rPr>
                      </w:pPr>
                      <w:ins w:id="114" w:author="企劃處三科-曾安慈(att)" w:date="2025-12-12T16:00:00Z">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88960" behindDoc="0" locked="0" layoutInCell="1" allowOverlap="1" wp14:anchorId="5EB5B1AF" wp14:editId="3E42D8D3">
                <wp:simplePos x="0" y="0"/>
                <wp:positionH relativeFrom="column">
                  <wp:posOffset>4495800</wp:posOffset>
                </wp:positionH>
                <wp:positionV relativeFrom="paragraph">
                  <wp:posOffset>4745990</wp:posOffset>
                </wp:positionV>
                <wp:extent cx="1828800" cy="3886200"/>
                <wp:effectExtent l="0" t="0" r="0" b="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6CC5BB5F" w14:textId="77777777" w:rsidR="00A639DA" w:rsidRDefault="00A639DA" w:rsidP="00A639DA">
                            <w:pPr>
                              <w:snapToGrid w:val="0"/>
                              <w:spacing w:line="240" w:lineRule="atLeast"/>
                              <w:rPr>
                                <w:ins w:id="104" w:author="企劃處三科-曾安慈(att)" w:date="2025-12-12T16:00:00Z"/>
                                <w:rFonts w:ascii="標楷體" w:eastAsia="標楷體" w:hAnsi="標楷體"/>
                              </w:rPr>
                            </w:pPr>
                            <w:ins w:id="105" w:author="企劃處三科-曾安慈(att)" w:date="2025-12-12T16:00:00Z">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ins>
                          </w:p>
                          <w:p w14:paraId="78B21083" w14:textId="77777777" w:rsidR="00A639DA" w:rsidRDefault="00A639DA" w:rsidP="00A639DA">
                            <w:pPr>
                              <w:numPr>
                                <w:ilvl w:val="0"/>
                                <w:numId w:val="20"/>
                              </w:numPr>
                              <w:adjustRightInd/>
                              <w:snapToGrid w:val="0"/>
                              <w:spacing w:line="240" w:lineRule="atLeast"/>
                              <w:jc w:val="both"/>
                              <w:textAlignment w:val="auto"/>
                              <w:rPr>
                                <w:ins w:id="106" w:author="企劃處三科-曾安慈(att)" w:date="2025-12-12T16:00:00Z"/>
                                <w:rFonts w:ascii="標楷體" w:eastAsia="標楷體" w:hAnsi="標楷體"/>
                              </w:rPr>
                            </w:pPr>
                            <w:ins w:id="107" w:author="企劃處三科-曾安慈(att)" w:date="2025-12-12T16:00:00Z">
                              <w:r>
                                <w:rPr>
                                  <w:rFonts w:ascii="標楷體" w:eastAsia="標楷體" w:hAnsi="標楷體" w:hint="eastAsia"/>
                                </w:rPr>
                                <w:t>營業稅：國稅局如認廠商失聯，</w:t>
                              </w:r>
                              <w:r w:rsidRPr="00F0553D">
                                <w:rPr>
                                  <w:rFonts w:ascii="標楷體" w:eastAsia="標楷體" w:hAnsi="標楷體" w:hint="eastAsia"/>
                                </w:rPr>
                                <w:t>由</w:t>
                              </w:r>
                              <w:proofErr w:type="gramStart"/>
                              <w:r w:rsidRPr="00F0553D">
                                <w:rPr>
                                  <w:rFonts w:ascii="標楷體" w:eastAsia="標楷體" w:hAnsi="標楷體" w:hint="eastAsia"/>
                                </w:rPr>
                                <w:t>稽</w:t>
                              </w:r>
                              <w:proofErr w:type="gramEnd"/>
                              <w:r w:rsidRPr="00F0553D">
                                <w:rPr>
                                  <w:rFonts w:ascii="標楷體" w:eastAsia="標楷體" w:hAnsi="標楷體" w:hint="eastAsia"/>
                                </w:rPr>
                                <w:t>徵機關開立營業稅繳款書(406繳款書)，交由機關持向公庫繳納營業稅</w:t>
                              </w:r>
                              <w:r>
                                <w:rPr>
                                  <w:rFonts w:ascii="標楷體" w:eastAsia="標楷體" w:hAnsi="標楷體" w:hint="eastAsia"/>
                                </w:rPr>
                                <w:t>；廠商未失聯，由廠商所在地國稅局依法追繳。</w:t>
                              </w:r>
                            </w:ins>
                          </w:p>
                          <w:p w14:paraId="62306C19" w14:textId="77777777" w:rsidR="00A639DA" w:rsidRPr="00794F33" w:rsidRDefault="00A639DA" w:rsidP="00A639DA">
                            <w:pPr>
                              <w:numPr>
                                <w:ilvl w:val="0"/>
                                <w:numId w:val="20"/>
                              </w:numPr>
                              <w:adjustRightInd/>
                              <w:snapToGrid w:val="0"/>
                              <w:spacing w:line="240" w:lineRule="atLeast"/>
                              <w:jc w:val="both"/>
                              <w:textAlignment w:val="auto"/>
                              <w:rPr>
                                <w:ins w:id="108" w:author="企劃處三科-曾安慈(att)" w:date="2025-12-12T16:00:00Z"/>
                                <w:rFonts w:ascii="標楷體" w:eastAsia="標楷體" w:hAnsi="標楷體"/>
                              </w:rPr>
                            </w:pPr>
                            <w:ins w:id="109" w:author="企劃處三科-曾安慈(att)" w:date="2025-12-12T16:00:00Z">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B5B1AF" id="文字方塊 99" o:spid="_x0000_s1030" type="#_x0000_t202" style="position:absolute;left:0;text-align:left;margin-left:354pt;margin-top:373.7pt;width:2in;height:3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JRAIAAF4EAAAOAAAAZHJzL2Uyb0RvYy54bWysVF2O0zAQfkfiDpbfadLSLm3UdLV0KUJa&#10;fqSFAziOk1g4HmO7TZYLIHGA5ZkDcAAOtHsOxk63W/5eEH6wZjLjb2a+mcnytG8V2QnrJOicjkcp&#10;JUJzKKWuc/ru7ebRnBLnmS6ZAi1yeiUcPV09fLDsTCYm0IAqhSUIol3WmZw23pssSRxvRMvcCIzQ&#10;aKzAtsyjauuktKxD9FYlkzQ9STqwpbHAhXP49Xww0lXEryrB/euqcsITlVPMzcfbxrsId7Jasqy2&#10;zDSS79Ng/5BFy6TGoAeoc+YZ2Vr5G1QruQUHlR9xaBOoKslFrAGrGae/VHPZMCNiLUiOMwea3P+D&#10;5a92byyRZU4XC0o0a7FHt9efbr59ub3+fvP1M8HPyFFnXIaulwadff8Ueux1rNeZC+DvHdGwbpiu&#10;xZm10DWClZjjOLxMjp4OOC6AFN1LKDEW23qIQH1l20AgUkIQHXt1deiP6D3hIeR8Mp+naOJoezyf&#10;n+AExBgsu3turPPPBbQkCDm1OAARnu0unA/psOzOJURzoGS5kUpFxdbFWlmyYzgsm3j26D+5KU06&#10;pGs2mQ0M/BUijedPEK30OPVKtjnFevAEJ5YF3p7pMsqeSTXImLLSeyIDdwOLvi/62LdpeBtILqC8&#10;QmYtDEOOS4lCA/YjJR0OeE7dhy2zghL1QmN3FuPpNGxEVKazJxNU7LGlOLYwzREqp56SQVz7YYu2&#10;xsq6wUjDPGg4w45WMnJ9n9U+fRzi2IL9woUtOdaj1/1vYfUDAAD//wMAUEsDBBQABgAIAAAAIQB4&#10;sNGN4QAAAAwBAAAPAAAAZHJzL2Rvd25yZXYueG1sTI9LT8MwEITvSPwHa5G4oNaBhryIUyEkEL1B&#10;i+Dqxtskwo9gu2n49ywnuO3ujGa/qdez0WxCHwZnBVwvE2BoW6cG2wl42z0uCmAhSqukdhYFfGOA&#10;dXN+VstKuZN9xWkbO0YhNlRSQB/jWHEe2h6NDEs3oiXt4LyRkVbfceXlicKN5jdJknEjB0sfejni&#10;Q4/t5/ZoBBTp8/QRNquX9zY76DJe5dPTlxfi8mK+vwMWcY5/ZvjFJ3RoiGnvjlYFpgXkSUFdIg1p&#10;ngIjR1lmdNmTdXVbpsCbmv8v0fwAAAD//wMAUEsBAi0AFAAGAAgAAAAhALaDOJL+AAAA4QEAABMA&#10;AAAAAAAAAAAAAAAAAAAAAFtDb250ZW50X1R5cGVzXS54bWxQSwECLQAUAAYACAAAACEAOP0h/9YA&#10;AACUAQAACwAAAAAAAAAAAAAAAAAvAQAAX3JlbHMvLnJlbHNQSwECLQAUAAYACAAAACEAssHvyUQC&#10;AABeBAAADgAAAAAAAAAAAAAAAAAuAgAAZHJzL2Uyb0RvYy54bWxQSwECLQAUAAYACAAAACEAeLDR&#10;jeEAAAAMAQAADwAAAAAAAAAAAAAAAACeBAAAZHJzL2Rvd25yZXYueG1sUEsFBgAAAAAEAAQA8wAA&#10;AKwFAAAAAA==&#10;">
                <v:textbox>
                  <w:txbxContent>
                    <w:p w14:paraId="6CC5BB5F" w14:textId="77777777" w:rsidR="00A639DA" w:rsidRDefault="00A639DA" w:rsidP="00A639DA">
                      <w:pPr>
                        <w:snapToGrid w:val="0"/>
                        <w:spacing w:line="240" w:lineRule="atLeast"/>
                        <w:rPr>
                          <w:ins w:id="121" w:author="企劃處三科-曾安慈(att)" w:date="2025-12-12T16:00:00Z"/>
                          <w:rFonts w:ascii="標楷體" w:eastAsia="標楷體" w:hAnsi="標楷體"/>
                        </w:rPr>
                      </w:pPr>
                      <w:ins w:id="122" w:author="企劃處三科-曾安慈(att)" w:date="2025-12-12T16:00:00Z">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ins>
                    </w:p>
                    <w:p w14:paraId="78B21083" w14:textId="77777777" w:rsidR="00A639DA" w:rsidRDefault="00A639DA" w:rsidP="00A639DA">
                      <w:pPr>
                        <w:numPr>
                          <w:ilvl w:val="0"/>
                          <w:numId w:val="20"/>
                        </w:numPr>
                        <w:adjustRightInd/>
                        <w:snapToGrid w:val="0"/>
                        <w:spacing w:line="240" w:lineRule="atLeast"/>
                        <w:jc w:val="both"/>
                        <w:textAlignment w:val="auto"/>
                        <w:rPr>
                          <w:ins w:id="123" w:author="企劃處三科-曾安慈(att)" w:date="2025-12-12T16:00:00Z"/>
                          <w:rFonts w:ascii="標楷體" w:eastAsia="標楷體" w:hAnsi="標楷體"/>
                        </w:rPr>
                      </w:pPr>
                      <w:ins w:id="124" w:author="企劃處三科-曾安慈(att)" w:date="2025-12-12T16:00:00Z">
                        <w:r>
                          <w:rPr>
                            <w:rFonts w:ascii="標楷體" w:eastAsia="標楷體" w:hAnsi="標楷體" w:hint="eastAsia"/>
                          </w:rPr>
                          <w:t>營業稅：國稅局如認廠商失聯，</w:t>
                        </w:r>
                        <w:r w:rsidRPr="00F0553D">
                          <w:rPr>
                            <w:rFonts w:ascii="標楷體" w:eastAsia="標楷體" w:hAnsi="標楷體" w:hint="eastAsia"/>
                          </w:rPr>
                          <w:t>由</w:t>
                        </w:r>
                        <w:r w:rsidRPr="00F0553D">
                          <w:rPr>
                            <w:rFonts w:ascii="標楷體" w:eastAsia="標楷體" w:hAnsi="標楷體" w:hint="eastAsia"/>
                          </w:rPr>
                          <w:t>稽徵機關開立營業稅繳款書(406繳款書)，交由機關持向公庫繳納營業稅</w:t>
                        </w:r>
                        <w:r>
                          <w:rPr>
                            <w:rFonts w:ascii="標楷體" w:eastAsia="標楷體" w:hAnsi="標楷體" w:hint="eastAsia"/>
                          </w:rPr>
                          <w:t>；廠商未失聯，由廠商所在地國稅局依法追繳。</w:t>
                        </w:r>
                      </w:ins>
                    </w:p>
                    <w:p w14:paraId="62306C19" w14:textId="77777777" w:rsidR="00A639DA" w:rsidRPr="00794F33" w:rsidRDefault="00A639DA" w:rsidP="00A639DA">
                      <w:pPr>
                        <w:numPr>
                          <w:ilvl w:val="0"/>
                          <w:numId w:val="20"/>
                        </w:numPr>
                        <w:adjustRightInd/>
                        <w:snapToGrid w:val="0"/>
                        <w:spacing w:line="240" w:lineRule="atLeast"/>
                        <w:jc w:val="both"/>
                        <w:textAlignment w:val="auto"/>
                        <w:rPr>
                          <w:ins w:id="125" w:author="企劃處三科-曾安慈(att)" w:date="2025-12-12T16:00:00Z"/>
                          <w:rFonts w:ascii="標楷體" w:eastAsia="標楷體" w:hAnsi="標楷體"/>
                        </w:rPr>
                      </w:pPr>
                      <w:ins w:id="126" w:author="企劃處三科-曾安慈(att)" w:date="2025-12-12T16:00:00Z">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ins>
                    </w:p>
                  </w:txbxContent>
                </v:textbox>
              </v:shape>
            </w:pict>
          </mc:Fallback>
        </mc:AlternateContent>
      </w:r>
      <w:r w:rsidRPr="00750F50">
        <w:rPr>
          <w:rFonts w:ascii="標楷體" w:eastAsia="標楷體" w:hAnsi="標楷體"/>
          <w:noProof/>
        </w:rPr>
        <mc:AlternateContent>
          <mc:Choice Requires="wpg">
            <w:drawing>
              <wp:anchor distT="0" distB="0" distL="114300" distR="114300" simplePos="0" relativeHeight="251698176" behindDoc="0" locked="0" layoutInCell="1" allowOverlap="1" wp14:anchorId="7B6E8114" wp14:editId="24B14F4E">
                <wp:simplePos x="0" y="0"/>
                <wp:positionH relativeFrom="column">
                  <wp:posOffset>3352800</wp:posOffset>
                </wp:positionH>
                <wp:positionV relativeFrom="paragraph">
                  <wp:posOffset>4530090</wp:posOffset>
                </wp:positionV>
                <wp:extent cx="2057400" cy="228600"/>
                <wp:effectExtent l="0" t="0" r="0" b="0"/>
                <wp:wrapNone/>
                <wp:docPr id="95" name="群組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96"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group w14:anchorId="4B58F5F1" id="群組 95" o:spid="_x0000_s1026" style="position:absolute;margin-left:264pt;margin-top:356.7pt;width:162pt;height:18pt;z-index:251698176"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EgQIAAMoIAAAOAAAAZHJzL2Uyb0RvYy54bWzkVktu2zAQ3RfoHQjuG9lK/BMsZ+F8Nm5r&#10;IOkBaIqSiFIkQdKWve9ReoVue51co0NStmu3RYEUCALUC2LIGY5m3psZenq9bQTaMGO5kjnuX/Qw&#10;YpKqgssqx58e796NMbKOyIIIJVmOd8zi69nbN9NWZyxVtRIFMwicSJu1Ose1czpLEktr1hB7oTST&#10;oCyVaYiDramSwpAWvDciSXu9YdIqU2ijKLMWTm+iEs+C/7Jk1H0sS8scEjmG2FxYTVhXfk1mU5JV&#10;huia0y4M8owoGsIlfPTg6oY4gtaG/+Kq4dQoq0p3QVWTqLLklIUcIJt+7yybe6PWOuRSZW2lDzAB&#10;tGc4Pdst/bBZGsSLHE8GGEnSAEdP378+ffuC4ADQaXWVgdG90Q96aWKKIC4U/WxBnZzr/b6KxmjV&#10;vlcFOCRrpwI629I03gXkjbaBhN2BBLZ1iMJh2huMrnrAFQVdmo6HIAeWaA1U+mvD4RDUoJ30xwfd&#10;bXf9Mr3q7l6ClY+QZPGzIdQuNJ8XFJw9Ymr/DdOHmmgWqLIerj2mwz2mCy4ZSkcR0WAylxFOupUd&#10;nEiqeU1kxYKzx50G6PohBR8seI1X/MYCF3+F9zc47UE+onSKEcm0se6eqQZ5IccC4g7Ukc3Cugjn&#10;3sQzKdUdFyLwIyRqfRmlg3DBKsELr/Rm1lSruTBoQ3wfhl/HzYkZ1LssgrOakeK2kx3hIsrApZCh&#10;6CIEkcaVKnZL42PrSH0pdken7I5fC7t/aIDXTC5yodyd4dAAgmFfSg0rMBIM3hUvxdp7TfTD0xYH&#10;ZmzuyYvSP5n4GXkyBPfN/d/THyY9PJhh+HePu3+Rf96HaXH8CzL7AQAA//8DAFBLAwQUAAYACAAA&#10;ACEAJ0H7q+EAAAALAQAADwAAAGRycy9kb3ducmV2LnhtbEyPQU+DQBCF7yb+h82YeLMLFBSRpWka&#10;9dQ0sTUx3qYwBVJ2l7BboP/e8aTHefPy3vfy1aw7MdLgWmsUhIsABJnSVq2pFXwe3h5SEM6jqbCz&#10;hhRcycGquL3JMavsZD5o3PtacIhxGSpovO8zKV3ZkEa3sD0Z/p3soNHzOdSyGnDicN3JKAgepcbW&#10;cEODPW0aKs/7i1bwPuG0Xoav4/Z82ly/D8nuaxuSUvd38/oFhKfZ/5nhF5/RoWCmo72YyolOQRKl&#10;vMUreAqXMQh2pEnEypGV+DkGWeTy/4biBwAA//8DAFBLAQItABQABgAIAAAAIQC2gziS/gAAAOEB&#10;AAATAAAAAAAAAAAAAAAAAAAAAABbQ29udGVudF9UeXBlc10ueG1sUEsBAi0AFAAGAAgAAAAhADj9&#10;If/WAAAAlAEAAAsAAAAAAAAAAAAAAAAALwEAAF9yZWxzLy5yZWxzUEsBAi0AFAAGAAgAAAAhAH6f&#10;CgSBAgAAyggAAA4AAAAAAAAAAAAAAAAALgIAAGRycy9lMm9Eb2MueG1sUEsBAi0AFAAGAAgAAAAh&#10;ACdB+6vhAAAACwEAAA8AAAAAAAAAAAAAAAAA2wQAAGRycy9kb3ducmV2LnhtbFBLBQYAAAAABAAE&#10;APMAAADp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group>
            </w:pict>
          </mc:Fallback>
        </mc:AlternateContent>
      </w:r>
      <w:r w:rsidRPr="00750F50">
        <w:rPr>
          <w:rFonts w:ascii="標楷體" w:eastAsia="標楷體" w:hAnsi="標楷體"/>
          <w:noProof/>
        </w:rPr>
        <mc:AlternateContent>
          <mc:Choice Requires="wps">
            <w:drawing>
              <wp:anchor distT="0" distB="0" distL="114300" distR="114300" simplePos="0" relativeHeight="251712512" behindDoc="0" locked="0" layoutInCell="1" allowOverlap="1" wp14:anchorId="595ADBCB" wp14:editId="1C4E9975">
                <wp:simplePos x="0" y="0"/>
                <wp:positionH relativeFrom="column">
                  <wp:posOffset>4427855</wp:posOffset>
                </wp:positionH>
                <wp:positionV relativeFrom="paragraph">
                  <wp:posOffset>4302125</wp:posOffset>
                </wp:positionV>
                <wp:extent cx="0" cy="228600"/>
                <wp:effectExtent l="0" t="0" r="0" b="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4C07CA35" id="直線接點 9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sq2gEAAHIDAAAOAAAAZHJzL2Uyb0RvYy54bWysU0uO1DAQ3SNxB8t7OumIGQ1Rp2fRw7AZ&#10;oKUZDlBtOx0Lx2XZ7k76EhwAJHbcAInF3IcRt6Ds/jDADpGFZdfnVb1Xldnl2Bu2VT5otA2fTkrO&#10;lBUotV03/N3d9bMLzkIEK8GgVQ3fqcAv50+fzAZXqwo7NFJ5RiA21INreBejq4siiE71ECbolCVn&#10;i76HSE+/LqSHgdB7U1RleV4M6KXzKFQIZL3aO/k847etEvFt2wYVmWk49Rbz6fO5Smcxn0G99uA6&#10;LQ5twD900YO2VPQEdQUR2Mbrv6B6LTwGbONEYF9g22qhMgdiMy3/YHPbgVOZC4kT3Emm8P9gxZvt&#10;0jMtG/7iOWcWeprRw6evD98+fv/w5cf9Z0Zm0mhwoabQhV36xFKM9tbdoHgfmMVFB3atcq93O0f5&#10;05RR/JaSHsFRpdXwGiXFwCZiFmxsfZ8gSQo25rnsTnNRY2RibxRkraqL8zKPrID6mOd8iK8U9ixd&#10;Gm60TYpBDdubEFMfUB9DktnitTYmT91YNhDts+osJwQ0WiZnCgt+vVoYz7aQ9iZ/mRR5Hod53FiZ&#10;wToF8uXhHkGb/Z2KG3vQItHfC7lCuVv6o0Y02NzlYQnT5jx+5+xfv8r8JwAAAP//AwBQSwMEFAAG&#10;AAgAAAAhADIY3HTfAAAACwEAAA8AAABkcnMvZG93bnJldi54bWxMj01Pg0AQhu8m/ofNmHhp2qUl&#10;LYosjVG5eWm18TqFEYjsLGW3LfrrHeNBb/Px5J1nsvVoO3WiwbeODcxnESji0lUt1wZeX4rpDSgf&#10;kCvsHJOBT/Kwzi8vMkwrd+YNnbahVhLCPkUDTQh9qrUvG7LoZ64nlt27GywGaYdaVwOeJdx2ehFF&#10;K22xZbnQYE8PDZUf26M14IsdHYqvSTmJ3uLa0eLw+PyExlxfjfd3oAKN4Q+GH31Rh1yc9u7IlVed&#10;gdVtEgsqRZIsQQnxO9kbSObxEnSe6f8/5N8AAAD//wMAUEsBAi0AFAAGAAgAAAAhALaDOJL+AAAA&#10;4QEAABMAAAAAAAAAAAAAAAAAAAAAAFtDb250ZW50X1R5cGVzXS54bWxQSwECLQAUAAYACAAAACEA&#10;OP0h/9YAAACUAQAACwAAAAAAAAAAAAAAAAAvAQAAX3JlbHMvLnJlbHNQSwECLQAUAAYACAAAACEA&#10;qN+rKtoBAAByAwAADgAAAAAAAAAAAAAAAAAuAgAAZHJzL2Uyb0RvYy54bWxQSwECLQAUAAYACAAA&#10;ACEAMhjcdN8AAAALAQAADwAAAAAAAAAAAAAAAAA0BAAAZHJzL2Rvd25yZXYueG1sUEsFBgAAAAAE&#10;AAQA8wAAAEAFAAAAAA==&#10;"/>
            </w:pict>
          </mc:Fallback>
        </mc:AlternateContent>
      </w:r>
      <w:r w:rsidRPr="00750F50">
        <w:rPr>
          <w:rFonts w:ascii="標楷體" w:eastAsia="標楷體" w:hAnsi="標楷體"/>
          <w:noProof/>
        </w:rPr>
        <mc:AlternateContent>
          <mc:Choice Requires="wps">
            <w:drawing>
              <wp:anchor distT="0" distB="0" distL="114300" distR="114300" simplePos="0" relativeHeight="251694080" behindDoc="0" locked="0" layoutInCell="1" allowOverlap="1" wp14:anchorId="0DAEDA95" wp14:editId="522926B2">
                <wp:simplePos x="0" y="0"/>
                <wp:positionH relativeFrom="column">
                  <wp:posOffset>3597275</wp:posOffset>
                </wp:positionH>
                <wp:positionV relativeFrom="paragraph">
                  <wp:posOffset>3159125</wp:posOffset>
                </wp:positionV>
                <wp:extent cx="1600200" cy="1143000"/>
                <wp:effectExtent l="0" t="0" r="0" b="0"/>
                <wp:wrapNone/>
                <wp:docPr id="93" name="文字方塊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52713471" w14:textId="77777777" w:rsidR="00A639DA" w:rsidRDefault="00A639DA" w:rsidP="00A639DA">
                            <w:pPr>
                              <w:snapToGrid w:val="0"/>
                              <w:spacing w:line="240" w:lineRule="atLeast"/>
                              <w:rPr>
                                <w:ins w:id="110" w:author="企劃處三科-曾安慈(att)" w:date="2025-12-12T16:00:00Z"/>
                                <w:rFonts w:ascii="標楷體" w:eastAsia="標楷體" w:hAnsi="標楷體"/>
                              </w:rPr>
                            </w:pPr>
                            <w:ins w:id="111" w:author="企劃處三科-曾安慈(att)" w:date="2025-12-12T16:00:00Z">
                              <w:r w:rsidRPr="00701C83">
                                <w:rPr>
                                  <w:rFonts w:ascii="標楷體" w:eastAsia="標楷體" w:hAnsi="標楷體" w:hint="eastAsia"/>
                                </w:rPr>
                                <w:t>派駐</w:t>
                              </w:r>
                              <w:r>
                                <w:rPr>
                                  <w:rFonts w:ascii="標楷體" w:eastAsia="標楷體" w:hAnsi="標楷體" w:hint="eastAsia"/>
                                </w:rPr>
                                <w:t>勞工薪資處置：</w:t>
                              </w:r>
                            </w:ins>
                          </w:p>
                          <w:p w14:paraId="5BF5A732" w14:textId="77777777" w:rsidR="00A639DA" w:rsidRPr="00AE2654" w:rsidRDefault="00A639DA" w:rsidP="00A639DA">
                            <w:pPr>
                              <w:snapToGrid w:val="0"/>
                              <w:spacing w:line="240" w:lineRule="atLeast"/>
                              <w:rPr>
                                <w:ins w:id="112" w:author="企劃處三科-曾安慈(att)" w:date="2025-12-12T16:00:00Z"/>
                                <w:rFonts w:ascii="標楷體" w:eastAsia="標楷體" w:hAnsi="標楷體"/>
                              </w:rPr>
                            </w:pPr>
                            <w:ins w:id="113" w:author="企劃處三科-曾安慈(att)" w:date="2025-12-12T16:00:00Z">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DAEDA95" id="文字方塊 93" o:spid="_x0000_s1031" type="#_x0000_t202" style="position:absolute;left:0;text-align:left;margin-left:283.25pt;margin-top:248.75pt;width:126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lNsRQIAAF4EAAAOAAAAZHJzL2Uyb0RvYy54bWysVF1uEzEQfkfiDpbfyW7SpLSrbKqSEoRU&#10;fqTCAbxe766F12NsJ7vlApU4QHnmAByAA7XnYOxN0hTECyIPlmdn/M3M981kfta3imyEdRJ0Tsej&#10;lBKhOZRS1zn9+GH17IQS55kumQItcnotHD1bPH0y70wmJtCAKoUlCKJd1pmcNt6bLEkcb0TL3AiM&#10;0OiswLbMo2nrpLSsQ/RWJZM0PU46sKWxwIVz+PVicNJFxK8qwf27qnLCE5VTrM3H08azCGeymLOs&#10;tsw0km/LYP9QRcukxqR7qAvmGVlb+QdUK7kFB5UfcWgTqCrJRewBuxmnv3Vz1TAjYi9IjjN7mtz/&#10;g+VvN+8tkWVOT48o0axFje5vb+5+fLu//Xn3/SvBz8hRZ1yGoVcGg33/AnrUOvbrzCXwT45oWDZM&#10;1+LcWugawUqscRxeJgdPBxwXQIruDZSYi609RKC+sm0gECkhiI5aXe/1Eb0nPKQ8TlMUnRKOvvF4&#10;epSiEXKwbPfcWOdfCWhJuOTU4gBEeLa5dH4I3YWEbA6ULFdSqWjYulgqSzYMh2UVf1v0R2FKkw7p&#10;mk1mAwN/hcDqHgp8BNFKj1OvZJvTk30QywJvL3WJZbLMM6mGO3an9JbIwN3Aou+LPuo22+lTQHmN&#10;zFoYhhyXEi8N2C+UdDjgOXWf18wKStRrjeqcjqfTsBHRmM6eT9Cwh57i0MM0R6icekqG69IPW7Q2&#10;VtYNZhrmQcM5KlrJyHWQfqhqWz4OcVRru3BhSw7tGPXwt7D4BQAA//8DAFBLAwQUAAYACAAAACEA&#10;iGE0N+AAAAALAQAADwAAAGRycy9kb3ducmV2LnhtbEyPzU7DMBCE70i8g7VIXBB1Cq2ThmwqhASC&#10;G7QVXN3YTSL8E2w3DW/PcoLb7M5o9ttqPVnDRh1i7x3CfJYB067xqnctwm77eF0Ai0k6JY13GuFb&#10;R1jX52eVLJU/uTc9blLLqMTFUiJ0KQ0l57HptJVx5gftyDv4YGWiMbRcBXmicmv4TZYJbmXv6EIn&#10;B/3Q6eZzc7QIxeJ5/Igvt6/vjTiYVbrKx6evgHh5Md3fAUt6Sn9h+MUndKiJae+PTkVmEJZCLCmK&#10;sFjlJChRzAsSewSR04bXFf//Q/0DAAD//wMAUEsBAi0AFAAGAAgAAAAhALaDOJL+AAAA4QEAABMA&#10;AAAAAAAAAAAAAAAAAAAAAFtDb250ZW50X1R5cGVzXS54bWxQSwECLQAUAAYACAAAACEAOP0h/9YA&#10;AACUAQAACwAAAAAAAAAAAAAAAAAvAQAAX3JlbHMvLnJlbHNQSwECLQAUAAYACAAAACEA975TbEUC&#10;AABeBAAADgAAAAAAAAAAAAAAAAAuAgAAZHJzL2Uyb0RvYy54bWxQSwECLQAUAAYACAAAACEAiGE0&#10;N+AAAAALAQAADwAAAAAAAAAAAAAAAACfBAAAZHJzL2Rvd25yZXYueG1sUEsFBgAAAAAEAAQA8wAA&#10;AKwFAAAAAA==&#10;">
                <v:textbox>
                  <w:txbxContent>
                    <w:p w14:paraId="52713471" w14:textId="77777777" w:rsidR="00A639DA" w:rsidRDefault="00A639DA" w:rsidP="00A639DA">
                      <w:pPr>
                        <w:snapToGrid w:val="0"/>
                        <w:spacing w:line="240" w:lineRule="atLeast"/>
                        <w:rPr>
                          <w:ins w:id="131" w:author="企劃處三科-曾安慈(att)" w:date="2025-12-12T16:00:00Z"/>
                          <w:rFonts w:ascii="標楷體" w:eastAsia="標楷體" w:hAnsi="標楷體"/>
                        </w:rPr>
                      </w:pPr>
                      <w:ins w:id="132" w:author="企劃處三科-曾安慈(att)" w:date="2025-12-12T16:00:00Z">
                        <w:r w:rsidRPr="00701C83">
                          <w:rPr>
                            <w:rFonts w:ascii="標楷體" w:eastAsia="標楷體" w:hAnsi="標楷體" w:hint="eastAsia"/>
                          </w:rPr>
                          <w:t>派駐</w:t>
                        </w:r>
                        <w:r>
                          <w:rPr>
                            <w:rFonts w:ascii="標楷體" w:eastAsia="標楷體" w:hAnsi="標楷體" w:hint="eastAsia"/>
                          </w:rPr>
                          <w:t>勞工薪資處置：</w:t>
                        </w:r>
                      </w:ins>
                    </w:p>
                    <w:p w14:paraId="5BF5A732" w14:textId="77777777" w:rsidR="00A639DA" w:rsidRPr="00AE2654" w:rsidRDefault="00A639DA" w:rsidP="00A639DA">
                      <w:pPr>
                        <w:snapToGrid w:val="0"/>
                        <w:spacing w:line="240" w:lineRule="atLeast"/>
                        <w:rPr>
                          <w:ins w:id="133" w:author="企劃處三科-曾安慈(att)" w:date="2025-12-12T16:00:00Z"/>
                          <w:rFonts w:ascii="標楷體" w:eastAsia="標楷體" w:hAnsi="標楷體"/>
                        </w:rPr>
                      </w:pPr>
                      <w:ins w:id="134" w:author="企劃處三科-曾安慈(att)" w:date="2025-12-12T16:00:00Z">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704320" behindDoc="0" locked="0" layoutInCell="1" allowOverlap="1" wp14:anchorId="080445D2" wp14:editId="700EE5E9">
                <wp:simplePos x="0" y="0"/>
                <wp:positionH relativeFrom="column">
                  <wp:posOffset>1828800</wp:posOffset>
                </wp:positionH>
                <wp:positionV relativeFrom="paragraph">
                  <wp:posOffset>2371090</wp:posOffset>
                </wp:positionV>
                <wp:extent cx="342900" cy="342900"/>
                <wp:effectExtent l="0" t="0" r="0" b="0"/>
                <wp:wrapNone/>
                <wp:docPr id="92" name="文字方塊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3034" w14:textId="77777777" w:rsidR="00A639DA" w:rsidRPr="00382B03" w:rsidRDefault="00A639DA" w:rsidP="00A639DA">
                            <w:pPr>
                              <w:rPr>
                                <w:ins w:id="114" w:author="企劃處三科-曾安慈(att)" w:date="2025-12-12T16:00:00Z"/>
                                <w:rFonts w:ascii="標楷體" w:eastAsia="標楷體" w:hAnsi="標楷體"/>
                              </w:rPr>
                            </w:pPr>
                            <w:ins w:id="115" w:author="企劃處三科-曾安慈(att)" w:date="2025-12-12T16:00:00Z">
                              <w:r w:rsidRPr="00382B03">
                                <w:rPr>
                                  <w:rFonts w:ascii="標楷體" w:eastAsia="標楷體" w:hAnsi="標楷體" w:hint="eastAsia"/>
                                </w:rPr>
                                <w:t>是</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80445D2" id="文字方塊 92" o:spid="_x0000_s1032" type="#_x0000_t202" style="position:absolute;left:0;text-align:left;margin-left:2in;margin-top:186.7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nGBwIAANIDAAAOAAAAZHJzL2Uyb0RvYy54bWysU11uEzEQfkfiDpbfySYhFLLKpiqtipDK&#10;j1Q4wMTrzVrseszYyW65ABIHKM8cgANwoPYcjL1JCPCGeLHGM+NvvvlmvDjt20ZsNXmDtpCT0VgK&#10;bRWWxq4L+f7d5aNnUvgAtoQGrS7kjfbydPnwwaJzuZ5ijU2pSTCI9XnnClmH4PIs86rWLfgROm05&#10;WCG1EPhK66wk6Bi9bbLpeHySdUilI1Tae/ZeDEG5TPhVpVV4U1VeB9EUkrmFdFI6V/HMlgvI1wSu&#10;NmpHA/6BRQvGctED1AUEEBsyf0G1RhF6rMJIYZthVRmlUw/czWT8RzfXNTidemFxvDvI5P8frHq9&#10;fUvClIWcT6Ww0PKM7m8/333/en/74+7bF8Fu1qhzPufUa8fJoX+OPc869evdFaoPXlg8r8Gu9RkR&#10;drWGkjlO4svs6OmA4yPIqnuFJdeCTcAE1FfURgFZEsHoPKubw3x0H4Ri5+PZdD7miOLQzo4VIN8/&#10;duTDC42tiEYhicefwGF75cOQuk+JtSxemqZhP+SN/c3BmNGTyEe+A/PQr/qk1clekxWWN9wN4bBY&#10;/BHYqJE+SdHxUhXSf9wAaSmal5YVmU9ms7iF6TJ78nTKFzqOrI4jYBVDFTJIMZjnYdjcjSOzrrnS&#10;MAOLZ6xiZVKHUe6B1Y4+L07SaLfkcTOP7ynr11dc/gQAAP//AwBQSwMEFAAGAAgAAAAhAHecYFzf&#10;AAAACwEAAA8AAABkcnMvZG93bnJldi54bWxMj81OwzAQhO9IvIO1SNyoTWJoCNlUCMQVRPmRuLnx&#10;NomI11HsNuHtMSc4zs5o9ptqs7hBHGkKvWeEy5UCQdx423OL8Pb6eFGACNGwNYNnQvimAJv69KQy&#10;pfUzv9BxG1uRSjiUBqGLcSylDE1HzoSVH4mTt/eTMzHJqZV2MnMqd4PMlLqWzvScPnRmpPuOmq/t&#10;wSG8P+0/P7R6bh/c1Tj7RUl2NxLx/Gy5uwURaYl/YfjFT+hQJ6adP7ANYkDIiiJtiQj5OtcgUiLX&#10;WbrsEHS21iDrSv7fUP8AAAD//wMAUEsBAi0AFAAGAAgAAAAhALaDOJL+AAAA4QEAABMAAAAAAAAA&#10;AAAAAAAAAAAAAFtDb250ZW50X1R5cGVzXS54bWxQSwECLQAUAAYACAAAACEAOP0h/9YAAACUAQAA&#10;CwAAAAAAAAAAAAAAAAAvAQAAX3JlbHMvLnJlbHNQSwECLQAUAAYACAAAACEAaEa5xgcCAADSAwAA&#10;DgAAAAAAAAAAAAAAAAAuAgAAZHJzL2Uyb0RvYy54bWxQSwECLQAUAAYACAAAACEAd5xgXN8AAAAL&#10;AQAADwAAAAAAAAAAAAAAAABhBAAAZHJzL2Rvd25yZXYueG1sUEsFBgAAAAAEAAQA8wAAAG0FAAAA&#10;AA==&#10;" filled="f" stroked="f">
                <v:textbox>
                  <w:txbxContent>
                    <w:p w14:paraId="1F923034" w14:textId="77777777" w:rsidR="00A639DA" w:rsidRPr="00382B03" w:rsidRDefault="00A639DA" w:rsidP="00A639DA">
                      <w:pPr>
                        <w:rPr>
                          <w:ins w:id="137" w:author="企劃處三科-曾安慈(att)" w:date="2025-12-12T16:00:00Z"/>
                          <w:rFonts w:ascii="標楷體" w:eastAsia="標楷體" w:hAnsi="標楷體"/>
                        </w:rPr>
                      </w:pPr>
                      <w:ins w:id="138" w:author="企劃處三科-曾安慈(att)" w:date="2025-12-12T16:00:00Z">
                        <w:r w:rsidRPr="00382B03">
                          <w:rPr>
                            <w:rFonts w:ascii="標楷體" w:eastAsia="標楷體" w:hAnsi="標楷體" w:hint="eastAsia"/>
                          </w:rPr>
                          <w:t>是</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703296" behindDoc="0" locked="0" layoutInCell="1" allowOverlap="1" wp14:anchorId="26F74BE7" wp14:editId="4B7202D8">
                <wp:simplePos x="0" y="0"/>
                <wp:positionH relativeFrom="column">
                  <wp:posOffset>3886200</wp:posOffset>
                </wp:positionH>
                <wp:positionV relativeFrom="paragraph">
                  <wp:posOffset>2371090</wp:posOffset>
                </wp:positionV>
                <wp:extent cx="342900" cy="342900"/>
                <wp:effectExtent l="0" t="0" r="0" b="0"/>
                <wp:wrapNone/>
                <wp:docPr id="91" name="文字方塊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920AB" w14:textId="77777777" w:rsidR="00A639DA" w:rsidRPr="00382B03" w:rsidRDefault="00A639DA" w:rsidP="00A639DA">
                            <w:pPr>
                              <w:rPr>
                                <w:ins w:id="116" w:author="企劃處三科-曾安慈(att)" w:date="2025-12-12T16:00:00Z"/>
                                <w:rFonts w:ascii="標楷體" w:eastAsia="標楷體" w:hAnsi="標楷體"/>
                              </w:rPr>
                            </w:pPr>
                            <w:proofErr w:type="gramStart"/>
                            <w:ins w:id="117" w:author="企劃處三科-曾安慈(att)" w:date="2025-12-12T16:00:00Z">
                              <w:r>
                                <w:rPr>
                                  <w:rFonts w:ascii="標楷體" w:eastAsia="標楷體" w:hAnsi="標楷體" w:hint="eastAsia"/>
                                </w:rPr>
                                <w:t>否</w:t>
                              </w:r>
                              <w:proofErr w:type="gramEnd"/>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6F74BE7" id="文字方塊 91" o:spid="_x0000_s1033" type="#_x0000_t202" style="position:absolute;left:0;text-align:left;margin-left:306pt;margin-top:186.7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7blBgIAANIDAAAOAAAAZHJzL2Uyb0RvYy54bWysU1GO0zAQ/UfiDpb/adJS2G3UdLXsahHS&#10;wiItHMBxnMQi8Zix26RcAIkDLN8cgANwoN1zMHbaUuAP8WONZ8Zv3rwZL8+GrmUbhU6Dyfl0knKm&#10;jIRSmzrn799dPTnlzHlhStGCUTnfKsfPVo8fLXubqRk00JYKGYEYl/U25433NksSJxvVCTcBqwwF&#10;K8BOeLpinZQoekLv2mSWps+THrC0CFI5R97LMchXEb+qlPQ3VeWUZ23OiZuPJ8azCGeyWoqsRmEb&#10;LXc0xD+w6IQ2VPQAdSm8YGvUf0F1WiI4qPxEQpdAVWmpYg/UzTT9o5vbRlgVeyFxnD3I5P4frHyz&#10;eYtMlzlfTDkzoqMZPdx9vv/+9eHux/23L4zcpFFvXUapt5aS/fACBpp17NfZa5AfHDNw0QhTq3NE&#10;6BslSuIYXyZHT0ccF0CK/jWUVEusPUSgocIuCEiSMEKnWW0P81GDZ5KcT+ezRUoRSaGdTdwSke0f&#10;W3T+pYKOBSPnSOOP4GJz7fyYuk8JtQxc6baNK9Ca3xyEGTyRfOA7MvdDMUStTvaaFFBuqRuEcbHo&#10;I5DRAH7irKelyrn7uBaoOGtfGVJkMZ3PwxbGy/zZyYwueBwpjiPCSILKuedsNC/8uLlri7puqNI4&#10;AwPnpGKlY4dB7pHVjj4tTtRot+RhM4/vMevXV1z9BAAA//8DAFBLAwQUAAYACAAAACEAsQjTMt8A&#10;AAALAQAADwAAAGRycy9kb3ducmV2LnhtbEyPzU7DMBCE70i8g7VI3KjdNLgQsqkQiCuo5Ufi5sZu&#10;EhGvo9htwtuznOA4O6PZb8rN7HtxcmPsAiEsFwqEozrYjhqEt9enqxsQMRmypg/kEL5dhE11flaa&#10;woaJtu60S43gEoqFQWhTGgopY906b+IiDI7YO4TRm8RybKQdzcTlvpeZUlp60xF/aM3gHlpXf+2O&#10;HuH9+fD5kauX5tFfD1OYlSR/KxEvL+b7OxDJzekvDL/4jA4VM+3DkWwUPYJeZrwlIazWqxwEJ7TW&#10;fNkj5Nk6B1mV8v+G6gcAAP//AwBQSwECLQAUAAYACAAAACEAtoM4kv4AAADhAQAAEwAAAAAAAAAA&#10;AAAAAAAAAAAAW0NvbnRlbnRfVHlwZXNdLnhtbFBLAQItABQABgAIAAAAIQA4/SH/1gAAAJQBAAAL&#10;AAAAAAAAAAAAAAAAAC8BAABfcmVscy8ucmVsc1BLAQItABQABgAIAAAAIQBxX7blBgIAANIDAAAO&#10;AAAAAAAAAAAAAAAAAC4CAABkcnMvZTJvRG9jLnhtbFBLAQItABQABgAIAAAAIQCxCNMy3wAAAAsB&#10;AAAPAAAAAAAAAAAAAAAAAGAEAABkcnMvZG93bnJldi54bWxQSwUGAAAAAAQABADzAAAAbAUAAAAA&#10;" filled="f" stroked="f">
                <v:textbox>
                  <w:txbxContent>
                    <w:p w14:paraId="033920AB" w14:textId="77777777" w:rsidR="00A639DA" w:rsidRPr="00382B03" w:rsidRDefault="00A639DA" w:rsidP="00A639DA">
                      <w:pPr>
                        <w:rPr>
                          <w:ins w:id="141" w:author="企劃處三科-曾安慈(att)" w:date="2025-12-12T16:00:00Z"/>
                          <w:rFonts w:ascii="標楷體" w:eastAsia="標楷體" w:hAnsi="標楷體"/>
                        </w:rPr>
                      </w:pPr>
                      <w:ins w:id="142" w:author="企劃處三科-曾安慈(att)" w:date="2025-12-12T16:00:00Z">
                        <w:r>
                          <w:rPr>
                            <w:rFonts w:ascii="標楷體" w:eastAsia="標楷體" w:hAnsi="標楷體" w:hint="eastAsia"/>
                          </w:rPr>
                          <w:t>否</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707392" behindDoc="0" locked="0" layoutInCell="1" allowOverlap="1" wp14:anchorId="7827A2BF" wp14:editId="243C5975">
                <wp:simplePos x="0" y="0"/>
                <wp:positionH relativeFrom="column">
                  <wp:posOffset>4404360</wp:posOffset>
                </wp:positionH>
                <wp:positionV relativeFrom="paragraph">
                  <wp:posOffset>2713355</wp:posOffset>
                </wp:positionV>
                <wp:extent cx="0" cy="457200"/>
                <wp:effectExtent l="0" t="0" r="0" b="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0F874B6D" id="直線接點 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Sf6wEAAJQDAAAOAAAAZHJzL2Uyb0RvYy54bWysU0uOEzEQ3SNxB8t70klE+LTSmUWGYTNA&#10;pJk5QMV2py1sl2U76eQSHAAkdtwAiQX3YcQtKDs9GQZ2iF5Y5fq8qvfKPT/bW8N2KkSNruGT0Zgz&#10;5QRK7TYNv7m+ePKCs5jASTDoVMMPKvKzxeNH897XaoodGqkCIxAX6943vEvJ11UVRacsxBF65SjY&#10;YrCQ6Bo2lQzQE7o11XQ8flb1GKQPKFSM5D0/Bvmi4LetEuld20aVmGk4zZbKGcq5zme1mEO9CeA7&#10;LYYx4B+msKAdNT1BnUMCtg36LyirRcCIbRoJtBW2rRaqcCA2k/EfbK468KpwIXGiP8kU/x+seLtb&#10;BaZlw1+SPA4s7ej209fbbx9/fPjy8/tnRm7SqPexptSlW4XMUuzdlb9E8T4yh8sO3EaVWa8Pnuon&#10;uaJ6UJIv0VOndf8GJeXANmERbN8GmyFJCrYvezmc9qL2iYmjU5D36ew5rbyAQ31X50NMrxValo2G&#10;G+2yYlDD7jKmPAfUdynZ7fBCG1O2bhzrifZsOisFEY2WOZjTYtislyawHeR3U76h74O0gFsnC1in&#10;QL4a7ATakM1SUSMFTfoYxXM3qyRnRtGvkq3jeMYNamWBjlKvUR5WIYezcLT6wmN4pvlt/X4vWfc/&#10;0+IXAAAA//8DAFBLAwQUAAYACAAAACEAXpXL0OEAAAALAQAADwAAAGRycy9kb3ducmV2LnhtbEyP&#10;wU7DMAyG70i8Q2Qkbizdikpbmk4IaVw2QNsQglvWmLaicaom3crbY8QBjv796ffnYjnZThxx8K0j&#10;BfNZBAKpcqalWsHLfnWVgvBBk9GdI1TwhR6W5flZoXPjTrTF4y7UgkvI51pBE0KfS+mrBq32M9cj&#10;8e7DDVYHHodamkGfuNx2chFFibS6Jb7Q6B7vG6w+d6NVsN2s1unrepyq4f1h/rR/3jy++VSpy4vp&#10;7hZEwCn8wfCjz+pQstPBjWS86BQkWZwwquB6cRODYOI3OXCSZTHIspD/fyi/AQAA//8DAFBLAQIt&#10;ABQABgAIAAAAIQC2gziS/gAAAOEBAAATAAAAAAAAAAAAAAAAAAAAAABbQ29udGVudF9UeXBlc10u&#10;eG1sUEsBAi0AFAAGAAgAAAAhADj9If/WAAAAlAEAAAsAAAAAAAAAAAAAAAAALwEAAF9yZWxzLy5y&#10;ZWxzUEsBAi0AFAAGAAgAAAAhAMXVNJ/rAQAAlAMAAA4AAAAAAAAAAAAAAAAALgIAAGRycy9lMm9E&#10;b2MueG1sUEsBAi0AFAAGAAgAAAAhAF6Vy9DhAAAACwEAAA8AAAAAAAAAAAAAAAAARQQAAGRycy9k&#10;b3ducmV2LnhtbFBLBQYAAAAABAAEAPMAAABTBQAAAAA=&#10;">
                <v:stroke endarrow="block"/>
              </v:line>
            </w:pict>
          </mc:Fallback>
        </mc:AlternateContent>
      </w:r>
      <w:r w:rsidRPr="00750F50">
        <w:rPr>
          <w:rFonts w:ascii="標楷體" w:eastAsia="標楷體" w:hAnsi="標楷體"/>
          <w:noProof/>
        </w:rPr>
        <mc:AlternateContent>
          <mc:Choice Requires="wps">
            <w:drawing>
              <wp:anchor distT="0" distB="0" distL="114300" distR="114300" simplePos="0" relativeHeight="251685888" behindDoc="0" locked="0" layoutInCell="1" allowOverlap="1" wp14:anchorId="239B84AE" wp14:editId="0C987214">
                <wp:simplePos x="0" y="0"/>
                <wp:positionH relativeFrom="column">
                  <wp:posOffset>3728085</wp:posOffset>
                </wp:positionH>
                <wp:positionV relativeFrom="paragraph">
                  <wp:posOffset>2719705</wp:posOffset>
                </wp:positionV>
                <wp:extent cx="685800" cy="0"/>
                <wp:effectExtent l="0" t="0" r="0" b="0"/>
                <wp:wrapNone/>
                <wp:docPr id="89" name="直線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16388E8B" id="直線接點 8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Na2gEAAHIDAAAOAAAAZHJzL2Uyb0RvYy54bWysU0uOEzEQ3SNxB8t70p1IGWVa6cwiw7AZ&#10;INIMB6jY7rSF22XZTrpzCQ4AEjtugMSC+8yIW1B2PgywQ/TCsuvzqt6r6vnV0Bm2Uz5otDUfj0rO&#10;lBUotd3U/N39zYsZZyGClWDQqprvVeBXi+fP5r2r1ARbNFJ5RiA2VL2reRujq4oiiFZ1EEbolCVn&#10;g76DSE+/KaSHntA7U0zK8qLo0UvnUagQyHp9cPJFxm8aJeLbpgkqMlNz6i3m0+dznc5iMYdq48G1&#10;WhzbgH/oogNtqegZ6hoisK3Xf0F1WngM2MSRwK7AptFCZQ7EZlz+weauBacyFxInuLNM4f/Bije7&#10;lWda1nx2yZmFjmb0+Onr47ePDx++/Pj+mZGZNOpdqCh0aVc+sRSDvXO3KN4HZnHZgt2o3Ov93lH+&#10;OGUUv6WkR3BUad2/RkkxsI2YBRsa3yVIkoINeS7781zUEJkg48VsOitpeuLkKqA65Tkf4iuFHUuX&#10;mhttk2JQwe42xNQHVKeQZLZ4o43JUzeW9TW/nE6mOSGg0TI5U1jwm/XSeLaDtDf5y6TI8zTM49bK&#10;DNYqkC+P9wjaHO5U3NijFon+Qcg1yv3KnzSiweYuj0uYNufpO2f/+lUWPwEAAP//AwBQSwMEFAAG&#10;AAgAAAAhAP87FOvfAAAACwEAAA8AAABkcnMvZG93bnJldi54bWxMj8FOwzAMhu9IvENkJC7Tlq5j&#10;o5SmEwJ648IG4uq1pq1onK7JtsLTYyQkOPr3p9+fs/VoO3WkwbeODcxnESji0lUt1wZetsU0AeUD&#10;coWdYzLwSR7W+flZhmnlTvxMx02olZSwT9FAE0Kfau3Lhiz6meuJZffuBotBxqHW1YAnKbedjqNo&#10;pS22LBca7Om+ofJjc7AGfPFK++JrUk6it0XtKN4/PD2iMZcX490tqEBj+IPhR1/UIRennTtw5VVn&#10;YJlczwU1cBUnC1BCrG6Wkux+E51n+v8P+TcAAAD//wMAUEsBAi0AFAAGAAgAAAAhALaDOJL+AAAA&#10;4QEAABMAAAAAAAAAAAAAAAAAAAAAAFtDb250ZW50X1R5cGVzXS54bWxQSwECLQAUAAYACAAAACEA&#10;OP0h/9YAAACUAQAACwAAAAAAAAAAAAAAAAAvAQAAX3JlbHMvLnJlbHNQSwECLQAUAAYACAAAACEA&#10;VeAjWtoBAAByAwAADgAAAAAAAAAAAAAAAAAuAgAAZHJzL2Uyb0RvYy54bWxQSwECLQAUAAYACAAA&#10;ACEA/zsU698AAAALAQAADwAAAAAAAAAAAAAAAAA0BAAAZHJzL2Rvd25yZXYueG1sUEsFBgAAAAAE&#10;AAQA8wAAAEAFAAAAAA==&#10;"/>
            </w:pict>
          </mc:Fallback>
        </mc:AlternateContent>
      </w:r>
      <w:r w:rsidRPr="00750F50">
        <w:rPr>
          <w:rFonts w:ascii="標楷體" w:eastAsia="標楷體" w:hAnsi="標楷體"/>
          <w:noProof/>
        </w:rPr>
        <mc:AlternateContent>
          <mc:Choice Requires="wpg">
            <w:drawing>
              <wp:anchor distT="0" distB="0" distL="114300" distR="114300" simplePos="0" relativeHeight="251691008" behindDoc="0" locked="0" layoutInCell="1" allowOverlap="1" wp14:anchorId="203DD477" wp14:editId="615440F1">
                <wp:simplePos x="0" y="0"/>
                <wp:positionH relativeFrom="column">
                  <wp:posOffset>2261235</wp:posOffset>
                </wp:positionH>
                <wp:positionV relativeFrom="paragraph">
                  <wp:posOffset>2378075</wp:posOffset>
                </wp:positionV>
                <wp:extent cx="1485900" cy="685800"/>
                <wp:effectExtent l="0" t="0" r="0" b="0"/>
                <wp:wrapNone/>
                <wp:docPr id="86" name="群組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87"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16EFA" w14:textId="77777777" w:rsidR="00A639DA" w:rsidRPr="00521148" w:rsidRDefault="00A639DA" w:rsidP="00A639DA">
                              <w:pPr>
                                <w:snapToGrid w:val="0"/>
                                <w:spacing w:line="240" w:lineRule="atLeast"/>
                                <w:jc w:val="center"/>
                                <w:rPr>
                                  <w:ins w:id="118" w:author="企劃處三科-曾安慈(att)" w:date="2025-12-12T16:00:00Z"/>
                                  <w:rFonts w:ascii="標楷體" w:eastAsia="標楷體" w:hAnsi="標楷體"/>
                                </w:rPr>
                              </w:pPr>
                              <w:ins w:id="119" w:author="企劃處三科-曾安慈(att)" w:date="2025-12-12T16:00:00Z">
                                <w:r>
                                  <w:rPr>
                                    <w:rFonts w:ascii="標楷體" w:eastAsia="標楷體" w:hAnsi="標楷體" w:hint="eastAsia"/>
                                  </w:rPr>
                                  <w:t>機關公文是否得達到廠商</w:t>
                                </w:r>
                              </w:ins>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03DD477" id="群組 86" o:spid="_x0000_s1034" style="position:absolute;left:0;text-align:left;margin-left:178.05pt;margin-top:187.25pt;width:117pt;height:54pt;z-index:251691008"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YSb8AIAAOoHAAAOAAAAZHJzL2Uyb0RvYy54bWzUVV1u1DAQfkfiDpbfaTbLZslGzValf0Iq&#10;UKnlAF7HSSwcO9jeTcozR+EKvHKdXoOxnWxXSylSEUjkIZrxjMcz33weHx71jUAbpg1XMsfxwQQj&#10;JqkquKxy/OHm/EWKkbFEFkQoyXJ8yww+Wj5/dti1GZuqWomCaQRBpMm6Nse1tW0WRYbWrCHmQLVM&#10;grFUuiEWVF1FhSYdRG9ENJ1M5lGndNFqRZkxsHoajHjp45clo/Z9WRpmkcgx5Gb9X/v/yv2j5SHJ&#10;Kk3amtMhDfKELBrCJRy6DXVKLEFrzX8K1XCqlVGlPaCqiVRZcsp8DVBNPNmr5kKrdetrqbKuarcw&#10;AbR7OD05LH23udKIFzlO5xhJ0kCP7r5/vfv2BcECoNO1VQZOF7q9bq90KBHES0U/GjBH+3anV8EZ&#10;rbq3qoCAZG2VR6cvdeNCQN2o90243TaB9RZRWIxnabKYQK8o2OZpkoLsu0RraKXbNkvnYAarFwbb&#10;2bB9+nI27I0nqd8ZkSyc63MdcnOFAePMPajmz0C9rknLfK+Mw2sE9dUI6jFg4H1QnAZcvd8IqgmI&#10;IqlOaiIrdqy16mpGCkgrdv6Q/M4Gpxjox28hfgCrEehHkCJZq429YKpBTshxKVQHiWl7yih3d923&#10;k2wujXW53fu77holeHHOhfCKrlYnQqMNgRt47j9fzp6bkKjL8SKZJj7yr0NM/PdQiIZbGCWCN8Dl&#10;rRPJHIhnsvA0sYSLIEPKQg6oOiADH1aquAVQtQpzAuYaCLXSnzHqYEbk2HxaE80wEm8kNGYRzxzZ&#10;rFdmyaspKHrXstq1EEkhVI4tRkE8sWEQrVvNqxpOin3tUjmulNwj6xodshqSBcr+K+7C6A4D4cZR&#10;5rXqUbzYoy6yPayPmf8tEifxLPEXPoEZ6TIg2Uji2I0HPyrczAhcHKfMHoc1PAaP0VYqx1kf3VGD&#10;ZNuFh8li+1UfJucIyv9CHz8I4UHxN3d4/NyLtat7ut0/0csfAAAA//8DAFBLAwQUAAYACAAAACEA&#10;YiXdPeIAAAALAQAADwAAAGRycy9kb3ducmV2LnhtbEyPTU/CQBCG7yb+h82YeJNtgSLUbgkh6omY&#10;CCaG29Id2obubNNd2vLvHU96m48n7zyTrUfbiB47XztSEE8iEEiFMzWVCr4Ob09LED5oMrpxhApu&#10;6GGd399lOjVuoE/s96EUHEI+1QqqENpUSl9UaLWfuBaJd2fXWR247UppOj1wuG3kNIoW0uqa+EKl&#10;W9xWWFz2V6vgfdDDZha/9rvLeXs7HpKP712MSj0+jJsXEAHH8AfDrz6rQ85OJ3cl40WjYJYsYka5&#10;eJ4nIJhIVhFPTgrmy2kCMs/k/x/yHwAAAP//AwBQSwECLQAUAAYACAAAACEAtoM4kv4AAADhAQAA&#10;EwAAAAAAAAAAAAAAAAAAAAAAW0NvbnRlbnRfVHlwZXNdLnhtbFBLAQItABQABgAIAAAAIQA4/SH/&#10;1gAAAJQBAAALAAAAAAAAAAAAAAAAAC8BAABfcmVscy8ucmVsc1BLAQItABQABgAIAAAAIQAzgYSb&#10;8AIAAOoHAAAOAAAAAAAAAAAAAAAAAC4CAABkcnMvZTJvRG9jLnhtbFBLAQItABQABgAIAAAAIQBi&#10;Jd094gAAAAsBAAAPAAAAAAAAAAAAAAAAAEoFAABkcnMvZG93bnJldi54bWxQSwUGAAAAAAQABADz&#10;AAAAWQY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pJxAAAANsAAAAPAAAAZHJzL2Rvd25yZXYueG1sRI9Ba8JA&#10;FITvgv9heYI33dSKSuoqIkg9SLG2eH7NPpPQvLchu5rUX98tCD0OM/MNs1x3XKkbNb50YuBpnIAi&#10;yZwtJTfw+bEbLUD5gGKxckIGfsjDetXvLTG1rpV3up1CriJEfIoGihDqVGufFcTox64mid7FNYwh&#10;yibXtsE2wrnSkySZacZS4kKBNW0Lyr5PVzZw/JoeuT3cL3y4T89cXV/n57dnY4aDbvMCKlAX/sOP&#10;9t4aWMzh70v8AXr1CwAA//8DAFBLAQItABQABgAIAAAAIQDb4fbL7gAAAIUBAAATAAAAAAAAAAAA&#10;AAAAAAAAAABbQ29udGVudF9UeXBlc10ueG1sUEsBAi0AFAAGAAgAAAAhAFr0LFu/AAAAFQEAAAsA&#10;AAAAAAAAAAAAAAAAHwEAAF9yZWxzLy5yZWxzUEsBAi0AFAAGAAgAAAAhAF4riknEAAAA2wAAAA8A&#10;AAAAAAAAAAAAAAAABwIAAGRycy9kb3ducmV2LnhtbFBLBQYAAAAAAwADALcAAAD4Ag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EE16EFA" w14:textId="77777777" w:rsidR="00A639DA" w:rsidRPr="00521148" w:rsidRDefault="00A639DA" w:rsidP="00A639DA">
                        <w:pPr>
                          <w:snapToGrid w:val="0"/>
                          <w:spacing w:line="240" w:lineRule="atLeast"/>
                          <w:jc w:val="center"/>
                          <w:rPr>
                            <w:ins w:id="145" w:author="企劃處三科-曾安慈(att)" w:date="2025-12-12T16:00:00Z"/>
                            <w:rFonts w:ascii="標楷體" w:eastAsia="標楷體" w:hAnsi="標楷體"/>
                          </w:rPr>
                        </w:pPr>
                        <w:ins w:id="146" w:author="企劃處三科-曾安慈(att)" w:date="2025-12-12T16:00:00Z">
                          <w:r>
                            <w:rPr>
                              <w:rFonts w:ascii="標楷體" w:eastAsia="標楷體" w:hAnsi="標楷體" w:hint="eastAsia"/>
                            </w:rPr>
                            <w:t>機關公文是否得達到廠商</w:t>
                          </w:r>
                        </w:ins>
                      </w:p>
                    </w:txbxContent>
                  </v:textbox>
                </v:shape>
              </v:group>
            </w:pict>
          </mc:Fallback>
        </mc:AlternateContent>
      </w:r>
      <w:r w:rsidRPr="00750F50">
        <w:rPr>
          <w:rFonts w:ascii="標楷體" w:eastAsia="標楷體" w:hAnsi="標楷體"/>
          <w:noProof/>
        </w:rPr>
        <mc:AlternateContent>
          <mc:Choice Requires="wps">
            <w:drawing>
              <wp:anchor distT="0" distB="0" distL="114300" distR="114300" simplePos="0" relativeHeight="251711488" behindDoc="0" locked="0" layoutInCell="1" allowOverlap="1" wp14:anchorId="7F0C971E" wp14:editId="3224A787">
                <wp:simplePos x="0" y="0"/>
                <wp:positionH relativeFrom="column">
                  <wp:posOffset>3048000</wp:posOffset>
                </wp:positionH>
                <wp:positionV relativeFrom="paragraph">
                  <wp:posOffset>2155190</wp:posOffset>
                </wp:positionV>
                <wp:extent cx="342900" cy="342900"/>
                <wp:effectExtent l="0" t="0" r="0" b="0"/>
                <wp:wrapNone/>
                <wp:docPr id="85" name="文字方塊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6262" w14:textId="77777777" w:rsidR="00A639DA" w:rsidRPr="00382B03" w:rsidRDefault="00A639DA" w:rsidP="00A639DA">
                            <w:pPr>
                              <w:rPr>
                                <w:ins w:id="120" w:author="企劃處三科-曾安慈(att)" w:date="2025-12-12T16:00:00Z"/>
                                <w:rFonts w:ascii="標楷體" w:eastAsia="標楷體" w:hAnsi="標楷體"/>
                              </w:rPr>
                            </w:pPr>
                            <w:proofErr w:type="gramStart"/>
                            <w:ins w:id="121" w:author="企劃處三科-曾安慈(att)" w:date="2025-12-12T16:00:00Z">
                              <w:r>
                                <w:rPr>
                                  <w:rFonts w:ascii="標楷體" w:eastAsia="標楷體" w:hAnsi="標楷體" w:hint="eastAsia"/>
                                </w:rPr>
                                <w:t>否</w:t>
                              </w:r>
                              <w:proofErr w:type="gramEnd"/>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F0C971E" id="文字方塊 85" o:spid="_x0000_s1037" type="#_x0000_t202" style="position:absolute;left:0;text-align:left;margin-left:240pt;margin-top:169.7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NICAIAANIDAAAOAAAAZHJzL2Uyb0RvYy54bWysU12O0zAQfkfiDpbfadLShW3UdLXsahHS&#10;8iMtHMBxnMQi8Zix26RcAGkPsDxzAA7AgXbPwdhpS4E3xIs1nhl/88034+XZ0LVso9BpMDmfTlLO&#10;lJFQalPn/MP7qyennDkvTClaMCrnW+X42erxo2VvMzWDBtpSISMQ47Le5rzx3mZJ4mSjOuEmYJWh&#10;YAXYCU9XrJMSRU/oXZvM0vRZ0gOWFkEq58h7OQb5KuJXlZL+bVU55Vmbc+Lm44nxLMKZrJYiq1HY&#10;RssdDfEPLDqhDRU9QF0KL9ga9V9QnZYIDio/kdAlUFVaqtgDdTNN/+jmphFWxV5IHGcPMrn/Byvf&#10;bN4h02XOT084M6KjGT3cfbn//vXh7sf9t1tGbtKoty6j1BtLyX54AQPNOvbr7DXIj44ZuGiEqdU5&#10;IvSNEiVxnIaXydHTEccFkKJ/DSXVEmsPEWiosAsCkiSM0GlW28N81OCZJOfT+WyRUkRSaGeHCiLb&#10;P7bo/EsFHQtGzpHGH8HF5tr5MXWfEmoZuNJtS36RteY3B2EGTyQf+I7M/VAMUavFXpMCyi11gzAu&#10;Fn0EMhrAz5z1tFQ5d5/WAhVn7StDiiym83nYwniZnzyf0QWPI8VxRBhJUDn3nI3mhR83d21R1w1V&#10;Gmdg4JxUrHTsMMg9strRp8WJGu2WPGzm8T1m/fqKq58AAAD//wMAUEsDBBQABgAIAAAAIQAIX+fV&#10;3gAAAAsBAAAPAAAAZHJzL2Rvd25yZXYueG1sTI/BTsMwEETvSPyDtUjcqA1xURPiVAjEFUSBSr25&#10;8TaJiNdR7Dbh71lO9Lizo5k35Xr2vTjhGLtABm4XCgRSHVxHjYHPj5ebFYiYLDnbB0IDPxhhXV1e&#10;lLZwYaJ3PG1SIziEYmENtCkNhZSxbtHbuAgDEv8OYfQ28Tk20o124nDfyzul7qW3HXFDawd8arH+&#10;3hy9ga/Xw26r1Vvz7JfDFGYlyefSmOur+fEBRMI5/ZvhD5/RoWKmfTiSi6I3oFeKtyQDWZZrEOxY&#10;ZpqVPSt5pkFWpTzfUP0CAAD//wMAUEsBAi0AFAAGAAgAAAAhALaDOJL+AAAA4QEAABMAAAAAAAAA&#10;AAAAAAAAAAAAAFtDb250ZW50X1R5cGVzXS54bWxQSwECLQAUAAYACAAAACEAOP0h/9YAAACUAQAA&#10;CwAAAAAAAAAAAAAAAAAvAQAAX3JlbHMvLnJlbHNQSwECLQAUAAYACAAAACEAvgJzSAgCAADSAwAA&#10;DgAAAAAAAAAAAAAAAAAuAgAAZHJzL2Uyb0RvYy54bWxQSwECLQAUAAYACAAAACEACF/n1d4AAAAL&#10;AQAADwAAAAAAAAAAAAAAAABiBAAAZHJzL2Rvd25yZXYueG1sUEsFBgAAAAAEAAQA8wAAAG0FAAAA&#10;AA==&#10;" filled="f" stroked="f">
                <v:textbox>
                  <w:txbxContent>
                    <w:p w14:paraId="54F56262" w14:textId="77777777" w:rsidR="00A639DA" w:rsidRPr="00382B03" w:rsidRDefault="00A639DA" w:rsidP="00A639DA">
                      <w:pPr>
                        <w:rPr>
                          <w:ins w:id="149" w:author="企劃處三科-曾安慈(att)" w:date="2025-12-12T16:00:00Z"/>
                          <w:rFonts w:ascii="標楷體" w:eastAsia="標楷體" w:hAnsi="標楷體"/>
                        </w:rPr>
                      </w:pPr>
                      <w:ins w:id="150" w:author="企劃處三科-曾安慈(att)" w:date="2025-12-12T16:00:00Z">
                        <w:r>
                          <w:rPr>
                            <w:rFonts w:ascii="標楷體" w:eastAsia="標楷體" w:hAnsi="標楷體" w:hint="eastAsia"/>
                          </w:rPr>
                          <w:t>否</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706368" behindDoc="0" locked="0" layoutInCell="1" allowOverlap="1" wp14:anchorId="210E5B74" wp14:editId="57715FE1">
                <wp:simplePos x="0" y="0"/>
                <wp:positionH relativeFrom="column">
                  <wp:posOffset>3004185</wp:posOffset>
                </wp:positionH>
                <wp:positionV relativeFrom="paragraph">
                  <wp:posOffset>2253615</wp:posOffset>
                </wp:positionV>
                <wp:extent cx="1905" cy="121920"/>
                <wp:effectExtent l="0" t="0" r="0" b="0"/>
                <wp:wrapNone/>
                <wp:docPr id="84" name="直線接點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5EA5351A" id="直線接點 8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4u8gEAAJcDAAAOAAAAZHJzL2Uyb0RvYy54bWysU01uEzEU3iNxB8t7MpmIoHaUSRcpZVMg&#10;UssBXmxPxsL2s2wnk1yCA4DEjhsgseh9qLgFz04aCuwQXljP7+fz+75nzy521rCtClGja3k9GnOm&#10;nECp3brl726vnp1xFhM4CQadavleRX4xf/pkNvhGTbBHI1VgBOJiM/iW9yn5pqqi6JWFOEKvHAU7&#10;DBYSHcO6kgEGQremmozHL6oBg/QBhYqRvJeHIJ8X/K5TIr3tuqgSMy2n3lLZQ9lXea/mM2jWAXyv&#10;xbEN+IcuLGhHl56gLiEB2wT9F5TVImDELo0E2gq7TgtVOBCbevwHm5sevCpcSJzoTzLF/wcr3myX&#10;gWnZ8rPnnDmwNKP7T1/vv338/uHLj7vPjNyk0eBjQ6kLtwyZpdi5G3+N4n1kDhc9uLUqvd7uPdXX&#10;uaL6rSQfoqebVsNrlJQDm4RFsF0XbIYkKdiuzGV/movaJSbIWZ+Pp5wJCtST+nxSplZB81DqQ0yv&#10;FFqWjZYb7bJo0MD2OqbcCjQPKdnt8EobUwZvHBtafj6dTEtBRKNlDua0GNarhQlsC/nplFV4UeRx&#10;WsCNkwWsVyBfHu0E2pDNUhEkBU0SGcXzbVZJzoyi35KtQ3vGHQXLGh3UXqHcL0MOZ+1o+oXH8aXm&#10;5/X4XLJ+/af5TwAAAP//AwBQSwMEFAAGAAgAAAAhAMIMElLiAAAACwEAAA8AAABkcnMvZG93bnJl&#10;di54bWxMj01PwzAMhu9I/IfISNxYWlZYKU0nhDQu25j2IQS3rDFtReNUTbqVf485wdGvH71+nM9H&#10;24oT9r5xpCCeRCCQSmcaqhQc9oubFIQPmoxuHaGCb/QwLy4vcp0Zd6YtnnahElxCPtMK6hC6TEpf&#10;1mi1n7gOiXefrrc68NhX0vT6zOW2lbdRdC+tbogv1LrD5xrLr91gFWxXi2X6thzGsv94iV/3m9X6&#10;3adKXV+NT48gAo7hD4ZffVaHgp2ObiDjRasgmU1jRhVM75IHEExwkoA4cjJLYpBFLv//UPwAAAD/&#10;/wMAUEsBAi0AFAAGAAgAAAAhALaDOJL+AAAA4QEAABMAAAAAAAAAAAAAAAAAAAAAAFtDb250ZW50&#10;X1R5cGVzXS54bWxQSwECLQAUAAYACAAAACEAOP0h/9YAAACUAQAACwAAAAAAAAAAAAAAAAAvAQAA&#10;X3JlbHMvLnJlbHNQSwECLQAUAAYACAAAACEAer7+LvIBAACXAwAADgAAAAAAAAAAAAAAAAAuAgAA&#10;ZHJzL2Uyb0RvYy54bWxQSwECLQAUAAYACAAAACEAwgwSUuIAAAALAQAADwAAAAAAAAAAAAAAAABM&#10;BAAAZHJzL2Rvd25yZXYueG1sUEsFBgAAAAAEAAQA8wAAAFsFAAAAAA==&#10;">
                <v:stroke endarrow="block"/>
              </v:line>
            </w:pict>
          </mc:Fallback>
        </mc:AlternateContent>
      </w:r>
      <w:r w:rsidRPr="00750F50">
        <w:rPr>
          <w:rFonts w:ascii="標楷體" w:eastAsia="標楷體" w:hAnsi="標楷體"/>
          <w:noProof/>
        </w:rPr>
        <mc:AlternateContent>
          <mc:Choice Requires="wps">
            <w:drawing>
              <wp:anchor distT="0" distB="0" distL="114300" distR="114300" simplePos="0" relativeHeight="251710464" behindDoc="0" locked="0" layoutInCell="1" allowOverlap="1" wp14:anchorId="3ED726DD" wp14:editId="73CFE3EA">
                <wp:simplePos x="0" y="0"/>
                <wp:positionH relativeFrom="column">
                  <wp:posOffset>3764915</wp:posOffset>
                </wp:positionH>
                <wp:positionV relativeFrom="paragraph">
                  <wp:posOffset>1604010</wp:posOffset>
                </wp:positionV>
                <wp:extent cx="342900" cy="342900"/>
                <wp:effectExtent l="0" t="0" r="0" b="0"/>
                <wp:wrapNone/>
                <wp:docPr id="83" name="文字方塊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0F10" w14:textId="77777777" w:rsidR="00A639DA" w:rsidRPr="00382B03" w:rsidRDefault="00A639DA" w:rsidP="00A639DA">
                            <w:pPr>
                              <w:rPr>
                                <w:ins w:id="122" w:author="企劃處三科-曾安慈(att)" w:date="2025-12-12T16:00:00Z"/>
                                <w:rFonts w:ascii="標楷體" w:eastAsia="標楷體" w:hAnsi="標楷體"/>
                              </w:rPr>
                            </w:pPr>
                            <w:ins w:id="123" w:author="企劃處三科-曾安慈(att)" w:date="2025-12-12T16:00:00Z">
                              <w:r w:rsidRPr="00382B03">
                                <w:rPr>
                                  <w:rFonts w:ascii="標楷體" w:eastAsia="標楷體" w:hAnsi="標楷體" w:hint="eastAsia"/>
                                </w:rPr>
                                <w:t>是</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ED726DD" id="文字方塊 83" o:spid="_x0000_s1038" type="#_x0000_t202" style="position:absolute;left:0;text-align:left;margin-left:296.45pt;margin-top:126.3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MBqCAIAANMDAAAOAAAAZHJzL2Uyb0RvYy54bWysU11uEzEQfkfiDpbfySZpgHaVTVVaFSGV&#10;H6lwgInXm7XY9Zixk91wASQOUJ45AAfgQO05GHvTNMAb4sUaz4y/+eab8fy0bxux0eQN2kJORmMp&#10;tFVYGrsq5If3l0+OpfABbAkNWl3IrfbydPH40bxzuZ5ijU2pSTCI9XnnClmH4PIs86rWLfgROm05&#10;WCG1EPhKq6wk6Bi9bbLpePws65BKR6i09+y9GIJykfCrSqvwtqq8DqIpJHML6aR0LuOZLeaQrwhc&#10;bdSOBvwDixaM5aJ7qAsIINZk/oJqjSL0WIWRwjbDqjJKpx64m8n4j26ua3A69cLieLeXyf8/WPVm&#10;846EKQt5fCSFhZZndHfz5fbHt7ubn7ffvwp2s0ad8zmnXjtODv0L7HnWqV/vrlB99MLieQ12pc+I&#10;sKs1lMxxEl9mB08HHB9Blt1rLLkWrAMmoL6iNgrIkghG51lt9/PRfRCKnUez6cmYI4pDOztWgPz+&#10;sSMfXmpsRTQKSTz+BA6bKx+G1PuUWMvipWka9kPe2N8cjBk9iXzkOzAP/bJPWk3S4sTOllhuuR3C&#10;YbP4J7BRI32WouOtKqT/tAbSUjSvLEtyMpnN4hqmy+zp8ylf6DCyPIyAVQxVyCDFYJ6HYXXXjsyq&#10;5krDECyesYyVSS0+sNrx581JIu22PK7m4T1lPfzFxS8AAAD//wMAUEsDBBQABgAIAAAAIQAK1Yn4&#10;3gAAAAsBAAAPAAAAZHJzL2Rvd25yZXYueG1sTI9NT8MwDIbvSPyHyEjcWEJZI1rqTgjEFcT4kLhl&#10;TdZWNE7VZGv595gTO9p+9Pp5q83iB3F0U+wDIVyvFAhHTbA9tQjvb09XtyBiMmTNEMgh/LgIm/r8&#10;rDKlDTO9uuM2tYJDKJYGoUtpLKWMTee8iaswOuLbPkzeJB6nVtrJzBzuB5kppaU3PfGHzozuoXPN&#10;9/bgET6e91+fa/XSPvp8nMOiJPlCIl5eLPd3IJJb0j8Mf/qsDjU77cKBbBQDQl5kBaMIWZ5pEEzo&#10;tebNDuFGaQ2yruRph/oXAAD//wMAUEsBAi0AFAAGAAgAAAAhALaDOJL+AAAA4QEAABMAAAAAAAAA&#10;AAAAAAAAAAAAAFtDb250ZW50X1R5cGVzXS54bWxQSwECLQAUAAYACAAAACEAOP0h/9YAAACUAQAA&#10;CwAAAAAAAAAAAAAAAAAvAQAAX3JlbHMvLnJlbHNQSwECLQAUAAYACAAAACEAMRTAaggCAADTAwAA&#10;DgAAAAAAAAAAAAAAAAAuAgAAZHJzL2Uyb0RvYy54bWxQSwECLQAUAAYACAAAACEACtWJ+N4AAAAL&#10;AQAADwAAAAAAAAAAAAAAAABiBAAAZHJzL2Rvd25yZXYueG1sUEsFBgAAAAAEAAQA8wAAAG0FAAAA&#10;AA==&#10;" filled="f" stroked="f">
                <v:textbox>
                  <w:txbxContent>
                    <w:p w14:paraId="07390F10" w14:textId="77777777" w:rsidR="00A639DA" w:rsidRPr="00382B03" w:rsidRDefault="00A639DA" w:rsidP="00A639DA">
                      <w:pPr>
                        <w:rPr>
                          <w:ins w:id="153" w:author="企劃處三科-曾安慈(att)" w:date="2025-12-12T16:00:00Z"/>
                          <w:rFonts w:ascii="標楷體" w:eastAsia="標楷體" w:hAnsi="標楷體"/>
                        </w:rPr>
                      </w:pPr>
                      <w:ins w:id="154" w:author="企劃處三科-曾安慈(att)" w:date="2025-12-12T16:00:00Z">
                        <w:r w:rsidRPr="00382B03">
                          <w:rPr>
                            <w:rFonts w:ascii="標楷體" w:eastAsia="標楷體" w:hAnsi="標楷體" w:hint="eastAsia"/>
                          </w:rPr>
                          <w:t>是</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708416" behindDoc="0" locked="0" layoutInCell="1" allowOverlap="1" wp14:anchorId="5EFACF30" wp14:editId="155D0572">
                <wp:simplePos x="0" y="0"/>
                <wp:positionH relativeFrom="column">
                  <wp:posOffset>4065905</wp:posOffset>
                </wp:positionH>
                <wp:positionV relativeFrom="paragraph">
                  <wp:posOffset>1651000</wp:posOffset>
                </wp:positionV>
                <wp:extent cx="1143000" cy="514350"/>
                <wp:effectExtent l="0" t="0" r="0" b="0"/>
                <wp:wrapNone/>
                <wp:docPr id="82" name="文字方塊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28F63265" w14:textId="77777777" w:rsidR="00A639DA" w:rsidRPr="00B82D03" w:rsidRDefault="00A639DA" w:rsidP="00A639DA">
                            <w:pPr>
                              <w:jc w:val="center"/>
                              <w:rPr>
                                <w:ins w:id="124" w:author="企劃處三科-曾安慈(att)" w:date="2025-12-12T16:00:00Z"/>
                                <w:rFonts w:ascii="標楷體" w:eastAsia="標楷體" w:hAnsi="標楷體"/>
                              </w:rPr>
                            </w:pPr>
                            <w:ins w:id="125" w:author="企劃處三科-曾安慈(att)" w:date="2025-12-12T16:00:00Z">
                              <w:r w:rsidRPr="00B82D03">
                                <w:rPr>
                                  <w:rFonts w:ascii="標楷體" w:eastAsia="標楷體" w:hAnsi="標楷體" w:hint="eastAsia"/>
                                </w:rPr>
                                <w:t>依</w:t>
                              </w:r>
                              <w:r>
                                <w:rPr>
                                  <w:rFonts w:ascii="標楷體" w:eastAsia="標楷體" w:hAnsi="標楷體" w:hint="eastAsia"/>
                                </w:rPr>
                                <w:t>扣押或執行命令辦理</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FACF30" id="文字方塊 82" o:spid="_x0000_s1039" type="#_x0000_t202" style="position:absolute;left:0;text-align:left;margin-left:320.15pt;margin-top:130pt;width:90pt;height: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rcRQIAAF4EAAAOAAAAZHJzL2Uyb0RvYy54bWysVF1uEzEQfkfiDpbfySYhgXaVTVVSgpDK&#10;j1Q4wMTrzVp4PcZ2slsuUIkDlGcOwAE4UHsOxt40DUW8IPJgeXbG38x830xmJ12j2VY6r9AUfDQY&#10;ciaNwFKZdcE/flg+OeLMBzAlaDSy4JfS85P540ez1uZyjDXqUjpGIMbnrS14HYLNs8yLWjbgB2il&#10;IWeFroFApltnpYOW0BudjYfDZ1mLrrQOhfSevp71Tj5P+FUlRXhXVV4GpgtOtYV0unSu4pnNZ5Cv&#10;HdhaiV0Z8A9VNKAMJd1DnUEAtnHqD6hGCYceqzAQ2GRYVUrI1AN1Mxo+6OaiBitTL0SOt3ua/P+D&#10;FW+37x1TZcGPxpwZaEij2+urmx/fbq9/3nz/yugzcdRan1PohaXg0L3AjrRO/Xp7juKTZwYXNZi1&#10;PHUO21pCSTWO4svs4GmP4yPIqn2DJeWCTcAE1FWuiQQSJYzQSavLvT6yC0zElKPJ0+GQXIJ8UzKm&#10;ScAM8rvX1vnwSmLD4qXgjvRP6LA99yFWA/ldSEzmUatyqbROhluvFtqxLdCsLNMvNfAgTBvWFvx4&#10;Op72BPwVgiqNxfZZf8vUqEBDr1VDrO+DII+0vTQlPYA8gNL9nUrWZsdjpK4nMXSrLsk2SixHkldY&#10;XhKzDvshp6WkS43uC2ctDXjB/ecNOMmZfm1InePRZBI3IhmT6fMxGe7Qszr0gBEEVfDAWX9dhH6L&#10;NtapdU2Z+nkweEqKViqRfV/Vrn4a4qTBbuHilhzaKer+b2H+CwAA//8DAFBLAwQUAAYACAAAACEA&#10;wZgFkuAAAAALAQAADwAAAGRycy9kb3ducmV2LnhtbEyPwU7DMAyG70i8Q2QkLmhL1lallKYTQgLB&#10;bYwJrlmTtRWNU5KsK2+Pd4Kj7U+/v79az3Zgk/GhdyhhtRTADDZO99hK2L0/LQpgISrUanBoJPyY&#10;AOv68qJSpXYnfDPTNraMQjCUSkIX41hyHprOWBWWbjRIt4PzVkUafcu1VycKtwNPhMi5VT3Sh06N&#10;5rEzzdf2aCUU2cv0GV7TzUeTH4a7eHM7PX97Ka+v5od7YNHM8Q+Gsz6pQ01Oe3dEHdggIc9ESqiE&#10;JBdUiogiOW/2EtJsJYDXFf/fof4FAAD//wMAUEsBAi0AFAAGAAgAAAAhALaDOJL+AAAA4QEAABMA&#10;AAAAAAAAAAAAAAAAAAAAAFtDb250ZW50X1R5cGVzXS54bWxQSwECLQAUAAYACAAAACEAOP0h/9YA&#10;AACUAQAACwAAAAAAAAAAAAAAAAAvAQAAX3JlbHMvLnJlbHNQSwECLQAUAAYACAAAACEA6Cla3EUC&#10;AABeBAAADgAAAAAAAAAAAAAAAAAuAgAAZHJzL2Uyb0RvYy54bWxQSwECLQAUAAYACAAAACEAwZgF&#10;kuAAAAALAQAADwAAAAAAAAAAAAAAAACfBAAAZHJzL2Rvd25yZXYueG1sUEsFBgAAAAAEAAQA8wAA&#10;AKwFAAAAAA==&#10;">
                <v:textbox>
                  <w:txbxContent>
                    <w:p w14:paraId="28F63265" w14:textId="77777777" w:rsidR="00A639DA" w:rsidRPr="00B82D03" w:rsidRDefault="00A639DA" w:rsidP="00A639DA">
                      <w:pPr>
                        <w:jc w:val="center"/>
                        <w:rPr>
                          <w:ins w:id="157" w:author="企劃處三科-曾安慈(att)" w:date="2025-12-12T16:00:00Z"/>
                          <w:rFonts w:ascii="標楷體" w:eastAsia="標楷體" w:hAnsi="標楷體"/>
                        </w:rPr>
                      </w:pPr>
                      <w:ins w:id="158" w:author="企劃處三科-曾安慈(att)" w:date="2025-12-12T16:00:00Z">
                        <w:r w:rsidRPr="00B82D03">
                          <w:rPr>
                            <w:rFonts w:ascii="標楷體" w:eastAsia="標楷體" w:hAnsi="標楷體" w:hint="eastAsia"/>
                          </w:rPr>
                          <w:t>依</w:t>
                        </w:r>
                        <w:r>
                          <w:rPr>
                            <w:rFonts w:ascii="標楷體" w:eastAsia="標楷體" w:hAnsi="標楷體" w:hint="eastAsia"/>
                          </w:rPr>
                          <w:t>扣押或執行命令辦理</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709440" behindDoc="0" locked="0" layoutInCell="1" allowOverlap="1" wp14:anchorId="56EB5BA6" wp14:editId="781D3994">
                <wp:simplePos x="0" y="0"/>
                <wp:positionH relativeFrom="column">
                  <wp:posOffset>3832860</wp:posOffset>
                </wp:positionH>
                <wp:positionV relativeFrom="paragraph">
                  <wp:posOffset>1908175</wp:posOffset>
                </wp:positionV>
                <wp:extent cx="228600" cy="0"/>
                <wp:effectExtent l="0" t="0" r="0" b="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455BFD50" id="直線接點 8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p+7AEAAJQDAAAOAAAAZHJzL2Uyb0RvYy54bWysU0uOEzEQ3SNxB8t70kmkGYVWOrPIMGwG&#10;iDTDASq2u9vCdlm2k04uwQFAYscNkFhwH0bcgrLzgYEdohdWuerVq6pX7vnVzhq2VSFqdA2fjMac&#10;KSdQatc1/O39zbMZZzGBk2DQqYbvVeRXi6dP5oOv1RR7NFIFRiQu1oNveJ+Sr6sqil5ZiCP0ylGw&#10;xWAh0TV0lQwwELs11XQ8vqwGDNIHFCpG8l4fgnxR+NtWifSmbaNKzDScekvlDOVc57NazKHuAvhe&#10;i2Mb8A9dWNCOip6priEB2wT9F5XVImDENo0E2grbVgtVZqBpJuM/prnrwasyC4kT/Vmm+P9oxevt&#10;KjAtGz6bcObA0o4ePn55+Prh+/vPP759YuQmjQYfa4Iu3SrkKcXO3flbFO8ic7jswXWq9Hq/95Rf&#10;MqpHKfkSPVVaD69QEgY2CYtguzbYTElSsF3Zy/68F7VLTJBzOp1djml74hSqoD7l+RDTS4WWZaPh&#10;RrusGNSwvY2JOifoCZLdDm+0MWXrxrGh4c8vphclIaLRMgczLIZuvTSBbSG/m/JlGYjsESzgxslC&#10;1iuQL452Am3IZqmokYImfYziuZpVkjOj6FfJ1oHROCI+CXSQeo1yvwo5nP20+lL6+Ezz2/r9XlC/&#10;fqbFTwAAAP//AwBQSwMEFAAGAAgAAAAhAH6DxIzfAAAACwEAAA8AAABkcnMvZG93bnJldi54bWxM&#10;j8FKw0AQhu+C77CM4M3u1mCIMZsiQr20WtqK6G2bHZNgdjZkN218e0cQ9Dj/fPzzTbGYXCeOOITW&#10;k4b5TIFAqrxtqdbwsl9eZSBCNGRN5wk1fGGARXl+Vpjc+hNt8biLteASCrnR0MTY51KGqkFnwsz3&#10;SLz78IMzkcehlnYwJy53nbxWKpXOtMQXGtPjQ4PV5250Grbr5Sp7XY1TNbw/zp/3m/XTW8i0vryY&#10;7u9ARJziHww/+qwOJTsd/Eg2iE5DqpKUUQ2JUjcgmEiTW04Ov4ksC/n/h/IbAAD//wMAUEsBAi0A&#10;FAAGAAgAAAAhALaDOJL+AAAA4QEAABMAAAAAAAAAAAAAAAAAAAAAAFtDb250ZW50X1R5cGVzXS54&#10;bWxQSwECLQAUAAYACAAAACEAOP0h/9YAAACUAQAACwAAAAAAAAAAAAAAAAAvAQAAX3JlbHMvLnJl&#10;bHNQSwECLQAUAAYACAAAACEAA2wqfuwBAACUAwAADgAAAAAAAAAAAAAAAAAuAgAAZHJzL2Uyb0Rv&#10;Yy54bWxQSwECLQAUAAYACAAAACEAfoPEjN8AAAALAQAADwAAAAAAAAAAAAAAAABGBAAAZHJzL2Rv&#10;d25yZXYueG1sUEsFBgAAAAAEAAQA8wAAAFIFAAAAAA==&#10;">
                <v:stroke endarrow="block"/>
              </v:line>
            </w:pict>
          </mc:Fallback>
        </mc:AlternateContent>
      </w:r>
      <w:r w:rsidRPr="00750F50">
        <w:rPr>
          <w:rFonts w:ascii="標楷體" w:eastAsia="標楷體" w:hAnsi="標楷體"/>
          <w:noProof/>
        </w:rPr>
        <mc:AlternateContent>
          <mc:Choice Requires="wpg">
            <w:drawing>
              <wp:anchor distT="0" distB="0" distL="114300" distR="114300" simplePos="0" relativeHeight="251705344" behindDoc="0" locked="0" layoutInCell="1" allowOverlap="1" wp14:anchorId="1E27C8C5" wp14:editId="29D5AF06">
                <wp:simplePos x="0" y="0"/>
                <wp:positionH relativeFrom="column">
                  <wp:posOffset>2137410</wp:posOffset>
                </wp:positionH>
                <wp:positionV relativeFrom="paragraph">
                  <wp:posOffset>1586230</wp:posOffset>
                </wp:positionV>
                <wp:extent cx="1714500" cy="657225"/>
                <wp:effectExtent l="0" t="0" r="0" b="0"/>
                <wp:wrapNone/>
                <wp:docPr id="78" name="群組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79"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4359" w14:textId="77777777" w:rsidR="00A639DA" w:rsidRDefault="00A639DA" w:rsidP="00A639DA">
                              <w:pPr>
                                <w:snapToGrid w:val="0"/>
                                <w:spacing w:line="240" w:lineRule="atLeast"/>
                                <w:jc w:val="center"/>
                                <w:rPr>
                                  <w:ins w:id="126" w:author="企劃處三科-曾安慈(att)" w:date="2025-12-12T16:00:00Z"/>
                                  <w:rFonts w:ascii="標楷體" w:eastAsia="標楷體" w:hAnsi="標楷體"/>
                                  <w:sz w:val="22"/>
                                  <w:szCs w:val="22"/>
                                </w:rPr>
                              </w:pPr>
                              <w:ins w:id="127" w:author="企劃處三科-曾安慈(att)" w:date="2025-12-12T16:00:00Z">
                                <w:r w:rsidRPr="00403A85">
                                  <w:rPr>
                                    <w:rFonts w:ascii="標楷體" w:eastAsia="標楷體" w:hAnsi="標楷體" w:hint="eastAsia"/>
                                    <w:sz w:val="22"/>
                                    <w:szCs w:val="22"/>
                                  </w:rPr>
                                  <w:t>廠商對機關債權</w:t>
                                </w:r>
                              </w:ins>
                            </w:p>
                            <w:p w14:paraId="0CB198A2" w14:textId="77777777" w:rsidR="00A639DA" w:rsidRPr="00403A85" w:rsidRDefault="00A639DA" w:rsidP="00A639DA">
                              <w:pPr>
                                <w:snapToGrid w:val="0"/>
                                <w:spacing w:line="240" w:lineRule="atLeast"/>
                                <w:jc w:val="center"/>
                                <w:rPr>
                                  <w:ins w:id="128" w:author="企劃處三科-曾安慈(att)" w:date="2025-12-12T16:00:00Z"/>
                                  <w:rFonts w:ascii="標楷體" w:eastAsia="標楷體" w:hAnsi="標楷體"/>
                                  <w:sz w:val="22"/>
                                  <w:szCs w:val="22"/>
                                </w:rPr>
                              </w:pPr>
                              <w:ins w:id="129" w:author="企劃處三科-曾安慈(att)" w:date="2025-12-12T16:00:00Z">
                                <w:r w:rsidRPr="00403A85">
                                  <w:rPr>
                                    <w:rFonts w:ascii="標楷體" w:eastAsia="標楷體" w:hAnsi="標楷體" w:hint="eastAsia"/>
                                    <w:sz w:val="22"/>
                                    <w:szCs w:val="22"/>
                                  </w:rPr>
                                  <w:t>是否被扣押或執行</w:t>
                                </w:r>
                              </w:ins>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E27C8C5" id="群組 78" o:spid="_x0000_s1040" style="position:absolute;left:0;text-align:left;margin-left:168.3pt;margin-top:124.9pt;width:135pt;height:51.75pt;z-index:251705344"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wUY8AIAAOsHAAAOAAAAZHJzL2Uyb0RvYy54bWzUVV1u1DAQfkfiDpbfaZJlf6Nmq9I/IRWo&#10;1HIAr+MkFo4dbO8m5ZmjcAVeuU6vwdhOdldLVaQikMhDZHvG45nv+zw+PulqgTZMG65khpOjGCMm&#10;qcq5LDP88e7y1RwjY4nMiVCSZfieGXyyfPniuG1SNlKVEjnTCIJIk7ZNhitrmzSKDK1YTcyRapgE&#10;Y6F0TSxMdRnlmrQQvRbRKI6nUat03mhFmTGweh6MeOnjFwWj9kNRGGaRyDDkZv1f+//K/aPlMUlL&#10;TZqK0z4N8owsasIlHLoNdU4sQWvNfwlVc6qVUYU9oqqOVFFwynwNUE0SH1RzpdW68bWUaVs2W5gA&#10;2gOcnh2Wvt/caMTzDM+AKUlq4Ojhx7eH718RLAA6bVOm4HSlm9vmRocSYXit6CcD5ujQ7uZlcEar&#10;9p3KISBZW+XR6QpduxBQN+o8CfdbElhnEYXFZJaMJzFwRcE2ncxGo0lgiVZApds2nk/BDFY/8AzS&#10;6qLfPno97vcm8dzzG5E0nOtz7XNzhYHizA5U82eg3lakYZ4r4/AaQF0MoJ4CBt4HjacBV+83gGoC&#10;okiqs4rIkp1qrdqKkRzSSpw/JL+3wU0M8PFbiB/BagD6CaRI2mhjr5iqkRtkuBCqhcS0PWeUu7vu&#10;6SSba2Ndbjt/x65RgueXXAg/0eXqTGi0IXADL/3nyzlwExK1GV5MgOynQ8T+eyxEzS20EsHrDM+3&#10;TiR1IF7I3MvEEi7CGFIWskfVARn0sFL5PYCqVegT0NdgUCn9BaMWekSGzec10Qwj8VYCMYtk7MRm&#10;/WQMUoWJ3res9i1EUgiVYYtRGJ7Z0IjWjeZlBSclvnapnFYK7pF1RIes+mRBsv9Iu3B7+oZw5yTz&#10;RnVoPDuQLrIdrA+Z/y0RT6Aj+As/gR7pMiDpIOIEqA6tYgGDoMWhyxxoWMNj8JRspXKa9dGdNEi6&#10;XXhcLLZbdb5zJqMBlf9FP74Twovir27/+rkna3/u9bZ7o5c/AQAA//8DAFBLAwQUAAYACAAAACEA&#10;uXQSjOEAAAALAQAADwAAAGRycy9kb3ducmV2LnhtbEyPQUvDQBCF74L/YRnBm92ksUFjNqUU9VQE&#10;W6H0ts1Ok9DsbMhuk/TfOz3pcd77ePNevpxsKwbsfeNIQTyLQCCVzjRUKfjZfTy9gPBBk9GtI1Rw&#10;RQ/L4v4u15lxI33jsA2V4BDymVZQh9BlUvqyRqv9zHVI7J1cb3Xgs6+k6fXI4baV8yhKpdUN8Yda&#10;d7iusTxvL1bB56jHVRK/D5vzaX097BZf+02MSj0+TKs3EAGn8AfDrT5Xh4I7Hd2FjBetgiRJU0YV&#10;zJ9feQMTaXRTjmwtkgRkkcv/G4pfAAAA//8DAFBLAQItABQABgAIAAAAIQC2gziS/gAAAOEBAAAT&#10;AAAAAAAAAAAAAAAAAAAAAABbQ29udGVudF9UeXBlc10ueG1sUEsBAi0AFAAGAAgAAAAhADj9If/W&#10;AAAAlAEAAAsAAAAAAAAAAAAAAAAALwEAAF9yZWxzLy5yZWxzUEsBAi0AFAAGAAgAAAAhAJx/BRjw&#10;AgAA6wcAAA4AAAAAAAAAAAAAAAAALgIAAGRycy9lMm9Eb2MueG1sUEsBAi0AFAAGAAgAAAAhALl0&#10;EozhAAAACwEAAA8AAAAAAAAAAAAAAAAASgUAAGRycy9kb3ducmV2LnhtbFBLBQYAAAAABAAEAPMA&#10;AABYBg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uHxQAAANsAAAAPAAAAZHJzL2Rvd25yZXYueG1sRI9fa8JA&#10;EMTfC36HY4W+1YtVtI2eIgVpH0T8U3ze5tYkmN0LudOkfvpeodDHYWZ+w8yXHVfqRo0vnRgYDhJQ&#10;JJmzpeQGPo/rpxdQPqBYrJyQgW/ysFz0HuaYWtfKnm6HkKsIEZ+igSKEOtXaZwUx+oGrSaJ3dg1j&#10;iLLJtW2wjXCu9HOSTDRjKXGhwJreCsouhysb2H2Nd9xu7mfe3Mcnrq7v09N2ZMxjv1vNQAXqwn/4&#10;r/1hDUxf4fdL/AF68QMAAP//AwBQSwECLQAUAAYACAAAACEA2+H2y+4AAACFAQAAEwAAAAAAAAAA&#10;AAAAAAAAAAAAW0NvbnRlbnRfVHlwZXNdLnhtbFBLAQItABQABgAIAAAAIQBa9CxbvwAAABUBAAAL&#10;AAAAAAAAAAAAAAAAAB8BAABfcmVscy8ucmVsc1BLAQItABQABgAIAAAAIQB1LcuH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2F14359" w14:textId="77777777" w:rsidR="00A639DA" w:rsidRDefault="00A639DA" w:rsidP="00A639DA">
                        <w:pPr>
                          <w:snapToGrid w:val="0"/>
                          <w:spacing w:line="240" w:lineRule="atLeast"/>
                          <w:jc w:val="center"/>
                          <w:rPr>
                            <w:ins w:id="163" w:author="企劃處三科-曾安慈(att)" w:date="2025-12-12T16:00:00Z"/>
                            <w:rFonts w:ascii="標楷體" w:eastAsia="標楷體" w:hAnsi="標楷體"/>
                            <w:sz w:val="22"/>
                            <w:szCs w:val="22"/>
                          </w:rPr>
                        </w:pPr>
                        <w:ins w:id="164" w:author="企劃處三科-曾安慈(att)" w:date="2025-12-12T16:00:00Z">
                          <w:r w:rsidRPr="00403A85">
                            <w:rPr>
                              <w:rFonts w:ascii="標楷體" w:eastAsia="標楷體" w:hAnsi="標楷體" w:hint="eastAsia"/>
                              <w:sz w:val="22"/>
                              <w:szCs w:val="22"/>
                            </w:rPr>
                            <w:t>廠商對機關債權</w:t>
                          </w:r>
                        </w:ins>
                      </w:p>
                      <w:p w14:paraId="0CB198A2" w14:textId="77777777" w:rsidR="00A639DA" w:rsidRPr="00403A85" w:rsidRDefault="00A639DA" w:rsidP="00A639DA">
                        <w:pPr>
                          <w:snapToGrid w:val="0"/>
                          <w:spacing w:line="240" w:lineRule="atLeast"/>
                          <w:jc w:val="center"/>
                          <w:rPr>
                            <w:ins w:id="165" w:author="企劃處三科-曾安慈(att)" w:date="2025-12-12T16:00:00Z"/>
                            <w:rFonts w:ascii="標楷體" w:eastAsia="標楷體" w:hAnsi="標楷體"/>
                            <w:sz w:val="22"/>
                            <w:szCs w:val="22"/>
                          </w:rPr>
                        </w:pPr>
                        <w:ins w:id="166" w:author="企劃處三科-曾安慈(att)" w:date="2025-12-12T16:00:00Z">
                          <w:r w:rsidRPr="00403A85">
                            <w:rPr>
                              <w:rFonts w:ascii="標楷體" w:eastAsia="標楷體" w:hAnsi="標楷體" w:hint="eastAsia"/>
                              <w:sz w:val="22"/>
                              <w:szCs w:val="22"/>
                            </w:rPr>
                            <w:t>是否被扣押或執行</w:t>
                          </w:r>
                        </w:ins>
                      </w:p>
                    </w:txbxContent>
                  </v:textbox>
                </v:shape>
              </v:group>
            </w:pict>
          </mc:Fallback>
        </mc:AlternateContent>
      </w:r>
      <w:r w:rsidRPr="00750F50">
        <w:rPr>
          <w:rFonts w:ascii="標楷體" w:eastAsia="標楷體" w:hAnsi="標楷體"/>
          <w:noProof/>
        </w:rPr>
        <mc:AlternateContent>
          <mc:Choice Requires="wps">
            <w:drawing>
              <wp:anchor distT="0" distB="0" distL="114300" distR="114300" simplePos="0" relativeHeight="251696128" behindDoc="0" locked="0" layoutInCell="1" allowOverlap="1" wp14:anchorId="774E02C2" wp14:editId="4891803F">
                <wp:simplePos x="0" y="0"/>
                <wp:positionH relativeFrom="column">
                  <wp:posOffset>2999105</wp:posOffset>
                </wp:positionH>
                <wp:positionV relativeFrom="paragraph">
                  <wp:posOffset>1433830</wp:posOffset>
                </wp:positionV>
                <wp:extent cx="3810" cy="149860"/>
                <wp:effectExtent l="0" t="0" r="0" b="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28BDE157" id="直線接點 7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rJ+QEAAKEDAAAOAAAAZHJzL2Uyb0RvYy54bWysU81uEzEQviPxDpbvZJNA23SVTQ8phUOB&#10;SC0P4NjerIXtsWwnm7wEDwASt74BEgfeh4q3YMaJ0gI3xB6s8fx8nu+b2enF1lm20TEZ8A0fDYac&#10;aS9BGb9q+Pvbq2cTzlIWXgkLXjd8pxO/mD19Mu1DrcfQgVU6MgTxqe5Dw7ucQ11VSXbaiTSAoD0G&#10;W4hOZLzGVaWi6BHd2Wo8HJ5WPUQVIkidEnov90E+K/htq2V+17ZJZ2Ybjr3lcsZyLumsZlNRr6II&#10;nZGHNsQ/dOGE8fjoEepSZMHW0fwF5YyMkKDNAwmugrY1UhcOyGY0/IPNTSeCLlxQnBSOMqX/Byvf&#10;bhaRGdXwszPOvHA4o/vPX++/ffrx8e7n9y8M3ahRH1KNqXO/iMRSbv1NuAb5ITEP8074lS693u4C&#10;1o+oovqthC4p4EvL/g0ozBHrDEWwbRsda60Jr6mQwFEUti0T2h0npLeZSXQ+n4xwihIDoxfnk9My&#10;v0rUBEKlIab8SoNjZDTcGk/yiVpsrlOmph5SyO3hylhbVsB61jf8/GR8UgoSWKMoSGkprpZzG9lG&#10;0BKVrzDEyOO0CGuvClinhXp5sLMwFm2WizQ5GhTLak6vOa04sxr/G7L27Vl/kI7U2uu+BLVbRAqT&#10;irgHhcdhZ2nRHt9L1sOfNfsFAAD//wMAUEsDBBQABgAIAAAAIQCeCLBp4AAAAAsBAAAPAAAAZHJz&#10;L2Rvd25yZXYueG1sTI/LTsMwEEX3SPyDNUjsqNOQAglxKoRAYoWgrSqxc+MhCY3HwXabwNczrGA5&#10;d47uo1xOthdH9KFzpGA+S0Ag1c501CjYrB8vbkCEqMno3hEq+MIAy+r0pNSFcSO94nEVG8EmFAqt&#10;oI1xKKQMdYtWh5kbkPj37rzVkU/fSOP1yOa2l2mSXEmrO+KEVg9432K9Xx2sgnw9LtyL32+zeff5&#10;9v3wEYen56jU+dl0dwsi4hT/YPitz9Wh4k47dyATRK8gu04vGVWQpgvewAQrOYgdK1megaxK+X9D&#10;9QMAAP//AwBQSwECLQAUAAYACAAAACEAtoM4kv4AAADhAQAAEwAAAAAAAAAAAAAAAAAAAAAAW0Nv&#10;bnRlbnRfVHlwZXNdLnhtbFBLAQItABQABgAIAAAAIQA4/SH/1gAAAJQBAAALAAAAAAAAAAAAAAAA&#10;AC8BAABfcmVscy8ucmVsc1BLAQItABQABgAIAAAAIQAO0ArJ+QEAAKEDAAAOAAAAAAAAAAAAAAAA&#10;AC4CAABkcnMvZTJvRG9jLnhtbFBLAQItABQABgAIAAAAIQCeCLBp4AAAAAsBAAAPAAAAAAAAAAAA&#10;AAAAAFMEAABkcnMvZG93bnJldi54bWxQSwUGAAAAAAQABADzAAAAYAUAAAAA&#10;">
                <v:stroke endarrow="block"/>
              </v:line>
            </w:pict>
          </mc:Fallback>
        </mc:AlternateContent>
      </w:r>
      <w:r w:rsidRPr="00750F50">
        <w:rPr>
          <w:rFonts w:ascii="標楷體" w:eastAsia="標楷體" w:hAnsi="標楷體"/>
          <w:noProof/>
        </w:rPr>
        <mc:AlternateContent>
          <mc:Choice Requires="wps">
            <w:drawing>
              <wp:anchor distT="0" distB="0" distL="114300" distR="114300" simplePos="0" relativeHeight="251699200" behindDoc="0" locked="0" layoutInCell="1" allowOverlap="1" wp14:anchorId="06CCBA7A" wp14:editId="673E8F73">
                <wp:simplePos x="0" y="0"/>
                <wp:positionH relativeFrom="column">
                  <wp:posOffset>3099435</wp:posOffset>
                </wp:positionH>
                <wp:positionV relativeFrom="paragraph">
                  <wp:posOffset>736600</wp:posOffset>
                </wp:positionV>
                <wp:extent cx="342900" cy="342900"/>
                <wp:effectExtent l="0" t="0" r="0" b="0"/>
                <wp:wrapNone/>
                <wp:docPr id="76" name="文字方塊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8AF1" w14:textId="77777777" w:rsidR="00A639DA" w:rsidRPr="00382B03" w:rsidRDefault="00A639DA" w:rsidP="00A639DA">
                            <w:pPr>
                              <w:rPr>
                                <w:ins w:id="130" w:author="企劃處三科-曾安慈(att)" w:date="2025-12-12T16:00:00Z"/>
                                <w:rFonts w:ascii="標楷體" w:eastAsia="標楷體" w:hAnsi="標楷體"/>
                              </w:rPr>
                            </w:pPr>
                            <w:proofErr w:type="gramStart"/>
                            <w:ins w:id="131" w:author="企劃處三科-曾安慈(att)" w:date="2025-12-12T16:00:00Z">
                              <w:r>
                                <w:rPr>
                                  <w:rFonts w:ascii="標楷體" w:eastAsia="標楷體" w:hAnsi="標楷體" w:hint="eastAsia"/>
                                </w:rPr>
                                <w:t>否</w:t>
                              </w:r>
                              <w:proofErr w:type="gramEnd"/>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6CCBA7A" id="文字方塊 76" o:spid="_x0000_s1043" type="#_x0000_t202" style="position:absolute;left:0;text-align:left;margin-left:244.05pt;margin-top:58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L/CQIAANMDAAAOAAAAZHJzL2Uyb0RvYy54bWysU11uEzEQfkfiDpbfySZpaOkqm6q0KkIq&#10;P1LhABOvN2ux6zFjJ7vlAkgcoDxzAA7AgdpzMPYmIcAb4sUaz4y/+eab8fysbxux0eQN2kJORmMp&#10;tFVYGrsq5Pt3V0+eSeED2BIatLqQt9rLs8XjR/PO5XqKNTalJsEg1uedK2QdgsuzzKtat+BH6LTl&#10;YIXUQuArrbKSoGP0tsmm4/Fx1iGVjlBp79l7OQTlIuFXlVbhTVV5HURTSOYW0knpXMYzW8whXxG4&#10;2qgtDfgHFi0Yy0X3UJcQQKzJ/AXVGkXosQojhW2GVWWUTj1wN5PxH93c1OB06oXF8W4vk/9/sOr1&#10;5i0JUxby5FgKCy3P6OHu8/33rw93P+6/fRHsZo0653NOvXGcHPrn2POsU7/eXaP64IXFixrsSp8T&#10;YVdrKJnjJL7MDp4OOD6CLLtXWHItWAdMQH1FbRSQJRGMzrO63c9H90Eodh7NpqdjjigObe1YAfLd&#10;Y0c+vNDYimgUknj8CRw21z4MqbuUWMvilWka9kPe2N8cjBk9iXzkOzAP/bJPWk2OdqIssbzldgiH&#10;zeKfwEaN9EmKjreqkP7jGkhL0by0LMnpZDaLa5gus6cnU77QYWR5GAGrGKqQQYrBvAjD6q4dmVXN&#10;lYYhWDxnGSuTWox6D6y2/HlzkkjbLY+reXhPWb/+4uInAAAA//8DAFBLAwQUAAYACAAAACEADfYs&#10;Ht4AAAALAQAADwAAAGRycy9kb3ducmV2LnhtbEyPwU7DMBBE70j8g7VI3KidKm3TNE6FQFxBlILU&#10;mxtvk6jxOordJvw9ywmOO/M0O1NsJ9eJKw6h9aQhmSkQSJW3LdUa9h8vDxmIEA1Z03lCDd8YYFve&#10;3hQmt36kd7zuYi04hEJuNDQx9rmUoWrQmTDzPRJ7Jz84E/kcamkHM3K46+RcqaV0piX+0Jgenxqs&#10;zruL0/D5ejp8peqtfnaLfvSTkuTWUuv7u+lxAyLiFP9g+K3P1aHkTkd/IRtEpyHNsoRRNpIlj2Ji&#10;kc5ZObKyUgpkWcj/G8ofAAAA//8DAFBLAQItABQABgAIAAAAIQC2gziS/gAAAOEBAAATAAAAAAAA&#10;AAAAAAAAAAAAAABbQ29udGVudF9UeXBlc10ueG1sUEsBAi0AFAAGAAgAAAAhADj9If/WAAAAlAEA&#10;AAsAAAAAAAAAAAAAAAAALwEAAF9yZWxzLy5yZWxzUEsBAi0AFAAGAAgAAAAhAP6/gv8JAgAA0wMA&#10;AA4AAAAAAAAAAAAAAAAALgIAAGRycy9lMm9Eb2MueG1sUEsBAi0AFAAGAAgAAAAhAA32LB7eAAAA&#10;CwEAAA8AAAAAAAAAAAAAAAAAYwQAAGRycy9kb3ducmV2LnhtbFBLBQYAAAAABAAEAPMAAABuBQAA&#10;AAA=&#10;" filled="f" stroked="f">
                <v:textbox>
                  <w:txbxContent>
                    <w:p w14:paraId="71ED8AF1" w14:textId="77777777" w:rsidR="00A639DA" w:rsidRPr="00382B03" w:rsidRDefault="00A639DA" w:rsidP="00A639DA">
                      <w:pPr>
                        <w:rPr>
                          <w:ins w:id="169" w:author="企劃處三科-曾安慈(att)" w:date="2025-12-12T16:00:00Z"/>
                          <w:rFonts w:ascii="標楷體" w:eastAsia="標楷體" w:hAnsi="標楷體"/>
                        </w:rPr>
                      </w:pPr>
                      <w:ins w:id="170" w:author="企劃處三科-曾安慈(att)" w:date="2025-12-12T16:00:00Z">
                        <w:r>
                          <w:rPr>
                            <w:rFonts w:ascii="標楷體" w:eastAsia="標楷體" w:hAnsi="標楷體" w:hint="eastAsia"/>
                          </w:rPr>
                          <w:t>否</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93056" behindDoc="0" locked="0" layoutInCell="1" allowOverlap="1" wp14:anchorId="771A804E" wp14:editId="196D5968">
                <wp:simplePos x="0" y="0"/>
                <wp:positionH relativeFrom="column">
                  <wp:posOffset>2362200</wp:posOffset>
                </wp:positionH>
                <wp:positionV relativeFrom="paragraph">
                  <wp:posOffset>967740</wp:posOffset>
                </wp:positionV>
                <wp:extent cx="1257300" cy="457200"/>
                <wp:effectExtent l="0" t="0" r="0" b="0"/>
                <wp:wrapNone/>
                <wp:docPr id="75" name="文字方塊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14:paraId="0E8A62AD" w14:textId="77777777" w:rsidR="00A639DA" w:rsidRDefault="00A639DA" w:rsidP="00A639DA">
                            <w:pPr>
                              <w:snapToGrid w:val="0"/>
                              <w:spacing w:line="240" w:lineRule="atLeast"/>
                              <w:rPr>
                                <w:ins w:id="132" w:author="企劃處三科-曾安慈(att)" w:date="2025-12-12T16:00:00Z"/>
                                <w:rFonts w:ascii="標楷體" w:eastAsia="標楷體" w:hAnsi="標楷體"/>
                              </w:rPr>
                            </w:pPr>
                            <w:ins w:id="133" w:author="企劃處三科-曾安慈(att)" w:date="2025-12-12T16:00:00Z">
                              <w:r>
                                <w:rPr>
                                  <w:rFonts w:ascii="標楷體" w:eastAsia="標楷體" w:hAnsi="標楷體" w:hint="eastAsia"/>
                                </w:rPr>
                                <w:t>除依約罰款外，</w:t>
                              </w:r>
                            </w:ins>
                          </w:p>
                          <w:p w14:paraId="6DF82DCF" w14:textId="77777777" w:rsidR="00A639DA" w:rsidRDefault="00A639DA" w:rsidP="00A639DA">
                            <w:pPr>
                              <w:snapToGrid w:val="0"/>
                              <w:spacing w:line="240" w:lineRule="atLeast"/>
                              <w:rPr>
                                <w:ins w:id="134" w:author="企劃處三科-曾安慈(att)" w:date="2025-12-12T16:00:00Z"/>
                              </w:rPr>
                            </w:pPr>
                            <w:ins w:id="135" w:author="企劃處三科-曾安慈(att)" w:date="2025-12-12T16:00:00Z">
                              <w:r w:rsidRPr="00B82D03">
                                <w:rPr>
                                  <w:rFonts w:ascii="標楷體" w:eastAsia="標楷體" w:hAnsi="標楷體" w:hint="eastAsia"/>
                                </w:rPr>
                                <w:t>書面終止契約</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71A804E" id="文字方塊 75" o:spid="_x0000_s1044" type="#_x0000_t202" style="position:absolute;left:0;text-align:left;margin-left:186pt;margin-top:76.2pt;width:9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hRwQgIAAF4EAAAOAAAAZHJzL2Uyb0RvYy54bWysVF2O0zAQfkfiDpbfadLS0t2o6WrpUoS0&#10;/EgLB3AcJ7FwPMZ2m5QLIHGA5ZkDcAAOtHsOxk63W/5eEHmwbM/4m5nvm8nirG8V2QrrJOicjkcp&#10;JUJzKKWuc/ru7frRCSXOM10yBVrkdCccPVs+fLDoTCYm0IAqhSUIol3WmZw23pssSRxvRMvcCIzQ&#10;aKzAtszj0dZJaVmH6K1KJmn6JOnAlsYCF87h7cVgpMuIX1WC+9dV5YQnKqeYm4+rjWsR1mS5YFlt&#10;mWkk36fB/iGLlkmNQQ9QF8wzsrHyN6hWcgsOKj/i0CZQVZKLWANWM05/qeaqYUbEWpAcZw40uf8H&#10;y19t31giy5zOZ5Ro1qJGt9efbr59ub3+fvP1M8Fr5KgzLkPXK4POvn8KPWod63XmEvh7RzSsGqZr&#10;cW4tdI1gJeY4Di+To6cDjgsgRfcSSozFNh4iUF/ZNhCIlBBER612B31E7wkPISez+eMUTRxt09kc&#10;GyCGYNnda2Odfy6gJWGTU4v6R3S2vXQ+ZMOyO5cQzIGS5VoqFQ+2LlbKki3DXlnHb4/+k5vSpMvp&#10;6WwyGwj4K0Qavz9BtNJj0yvZ5vTk4MSyQNszXcaW9EyqYY8pK73nMVA3kOj7oo+yjachQiC5gHKH&#10;zFoYmhyHEjcN2I+UdNjgOXUfNswKStQLjeqcjqfTMBHxEMmkxB5bimML0xyhcuopGbYrP0zRxlhZ&#10;Nxhp6AcN56hoJSPZ91nt88cmjhrsBy5MyfE5et3/FpY/AAAA//8DAFBLAwQUAAYACAAAACEA5lBN&#10;oOEAAAALAQAADwAAAGRycy9kb3ducmV2LnhtbEyPwU7DMBBE70j8g7VIXBB1cNOmhDgVQgLBDdoK&#10;rm7sJhH2OthuGv6e5QTHnRnNvqnWk7NsNCH2HiXczDJgBhuve2wl7LaP1ytgMSnUyno0Er5NhHV9&#10;flapUvsTvplxk1pGJRhLJaFLaSg5j01nnIozPxgk7+CDU4nO0HId1InKneUiy5bcqR7pQ6cG89CZ&#10;5nNzdBJW+fP4EV/mr+/N8mBv01UxPn0FKS8vpvs7YMlM6S8Mv/iEDjUx7f0RdWRWwrwQtCWRsRA5&#10;MEosioyUvQQh8hx4XfH/G+ofAAAA//8DAFBLAQItABQABgAIAAAAIQC2gziS/gAAAOEBAAATAAAA&#10;AAAAAAAAAAAAAAAAAABbQ29udGVudF9UeXBlc10ueG1sUEsBAi0AFAAGAAgAAAAhADj9If/WAAAA&#10;lAEAAAsAAAAAAAAAAAAAAAAALwEAAF9yZWxzLy5yZWxzUEsBAi0AFAAGAAgAAAAhAOMiFHBCAgAA&#10;XgQAAA4AAAAAAAAAAAAAAAAALgIAAGRycy9lMm9Eb2MueG1sUEsBAi0AFAAGAAgAAAAhAOZQTaDh&#10;AAAACwEAAA8AAAAAAAAAAAAAAAAAnAQAAGRycy9kb3ducmV2LnhtbFBLBQYAAAAABAAEAPMAAACq&#10;BQAAAAA=&#10;">
                <v:textbox>
                  <w:txbxContent>
                    <w:p w14:paraId="0E8A62AD" w14:textId="77777777" w:rsidR="00A639DA" w:rsidRDefault="00A639DA" w:rsidP="00A639DA">
                      <w:pPr>
                        <w:snapToGrid w:val="0"/>
                        <w:spacing w:line="240" w:lineRule="atLeast"/>
                        <w:rPr>
                          <w:ins w:id="175" w:author="企劃處三科-曾安慈(att)" w:date="2025-12-12T16:00:00Z"/>
                          <w:rFonts w:ascii="標楷體" w:eastAsia="標楷體" w:hAnsi="標楷體"/>
                        </w:rPr>
                      </w:pPr>
                      <w:ins w:id="176" w:author="企劃處三科-曾安慈(att)" w:date="2025-12-12T16:00:00Z">
                        <w:r>
                          <w:rPr>
                            <w:rFonts w:ascii="標楷體" w:eastAsia="標楷體" w:hAnsi="標楷體" w:hint="eastAsia"/>
                          </w:rPr>
                          <w:t>除依約罰款外，</w:t>
                        </w:r>
                      </w:ins>
                    </w:p>
                    <w:p w14:paraId="6DF82DCF" w14:textId="77777777" w:rsidR="00A639DA" w:rsidRDefault="00A639DA" w:rsidP="00A639DA">
                      <w:pPr>
                        <w:snapToGrid w:val="0"/>
                        <w:spacing w:line="240" w:lineRule="atLeast"/>
                        <w:rPr>
                          <w:ins w:id="177" w:author="企劃處三科-曾安慈(att)" w:date="2025-12-12T16:00:00Z"/>
                        </w:rPr>
                      </w:pPr>
                      <w:ins w:id="178" w:author="企劃處三科-曾安慈(att)" w:date="2025-12-12T16:00:00Z">
                        <w:r w:rsidRPr="00B82D03">
                          <w:rPr>
                            <w:rFonts w:ascii="標楷體" w:eastAsia="標楷體" w:hAnsi="標楷體" w:hint="eastAsia"/>
                          </w:rPr>
                          <w:t>書面終止契約</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84864" behindDoc="0" locked="0" layoutInCell="1" allowOverlap="1" wp14:anchorId="4EB9340F" wp14:editId="0DC8B752">
                <wp:simplePos x="0" y="0"/>
                <wp:positionH relativeFrom="column">
                  <wp:posOffset>2971800</wp:posOffset>
                </wp:positionH>
                <wp:positionV relativeFrom="paragraph">
                  <wp:posOffset>859790</wp:posOffset>
                </wp:positionV>
                <wp:extent cx="0" cy="114300"/>
                <wp:effectExtent l="0" t="0" r="0" b="0"/>
                <wp:wrapNone/>
                <wp:docPr id="74" name="直線接點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58838431" id="直線接點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Hfl7gEAAJQDAAAOAAAAZHJzL2Uyb0RvYy54bWysU01uEzEU3iNxB8t7Mklo+Rll0kVK2RSI&#10;1PYAL7YnY2H7WbaTmVyCA4DEjhsgseA+VNyiz04aCuwQXljP7+fz+75nz84Ga9hWhajRNXwyGnOm&#10;nECp3brhN9cXT15wFhM4CQadavhORX42f/xo1vtaTbFDI1VgBOJi3fuGdyn5uqqi6JSFOEKvHAVb&#10;DBYSHcO6kgF6Qremmo7Hz6oeg/QBhYqRvOf7IJ8X/LZVIr1r26gSMw2n3lLZQ9lXea/mM6jXAXyn&#10;xaEN+IcuLGhHlx6hziEB2wT9F5TVImDENo0E2grbVgtVOBCbyfgPNlcdeFW4kDjRH2WK/w9WvN0u&#10;A9Oy4c9POHNgaUa3n77efvv448OXn98/M3KTRr2PNaUu3DJklmJwV/4SxfvIHC46cGtVer3eeaqf&#10;5Irqt5J8iJ5uWvVvUFIObBIWwYY22AxJUrChzGV3nIsaEhN7pyDvZHLydFxGVkF9X+dDTK8VWpaN&#10;hhvtsmJQw/YyptwH1Pcp2e3wQhtTpm4c6xv+8nR6WgoiGi1zMKfFsF4tTGBbyO+mrEKKIg/TAm6c&#10;LGCdAvnqYCfQhmyWihopaNLHKJ5vs0pyZhR9lWzt2zPuoFYWaC/1CuVuGXI4C0ejLzwOzzS/rYfn&#10;kvXrM83vAAAA//8DAFBLAwQUAAYACAAAACEAqmfANOAAAAALAQAADwAAAGRycy9kb3ducmV2Lnht&#10;bEyPwU7DMBBE70j8g7VI3KhTmlZRiFMhpHJpoWqLENzceEki4nVkO234exZxgOPOjGbfFMvRduKE&#10;PrSOFEwnCQikypmWagUvh9VNBiJETUZ3jlDBFwZYlpcXhc6NO9MOT/tYCy6hkGsFTYx9LmWoGrQ6&#10;TFyPxN6H81ZHPn0tjddnLredvE2ShbS6Jf7Q6B4fGqw+94NVsNus1tnrehgr//44fT5sN09vIVPq&#10;+mq8vwMRcYx/YfjBZ3QomenoBjJBdArSRcZbIhuzeQqCE7/KkZX5LAVZFvL/hvIbAAD//wMAUEsB&#10;Ai0AFAAGAAgAAAAhALaDOJL+AAAA4QEAABMAAAAAAAAAAAAAAAAAAAAAAFtDb250ZW50X1R5cGVz&#10;XS54bWxQSwECLQAUAAYACAAAACEAOP0h/9YAAACUAQAACwAAAAAAAAAAAAAAAAAvAQAAX3JlbHMv&#10;LnJlbHNQSwECLQAUAAYACAAAACEAU9R35e4BAACUAwAADgAAAAAAAAAAAAAAAAAuAgAAZHJzL2Uy&#10;b0RvYy54bWxQSwECLQAUAAYACAAAACEAqmfANOAAAAALAQAADwAAAAAAAAAAAAAAAABIBAAAZHJz&#10;L2Rvd25yZXYueG1sUEsFBgAAAAAEAAQA8wAAAFUFAAAAAA==&#10;">
                <v:stroke endarrow="block"/>
              </v:line>
            </w:pict>
          </mc:Fallback>
        </mc:AlternateContent>
      </w:r>
      <w:r w:rsidRPr="00750F50">
        <w:rPr>
          <w:rFonts w:ascii="標楷體" w:eastAsia="標楷體" w:hAnsi="標楷體"/>
          <w:noProof/>
        </w:rPr>
        <mc:AlternateContent>
          <mc:Choice Requires="wps">
            <w:drawing>
              <wp:anchor distT="0" distB="0" distL="114300" distR="114300" simplePos="0" relativeHeight="251683840" behindDoc="0" locked="0" layoutInCell="1" allowOverlap="1" wp14:anchorId="320F09E1" wp14:editId="2940DB69">
                <wp:simplePos x="0" y="0"/>
                <wp:positionH relativeFrom="column">
                  <wp:posOffset>3599180</wp:posOffset>
                </wp:positionH>
                <wp:positionV relativeFrom="paragraph">
                  <wp:posOffset>346075</wp:posOffset>
                </wp:positionV>
                <wp:extent cx="342900" cy="342900"/>
                <wp:effectExtent l="0" t="0" r="0" b="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78B61" w14:textId="77777777" w:rsidR="00A639DA" w:rsidRPr="00382B03" w:rsidRDefault="00A639DA" w:rsidP="00A639DA">
                            <w:pPr>
                              <w:rPr>
                                <w:ins w:id="136" w:author="企劃處三科-曾安慈(att)" w:date="2025-12-12T16:00:00Z"/>
                                <w:rFonts w:ascii="標楷體" w:eastAsia="標楷體" w:hAnsi="標楷體"/>
                              </w:rPr>
                            </w:pPr>
                            <w:ins w:id="137" w:author="企劃處三科-曾安慈(att)" w:date="2025-12-12T16:00:00Z">
                              <w:r w:rsidRPr="00382B03">
                                <w:rPr>
                                  <w:rFonts w:ascii="標楷體" w:eastAsia="標楷體" w:hAnsi="標楷體" w:hint="eastAsia"/>
                                </w:rPr>
                                <w:t>是</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20F09E1" id="文字方塊 73" o:spid="_x0000_s1045" type="#_x0000_t202" style="position:absolute;left:0;text-align:left;margin-left:283.4pt;margin-top:27.2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8j1CQIAANMDAAAOAAAAZHJzL2Uyb0RvYy54bWysU11uEzEQfkfiDpbfySZpSukqm6q0KkIq&#10;P1LhABOvN2ux6zFjJ7vlAkgcoDxzAA7AgdpzMPYmIcAb4sUaz4y/+eab8fysbxux0eQN2kJORmMp&#10;tFVYGrsq5Pt3V0+eSeED2BIatLqQt9rLs8XjR/PO5XqKNTalJsEg1uedK2QdgsuzzKtat+BH6LTl&#10;YIXUQuArrbKSoGP0tsmm4/HTrEMqHaHS3rP3cgjKRcKvKq3Cm6ryOoimkMwtpJPSuYxntphDviJw&#10;tVFbGvAPLFowlovuoS4hgFiT+QuqNYrQYxVGCtsMq8oonXrgbibjP7q5qcHp1AuL491eJv//YNXr&#10;zVsSpizkyZEUFlqe0cPd5/vvXx/uftx/+yLYzRp1zueceuM4OfTPsedZp369u0b1wQuLFzXYlT4n&#10;wq7WUDLHSXyZHTwdcHwEWXavsORasA6YgPqK2iggSyIYnWd1u5+P7oNQ7DyaTU/HHFEc2tqxAuS7&#10;x458eKGxFdEoJPH4Ezhsrn0YUncpsZbFK9M07Ie8sb85GDN6EvnId2Ae+mWftJoc70RZYnnL7RAO&#10;m8U/gY0a6ZMUHW9VIf3HNZCWonlpWZLTyWwW1zBdZscnU77QYWR5GAGrGKqQQYrBvAjD6q4dmVXN&#10;lYYhWDxnGSuTWox6D6y2/HlzkkjbLY+reXhPWb/+4uInAAAA//8DAFBLAwQUAAYACAAAACEArjqb&#10;V9wAAAAKAQAADwAAAGRycy9kb3ducmV2LnhtbEyPTU/DMAyG70j8h8hI3FjCtFZbaTohEFcQ40Pa&#10;zWu8tqJxqiZby7/HnODmj0evH5fb2ffqTGPsAlu4XRhQxHVwHTcW3t+ebtagYkJ22AcmC98UYVtd&#10;XpRYuDDxK513qVESwrFAC21KQ6F1rFvyGBdhIJbdMYwek7Rjo92Ik4T7Xi+NybXHjuVCiwM9tFR/&#10;7U7ewsfzcf+5Mi/No8+GKcxGs99oa6+v5vs7UInm9AfDr76oQyVOh3BiF1VvIctzUU9SrDJQAuRL&#10;I4ODkGadga5K/f+F6gcAAP//AwBQSwECLQAUAAYACAAAACEAtoM4kv4AAADhAQAAEwAAAAAAAAAA&#10;AAAAAAAAAAAAW0NvbnRlbnRfVHlwZXNdLnhtbFBLAQItABQABgAIAAAAIQA4/SH/1gAAAJQBAAAL&#10;AAAAAAAAAAAAAAAAAC8BAABfcmVscy8ucmVsc1BLAQItABQABgAIAAAAIQA9B8j1CQIAANMDAAAO&#10;AAAAAAAAAAAAAAAAAC4CAABkcnMvZTJvRG9jLnhtbFBLAQItABQABgAIAAAAIQCuOptX3AAAAAoB&#10;AAAPAAAAAAAAAAAAAAAAAGMEAABkcnMvZG93bnJldi54bWxQSwUGAAAAAAQABADzAAAAbAUAAAAA&#10;" filled="f" stroked="f">
                <v:textbox>
                  <w:txbxContent>
                    <w:p w14:paraId="23C78B61" w14:textId="77777777" w:rsidR="00A639DA" w:rsidRPr="00382B03" w:rsidRDefault="00A639DA" w:rsidP="00A639DA">
                      <w:pPr>
                        <w:rPr>
                          <w:ins w:id="181" w:author="企劃處三科-曾安慈(att)" w:date="2025-12-12T16:00:00Z"/>
                          <w:rFonts w:ascii="標楷體" w:eastAsia="標楷體" w:hAnsi="標楷體"/>
                        </w:rPr>
                      </w:pPr>
                      <w:ins w:id="182" w:author="企劃處三科-曾安慈(att)" w:date="2025-12-12T16:00:00Z">
                        <w:r w:rsidRPr="00382B03">
                          <w:rPr>
                            <w:rFonts w:ascii="標楷體" w:eastAsia="標楷體" w:hAnsi="標楷體" w:hint="eastAsia"/>
                          </w:rPr>
                          <w:t>是</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92032" behindDoc="0" locked="0" layoutInCell="1" allowOverlap="1" wp14:anchorId="05FABBD5" wp14:editId="3FCEBC2E">
                <wp:simplePos x="0" y="0"/>
                <wp:positionH relativeFrom="column">
                  <wp:posOffset>3974465</wp:posOffset>
                </wp:positionH>
                <wp:positionV relativeFrom="paragraph">
                  <wp:posOffset>497840</wp:posOffset>
                </wp:positionV>
                <wp:extent cx="914400" cy="342900"/>
                <wp:effectExtent l="0" t="0" r="0" b="0"/>
                <wp:wrapNone/>
                <wp:docPr id="72" name="文字方塊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3CBB" w14:textId="77777777" w:rsidR="00A639DA" w:rsidRPr="00B82D03" w:rsidRDefault="00A639DA" w:rsidP="00A639DA">
                            <w:pPr>
                              <w:jc w:val="center"/>
                              <w:rPr>
                                <w:ins w:id="138" w:author="企劃處三科-曾安慈(att)" w:date="2025-12-12T16:00:00Z"/>
                                <w:rFonts w:ascii="標楷體" w:eastAsia="標楷體" w:hAnsi="標楷體"/>
                              </w:rPr>
                            </w:pPr>
                            <w:ins w:id="139" w:author="企劃處三科-曾安慈(att)" w:date="2025-12-12T16:00:00Z">
                              <w:r w:rsidRPr="00B82D03">
                                <w:rPr>
                                  <w:rFonts w:ascii="標楷體" w:eastAsia="標楷體" w:hAnsi="標楷體" w:hint="eastAsia"/>
                                </w:rPr>
                                <w:t>依約罰款</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5FABBD5" id="文字方塊 72" o:spid="_x0000_s1046" type="#_x0000_t202" style="position:absolute;left:0;text-align:left;margin-left:312.95pt;margin-top:39.2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dyQQIAAF0EAAAOAAAAZHJzL2Uyb0RvYy54bWysVF1u2zAMfh+wOwh6X+xkSX+MOEWXLsOA&#10;7gfodgBZlm1hsqhJSuzsAgV2gO55B9gBdqD2HKPkNM3+Xob5QSBF6iP5kfT8rG8V2QjrJOicjkcp&#10;JUJzKKWuc/r+3erJCSXOM10yBVrkdCscPVs8fjTvTCYm0IAqhSUIol3WmZw23pssSRxvRMvcCIzQ&#10;aKzAtsyjauuktKxD9FYlkzQ9SjqwpbHAhXN4ezEY6SLiV5Xg/k1VOeGJyinm5uNp41mEM1nMWVZb&#10;ZhrJd2mwf8iiZVJj0D3UBfOMrK38DaqV3IKDyo84tAlUleQi1oDVjNNfqrlqmBGxFiTHmT1N7v/B&#10;8tebt5bIMqfHE0o0a7FHdzfXt9++3N18v/36meA1ctQZl6HrlUFn3z+DHnsd63XmEvgHRzQsG6Zr&#10;cW4tdI1gJeY4Di+Tg6cDjgsgRfcKSozF1h4iUF/ZNhCIlBBEx15t9/0RvSccL0/H02mKFo6mp9PJ&#10;KcohAsvuHxvr/AsBLQlCTi22P4KzzaXzg+u9S4jlQMlyJZWKiq2LpbJkw3BUVvHbof/kpjTpMJPZ&#10;ZDbU/1eINH5/gmilx5lXss3pyd6JZYG157rENFnmmVSDjNUpvaMxMDdw6Puij10bH4UIgeMCyi0S&#10;a2GYcdxJFBqwnyjpcL5z6j6umRWUqJcamxO5xIWIynR2PEFe7aGlOLQwzREqp56SQVz6YYnWxsq6&#10;wUjDOGg4x4ZWMpL9kNUuf5zh2K7dvoUlOdSj18NfYfEDAAD//wMAUEsDBBQABgAIAAAAIQAzovT0&#10;3wAAAAoBAAAPAAAAZHJzL2Rvd25yZXYueG1sTI/LTsMwEEX3SPyDNUhsEHVIQ17EqRASCHZQEGzd&#10;2E0i7HGw3TT8PcMKljNzdOfcZrNYw2btw+hQwNUqAaaxc2rEXsDb6/1lCSxEiUoah1rAtw6waU9P&#10;Glkrd8QXPW9jzygEQy0FDDFONeehG7SVYeUmjXTbO29lpNH3XHl5pHBreJokObdyRPowyEnfDbr7&#10;3B6sgDJ7nD/C0/r5vcv3pooXxfzw5YU4P1tub4BFvcQ/GH71SR1actq5A6rAjIA8va4IFVCUGTAC&#10;iryixY7IdZoBbxv+v0L7AwAA//8DAFBLAQItABQABgAIAAAAIQC2gziS/gAAAOEBAAATAAAAAAAA&#10;AAAAAAAAAAAAAABbQ29udGVudF9UeXBlc10ueG1sUEsBAi0AFAAGAAgAAAAhADj9If/WAAAAlAEA&#10;AAsAAAAAAAAAAAAAAAAALwEAAF9yZWxzLy5yZWxzUEsBAi0AFAAGAAgAAAAhABTa93JBAgAAXQQA&#10;AA4AAAAAAAAAAAAAAAAALgIAAGRycy9lMm9Eb2MueG1sUEsBAi0AFAAGAAgAAAAhADOi9PTfAAAA&#10;CgEAAA8AAAAAAAAAAAAAAAAAmwQAAGRycy9kb3ducmV2LnhtbFBLBQYAAAAABAAEAPMAAACnBQAA&#10;AAA=&#10;">
                <v:textbox>
                  <w:txbxContent>
                    <w:p w14:paraId="1EAD3CBB" w14:textId="77777777" w:rsidR="00A639DA" w:rsidRPr="00B82D03" w:rsidRDefault="00A639DA" w:rsidP="00A639DA">
                      <w:pPr>
                        <w:jc w:val="center"/>
                        <w:rPr>
                          <w:ins w:id="185" w:author="企劃處三科-曾安慈(att)" w:date="2025-12-12T16:00:00Z"/>
                          <w:rFonts w:ascii="標楷體" w:eastAsia="標楷體" w:hAnsi="標楷體"/>
                        </w:rPr>
                      </w:pPr>
                      <w:ins w:id="186" w:author="企劃處三科-曾安慈(att)" w:date="2025-12-12T16:00:00Z">
                        <w:r w:rsidRPr="00B82D03">
                          <w:rPr>
                            <w:rFonts w:ascii="標楷體" w:eastAsia="標楷體" w:hAnsi="標楷體" w:hint="eastAsia"/>
                          </w:rPr>
                          <w:t>依約罰款</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97152" behindDoc="0" locked="0" layoutInCell="1" allowOverlap="1" wp14:anchorId="7F048B9A" wp14:editId="2493EEFD">
                <wp:simplePos x="0" y="0"/>
                <wp:positionH relativeFrom="column">
                  <wp:posOffset>3637280</wp:posOffset>
                </wp:positionH>
                <wp:positionV relativeFrom="paragraph">
                  <wp:posOffset>646430</wp:posOffset>
                </wp:positionV>
                <wp:extent cx="342900" cy="0"/>
                <wp:effectExtent l="0" t="0" r="0" b="0"/>
                <wp:wrapNone/>
                <wp:docPr id="71" name="直線接點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7995E1C6" id="直線接點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Ja7AEAAJQDAAAOAAAAZHJzL2Uyb0RvYy54bWysU0uOEzEQ3SNxB8t70p3AANNKZxYZhs0A&#10;kWY4QMV2py1sl2U76eQSHAAkdtwAiQX3YcQtKDsfGNghemGVq169qnrlnl5srWEbFaJG1/LxqOZM&#10;OYFSu1XL395ePXrOWUzgJBh0quU7FfnF7OGD6eAbNcEejVSBEYmLzeBb3qfkm6qKolcW4gi9chTs&#10;MFhIdA2rSgYYiN2aalLXT6sBg/QBhYqRvJf7IJ8V/q5TIr3puqgSMy2n3lI5QzmX+axmU2hWAXyv&#10;xaEN+IcuLGhHRU9Ul5CArYP+i8pqETBil0YCbYVdp4UqM9A04/qPaW568KrMQuJEf5Ip/j9a8Xqz&#10;CEzLlj8bc+bA0o7uPn65+/rh+/vPP759YuQmjQYfG4LO3SLkKcXW3fhrFO8iczjvwa1U6fV25ym/&#10;ZFT3UvIleqq0HF6hJAysExbBtl2wmZKkYNuyl91pL2qbmCDn4yeT85q2J46hCppjng8xvVRoWTZa&#10;brTLikEDm+uYqHOCHiHZ7fBKG1O2bhwbWn5+NjkrCRGNljmYYTGslnMT2AbyuylfloHI7sECrp0s&#10;ZL0C+eJgJ9CGbJaKGilo0sconqtZJTkzin6VbO0ZjSPio0B7qZcod4uQw9lPqy+lD880v63f7wX1&#10;62ea/QQAAP//AwBQSwMEFAAGAAgAAAAhAPFu+6LeAAAACwEAAA8AAABkcnMvZG93bnJldi54bWxM&#10;j0FLw0AQhe+C/2EZwZvdJGAMMZsiQr20Km1F9LbNjkkwOxt2N238944g6O3NvMebb6rlbAdxRB96&#10;RwrSRQICqXGmp1bBy351VYAIUZPRgyNU8IUBlvX5WaVL4060xeMutoJLKJRaQRfjWEoZmg6tDgs3&#10;IrH34bzVkUffSuP1icvtILMkyaXVPfGFTo9432HzuZusgu1mtS5e19Pc+PeH9Gn/vHl8C4VSlxfz&#10;3S2IiHP8C8MPPqNDzUwHN5EJYlBwfZMxemQjSVlwIs9yFoffjawr+f+H+hsAAP//AwBQSwECLQAU&#10;AAYACAAAACEAtoM4kv4AAADhAQAAEwAAAAAAAAAAAAAAAAAAAAAAW0NvbnRlbnRfVHlwZXNdLnht&#10;bFBLAQItABQABgAIAAAAIQA4/SH/1gAAAJQBAAALAAAAAAAAAAAAAAAAAC8BAABfcmVscy8ucmVs&#10;c1BLAQItABQABgAIAAAAIQB6ivJa7AEAAJQDAAAOAAAAAAAAAAAAAAAAAC4CAABkcnMvZTJvRG9j&#10;LnhtbFBLAQItABQABgAIAAAAIQDxbvui3gAAAAsBAAAPAAAAAAAAAAAAAAAAAEYEAABkcnMvZG93&#10;bnJldi54bWxQSwUGAAAAAAQABADzAAAAUQUAAAAA&#10;">
                <v:stroke endarrow="block"/>
              </v:line>
            </w:pict>
          </mc:Fallback>
        </mc:AlternateContent>
      </w:r>
      <w:r w:rsidRPr="00750F50">
        <w:rPr>
          <w:rFonts w:ascii="標楷體" w:eastAsia="標楷體" w:hAnsi="標楷體"/>
          <w:noProof/>
        </w:rPr>
        <mc:AlternateContent>
          <mc:Choice Requires="wpg">
            <w:drawing>
              <wp:anchor distT="0" distB="0" distL="114300" distR="114300" simplePos="0" relativeHeight="251689984" behindDoc="0" locked="0" layoutInCell="1" allowOverlap="1" wp14:anchorId="6C6CA01C" wp14:editId="34803E95">
                <wp:simplePos x="0" y="0"/>
                <wp:positionH relativeFrom="column">
                  <wp:posOffset>2284730</wp:posOffset>
                </wp:positionH>
                <wp:positionV relativeFrom="paragraph">
                  <wp:posOffset>421640</wp:posOffset>
                </wp:positionV>
                <wp:extent cx="1356360" cy="457200"/>
                <wp:effectExtent l="0" t="0" r="0" b="0"/>
                <wp:wrapNone/>
                <wp:docPr id="68" name="群組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69"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A7ED" w14:textId="77777777" w:rsidR="00A639DA" w:rsidRPr="00E26935" w:rsidRDefault="00A639DA" w:rsidP="00A639DA">
                              <w:pPr>
                                <w:snapToGrid w:val="0"/>
                                <w:spacing w:line="400" w:lineRule="atLeast"/>
                                <w:rPr>
                                  <w:ins w:id="140" w:author="企劃處三科-曾安慈(att)" w:date="2025-12-12T16:00:00Z"/>
                                  <w:rFonts w:ascii="標楷體" w:eastAsia="標楷體" w:hAnsi="標楷體"/>
                                  <w:sz w:val="22"/>
                                  <w:szCs w:val="22"/>
                                </w:rPr>
                              </w:pPr>
                              <w:ins w:id="141" w:author="企劃處三科-曾安慈(att)" w:date="2025-12-12T16:00:00Z">
                                <w:r w:rsidRPr="00E26935">
                                  <w:rPr>
                                    <w:rFonts w:ascii="標楷體" w:eastAsia="標楷體" w:hAnsi="標楷體" w:hint="eastAsia"/>
                                    <w:sz w:val="22"/>
                                    <w:szCs w:val="22"/>
                                  </w:rPr>
                                  <w:t>屆期是否改正</w:t>
                                </w:r>
                              </w:ins>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C6CA01C" id="群組 68" o:spid="_x0000_s1047" style="position:absolute;left:0;text-align:left;margin-left:179.9pt;margin-top:33.2pt;width:106.8pt;height:36pt;z-index:251689984"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ZI7QIAAOkHAAAOAAAAZHJzL2Uyb0RvYy54bWzUVV1u1DAQfkfiDpbfaTbb7rYbNVuV/gmp&#10;QKWWA3gdJ7FwbGN7NynPHIUr8Mp1eg3G9ibdbgtIRSCRh8j2jMcz3/d5fHjUNQKtmLFcyRynOyOM&#10;mKSq4LLK8Yeb81cHGFlHZEGEkizHt8zio/nLF4etzthY1UoUzCAIIm3W6hzXzuksSSytWUPsjtJM&#10;grFUpiEOpqZKCkNaiN6IZDwaTZNWmUIbRZm1sHoajXge4pclo+59WVrmkMgx5ObC34T/wv+T+SHJ&#10;KkN0zek6DfKMLBrCJRw6hDoljqCl4Y9CNZwaZVXpdqhqElWWnLJQA1STjraquTBqqUMtVdZWeoAJ&#10;oN3C6dlh6bvVlUG8yPEUmJKkAY7uvn+9+/YFwQKg0+oqA6cLo6/1lYklwvBS0Y8WzMm23c+r6IwW&#10;7VtVQECydCqg05Wm8SGgbtQFEm4HEljnEIXFdHcy3Z0CVxRse5N9YDmyRGug0m/bHXmzt6Z7g+2s&#10;3z4dr/fCTr8xIVk8NqS6Ts3XBYKz95jaP8P0uiaaBaqsh6vHdNZjegwQBB+UTiKswa/H1EZAkVQn&#10;NZEVOzZGtTUjBaSVhip8vhA4bvATC3T8FuEnoBpw/ilQJNPGugumGuQHOS6FaiEv404Z5f6mBzLJ&#10;6tK6CHDv77m1SvDinAsRJqZanAiDVgTu33n41pw8cBMStTmeTcaTEPmBzW6GGIXvqRANd9BIBG9y&#10;fDA4kcxjeCYLSJNkjnARx6AJIYN4I45RDgtV3AKmRsUuAV0NBrUynzFqoUPk2H5aEsMwEm8k8DJL&#10;90B+yIVJECpGZtOy2LQQSSFUjh1GcXjiYhtaasOrGk5KQ+1SeamUPCDreY5ZrZMFxf4j6e5DabEd&#10;3HjFvFYdSqdbykWug/U+87+m4bGH+cF1HzQcGPCNYhI7wXDZH2nYwFPwK9lK5TUbdOKlQbJh4Wmx&#10;uG7Rhb6Z7veo/C/6CY0Q3pPQG9dvn3+wNudBb/cv9PwHAAAA//8DAFBLAwQUAAYACAAAACEATIUJ&#10;quEAAAAKAQAADwAAAGRycy9kb3ducmV2LnhtbEyPwWqDQBCG74W+wzKF3prVGm1qXUMIbU8h0KQQ&#10;cpvoRCXurrgbNW/f6am9zTAf/3x/tpx0KwbqXWONgnAWgCBT2LIxlYLv/cfTAoTzaEpsrSEFN3Kw&#10;zO/vMkxLO5ovGna+EhxiXIoKau+7VEpX1KTRzWxHhm9n22v0vPaVLHscOVy38jkIEqmxMfyhxo7W&#10;NRWX3VUr+BxxXEXh+7C5nNe34z7eHjYhKfX4MK3eQHia/B8Mv/qsDjk7nezVlE60CqL4ldW9giSZ&#10;g2Agfol4ODEZLeYg80z+r5D/AAAA//8DAFBLAQItABQABgAIAAAAIQC2gziS/gAAAOEBAAATAAAA&#10;AAAAAAAAAAAAAAAAAABbQ29udGVudF9UeXBlc10ueG1sUEsBAi0AFAAGAAgAAAAhADj9If/WAAAA&#10;lAEAAAsAAAAAAAAAAAAAAAAALwEAAF9yZWxzLy5yZWxzUEsBAi0AFAAGAAgAAAAhAPc0pkjtAgAA&#10;6QcAAA4AAAAAAAAAAAAAAAAALgIAAGRycy9lMm9Eb2MueG1sUEsBAi0AFAAGAAgAAAAhAEyFCarh&#10;AAAACgEAAA8AAAAAAAAAAAAAAAAARwUAAGRycy9kb3ducmV2LnhtbFBLBQYAAAAABAAEAPMAAABV&#10;BgAAAAA=&#10;">
                <v:shape id="AutoShape 15" o:spid="_x0000_s1048"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F1axQAAANsAAAAPAAAAZHJzL2Rvd25yZXYueG1sRI9Ba8JA&#10;FITvBf/D8oTedGMVbaOrSEHag4jV4vk1+0yCeW9DdjWpv75bKPQ4zMw3zGLVcaVu1PjSiYHRMAFF&#10;kjlbSm7g87gZPIPyAcVi5YQMfJOH1bL3sMDUulY+6HYIuYoQ8SkaKEKoU619VhCjH7qaJHpn1zCG&#10;KJtc2wbbCOdKPyXJVDOWEhcKrOm1oOxyuLKB/ddkz+32fubtfXLi6vo2O+3Gxjz2u/UcVKAu/If/&#10;2u/WwPQFfr/EH6CXPwAAAP//AwBQSwECLQAUAAYACAAAACEA2+H2y+4AAACFAQAAEwAAAAAAAAAA&#10;AAAAAAAAAAAAW0NvbnRlbnRfVHlwZXNdLnhtbFBLAQItABQABgAIAAAAIQBa9CxbvwAAABUBAAAL&#10;AAAAAAAAAAAAAAAAAB8BAABfcmVscy8ucmVsc1BLAQItABQABgAIAAAAIQDw9F1axQAAANsAAAAP&#10;AAAAAAAAAAAAAAAAAAcCAABkcnMvZG93bnJldi54bWxQSwUGAAAAAAMAAwC3AAAA+QIAAAAA&#10;"/>
                <v:shape id="Text Box 16" o:spid="_x0000_s1049"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5AAA7ED" w14:textId="77777777" w:rsidR="00A639DA" w:rsidRPr="00E26935" w:rsidRDefault="00A639DA" w:rsidP="00A639DA">
                        <w:pPr>
                          <w:snapToGrid w:val="0"/>
                          <w:spacing w:line="400" w:lineRule="atLeast"/>
                          <w:rPr>
                            <w:ins w:id="189" w:author="企劃處三科-曾安慈(att)" w:date="2025-12-12T16:00:00Z"/>
                            <w:rFonts w:ascii="標楷體" w:eastAsia="標楷體" w:hAnsi="標楷體"/>
                            <w:sz w:val="22"/>
                            <w:szCs w:val="22"/>
                          </w:rPr>
                        </w:pPr>
                        <w:ins w:id="190" w:author="企劃處三科-曾安慈(att)" w:date="2025-12-12T16:00:00Z">
                          <w:r w:rsidRPr="00E26935">
                            <w:rPr>
                              <w:rFonts w:ascii="標楷體" w:eastAsia="標楷體" w:hAnsi="標楷體" w:hint="eastAsia"/>
                              <w:sz w:val="22"/>
                              <w:szCs w:val="22"/>
                            </w:rPr>
                            <w:t>屆期是否改正</w:t>
                          </w:r>
                        </w:ins>
                      </w:p>
                    </w:txbxContent>
                  </v:textbox>
                </v:shape>
              </v:group>
            </w:pict>
          </mc:Fallback>
        </mc:AlternateContent>
      </w:r>
      <w:r w:rsidRPr="00750F50">
        <w:rPr>
          <w:rFonts w:ascii="標楷體" w:eastAsia="標楷體" w:hAnsi="標楷體"/>
          <w:noProof/>
        </w:rPr>
        <mc:AlternateContent>
          <mc:Choice Requires="wps">
            <w:drawing>
              <wp:anchor distT="0" distB="0" distL="114300" distR="114300" simplePos="0" relativeHeight="251695104" behindDoc="0" locked="0" layoutInCell="1" allowOverlap="1" wp14:anchorId="1E47341B" wp14:editId="2D8E4913">
                <wp:simplePos x="0" y="0"/>
                <wp:positionH relativeFrom="column">
                  <wp:posOffset>2966085</wp:posOffset>
                </wp:positionH>
                <wp:positionV relativeFrom="paragraph">
                  <wp:posOffset>264795</wp:posOffset>
                </wp:positionV>
                <wp:extent cx="3810" cy="156210"/>
                <wp:effectExtent l="0" t="0" r="0" b="0"/>
                <wp:wrapNone/>
                <wp:docPr id="67" name="直線接點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47DA936E" id="直線接點 67"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i9wEAAKEDAAAOAAAAZHJzL2Uyb0RvYy54bWysU01uUzEQ3iNxB8t78pKghPKUly5SCosC&#10;kdoeYGL75VnYHst28pJLcACQ2HEDJBbch4pbdOyEQGGH8MIaz883M9+MZ+c7a9hWhajRNXw0GHKm&#10;nECp3brhtzeXT844iwmcBINONXyvIj+fP340632txtihkSowAnGx7n3Du5R8XVVRdMpCHKBXjowt&#10;BguJnmFdyQA9oVtTjYfDadVjkD6gUDGS9uJg5POC37ZKpLdtG1VipuFUWyp3KPcq39V8BvU6gO+0&#10;OJYB/1CFBe0o6QnqAhKwTdB/QVktAkZs00CgrbBttVClB+pmNPyjm+sOvCq9EDnRn2iK/w9WvNku&#10;A9Oy4dNnnDmwNKO7j1/uvn74/v7zj2+fGKmJo97HmlwXbhlyl2Lnrv0VineROVx04Naq1Hqz9xQ/&#10;yhHVg5D8iJ4yrfrXKMkHNgkLYbs2WNYa7V/lwAxOpLBdmdD+NCG1S0yQ8unZiKYoyDCaTMck50xQ&#10;Z5Ac6kNMLxValoWGG+0yfVDD9iqmg+tPl6x2eKmNIT3UxrG+4c8n40kJiGi0zMZsi2G9WpjAtpCX&#10;qJxj3gduATdOFrBOgXxxlBNoQzJLhZoUNJFlFM/ZrJKcGUX/JkuH8ow7UpfZOvC+QrlfhmzOLNIe&#10;lJaPO5sX7fd38fr1s+b3AAAA//8DAFBLAwQUAAYACAAAACEAkqXp498AAAAJAQAADwAAAGRycy9k&#10;b3ducmV2LnhtbEyPQU/DMAyF70j7D5GRuLG0MDrWNZ0QAokTGhtC4pY1pu3WOCXJ1sKvx5zg9uz3&#10;9Py5WI22Eyf0oXWkIJ0mIJAqZ1qqFbxuHy9vQYSoyejOESr4wgCrcnJW6Ny4gV7wtIm14BIKuVbQ&#10;xNjnUoaqQavD1PVI7H04b3Xk0dfSeD1wue3kVZJk0uqW+EKje7xvsDpsjlbBYjvcuLU/vM3S9vP9&#10;+2Ef+6fnqNTF+Xi3BBFxjH9h+MVndCiZaeeOZILoFMyyecpRFukcBAd4wWKnIMuuQZaF/P9B+QMA&#10;AP//AwBQSwECLQAUAAYACAAAACEAtoM4kv4AAADhAQAAEwAAAAAAAAAAAAAAAAAAAAAAW0NvbnRl&#10;bnRfVHlwZXNdLnhtbFBLAQItABQABgAIAAAAIQA4/SH/1gAAAJQBAAALAAAAAAAAAAAAAAAAAC8B&#10;AABfcmVscy8ucmVsc1BLAQItABQABgAIAAAAIQDVleMi9wEAAKEDAAAOAAAAAAAAAAAAAAAAAC4C&#10;AABkcnMvZTJvRG9jLnhtbFBLAQItABQABgAIAAAAIQCSpenj3wAAAAkBAAAPAAAAAAAAAAAAAAAA&#10;AFEEAABkcnMvZG93bnJldi54bWxQSwUGAAAAAAQABADzAAAAXQUAAAAA&#10;">
                <v:stroke endarrow="block"/>
              </v:line>
            </w:pict>
          </mc:Fallback>
        </mc:AlternateContent>
      </w:r>
    </w:p>
    <w:p w14:paraId="550D669A"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7E2604FF"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139AAFCA"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30568351"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01F89757"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38D2A113"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037A1FCA"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7F22303E"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5DA1ACA3"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1E68DBA2" w14:textId="05B83494"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r w:rsidRPr="00750F50">
        <w:rPr>
          <w:rFonts w:ascii="標楷體" w:eastAsia="標楷體" w:hAnsi="標楷體"/>
          <w:noProof/>
        </w:rPr>
        <mc:AlternateContent>
          <mc:Choice Requires="wps">
            <w:drawing>
              <wp:anchor distT="0" distB="0" distL="114300" distR="114300" simplePos="0" relativeHeight="251681792" behindDoc="0" locked="0" layoutInCell="1" allowOverlap="1" wp14:anchorId="2CA6B2DF" wp14:editId="3BFA205C">
                <wp:simplePos x="0" y="0"/>
                <wp:positionH relativeFrom="column">
                  <wp:posOffset>2286000</wp:posOffset>
                </wp:positionH>
                <wp:positionV relativeFrom="paragraph">
                  <wp:posOffset>205740</wp:posOffset>
                </wp:positionV>
                <wp:extent cx="342900" cy="342900"/>
                <wp:effectExtent l="0" t="0" r="0" b="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63269" w14:textId="77777777" w:rsidR="00A639DA" w:rsidRPr="00382B03" w:rsidRDefault="00A639DA" w:rsidP="00A639DA">
                            <w:pPr>
                              <w:rPr>
                                <w:ins w:id="142" w:author="企劃處三科-曾安慈(att)" w:date="2025-12-12T16:00:00Z"/>
                                <w:rFonts w:ascii="標楷體" w:eastAsia="標楷體" w:hAnsi="標楷體"/>
                              </w:rPr>
                            </w:pPr>
                            <w:proofErr w:type="gramStart"/>
                            <w:ins w:id="143" w:author="企劃處三科-曾安慈(att)" w:date="2025-12-12T16:00:00Z">
                              <w:r>
                                <w:rPr>
                                  <w:rFonts w:ascii="標楷體" w:eastAsia="標楷體" w:hAnsi="標楷體" w:hint="eastAsia"/>
                                </w:rPr>
                                <w:t>否</w:t>
                              </w:r>
                              <w:proofErr w:type="gramEnd"/>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CA6B2DF" id="文字方塊 66" o:spid="_x0000_s1050" type="#_x0000_t202" style="position:absolute;left:0;text-align:left;margin-left:180pt;margin-top:16.2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lXtCQIAANMDAAAOAAAAZHJzL2Uyb0RvYy54bWysU12O0zAQfkfiDpbfaZJSym7UdLXsahHS&#10;8iMtHMBxnMYi8Zix26RcAGkPsDxzAA7AgXbPwdhpS4E3xIs1nhl/880348XZ0LVso9BpMAXPJiln&#10;ykiotFkV/MP7qycnnDkvTCVaMKrgW+X42fLxo0VvczWFBtpKISMQ4/LeFrzx3uZJ4mSjOuEmYJWh&#10;YA3YCU9XXCUVip7QuzaZpuk86QEriyCVc+S9HIN8GfHrWkn/tq6d8qwtOHHz8cR4luFMlguRr1DY&#10;RssdDfEPLDqhDRU9QF0KL9ga9V9QnZYIDmo/kdAlUNdaqtgDdZOlf3Rz0wirYi8kjrMHmdz/g5Vv&#10;Nu+Q6arg8zlnRnQ0o4e7L/ffvz7c/bj/dsvITRr11uWUemMp2Q8vYKBZx36dvQb50TEDF40wK3WO&#10;CH2jREUcs/AyOXo64rgAUvavoaJaYu0hAg01dkFAkoQROs1qe5iPGjyT5Hw6m56mFJEU2tmhgsj3&#10;jy06/1JBx4JRcKTxR3CxuXZ+TN2nhFoGrnTbkl/krfnNQZjBE8kHviNzP5RD1Co72YtSQrWldhDG&#10;zaKfQEYD+Jmznraq4O7TWqDirH1lSJLTbDYLaxgvs2fPp3TB40h5HBFGElTBPWejeeHH1V1b1KuG&#10;Ko1DMHBOMtY6thj0Hlnt+NPmRJF2Wx5W8/ges379xeVPAAAA//8DAFBLAwQUAAYACAAAACEAYzg9&#10;294AAAAJAQAADwAAAGRycy9kb3ducmV2LnhtbEyPzU7DMBCE70h9B2srcaN2i4lKiFNVRVxBlB+J&#10;mxtvk4h4HcVuE96e5URvuzuj2W+KzeQ7ccYhtoEMLBcKBFIVXEu1gfe3p5s1iJgsOdsFQgM/GGFT&#10;zq4Km7sw0iue96kWHEIxtwaalPpcylg16G1chB6JtWMYvE28DrV0gx053HdypVQmvW2JPzS2x12D&#10;1ff+5A18PB+/PrV6qR/9XT+GSUny99KY6/m0fQCRcEr/ZvjDZ3QomekQTuSi6AzcZoq7JB5WGgQb&#10;9FLz4WBgnWmQZSEvG5S/AAAA//8DAFBLAQItABQABgAIAAAAIQC2gziS/gAAAOEBAAATAAAAAAAA&#10;AAAAAAAAAAAAAABbQ29udGVudF9UeXBlc10ueG1sUEsBAi0AFAAGAAgAAAAhADj9If/WAAAAlAEA&#10;AAsAAAAAAAAAAAAAAAAALwEAAF9yZWxzLy5yZWxzUEsBAi0AFAAGAAgAAAAhAFAOVe0JAgAA0wMA&#10;AA4AAAAAAAAAAAAAAAAALgIAAGRycy9lMm9Eb2MueG1sUEsBAi0AFAAGAAgAAAAhAGM4PdveAAAA&#10;CQEAAA8AAAAAAAAAAAAAAAAAYwQAAGRycy9kb3ducmV2LnhtbFBLBQYAAAAABAAEAPMAAABuBQAA&#10;AAA=&#10;" filled="f" stroked="f">
                <v:textbox>
                  <w:txbxContent>
                    <w:p w14:paraId="72B63269" w14:textId="77777777" w:rsidR="00A639DA" w:rsidRPr="00382B03" w:rsidRDefault="00A639DA" w:rsidP="00A639DA">
                      <w:pPr>
                        <w:rPr>
                          <w:ins w:id="193" w:author="企劃處三科-曾安慈(att)" w:date="2025-12-12T16:00:00Z"/>
                          <w:rFonts w:ascii="標楷體" w:eastAsia="標楷體" w:hAnsi="標楷體"/>
                        </w:rPr>
                      </w:pPr>
                      <w:ins w:id="194" w:author="企劃處三科-曾安慈(att)" w:date="2025-12-12T16:00:00Z">
                        <w:r>
                          <w:rPr>
                            <w:rFonts w:ascii="標楷體" w:eastAsia="標楷體" w:hAnsi="標楷體" w:hint="eastAsia"/>
                          </w:rPr>
                          <w:t>否</w:t>
                        </w:r>
                      </w:ins>
                    </w:p>
                  </w:txbxContent>
                </v:textbox>
              </v:shape>
            </w:pict>
          </mc:Fallback>
        </mc:AlternateContent>
      </w:r>
      <w:r w:rsidRPr="00750F50">
        <w:rPr>
          <w:rFonts w:ascii="標楷體" w:eastAsia="標楷體" w:hAnsi="標楷體"/>
          <w:noProof/>
        </w:rPr>
        <mc:AlternateContent>
          <mc:Choice Requires="wps">
            <w:drawing>
              <wp:anchor distT="0" distB="0" distL="114300" distR="114300" simplePos="0" relativeHeight="251680768" behindDoc="0" locked="0" layoutInCell="1" allowOverlap="1" wp14:anchorId="1228DE4B" wp14:editId="582FA2E5">
                <wp:simplePos x="0" y="0"/>
                <wp:positionH relativeFrom="column">
                  <wp:posOffset>609600</wp:posOffset>
                </wp:positionH>
                <wp:positionV relativeFrom="paragraph">
                  <wp:posOffset>205740</wp:posOffset>
                </wp:positionV>
                <wp:extent cx="342900" cy="342900"/>
                <wp:effectExtent l="0" t="0" r="0"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225EF" w14:textId="77777777" w:rsidR="00A639DA" w:rsidRPr="00382B03" w:rsidRDefault="00A639DA" w:rsidP="00A639DA">
                            <w:pPr>
                              <w:rPr>
                                <w:ins w:id="144" w:author="企劃處三科-曾安慈(att)" w:date="2025-12-12T16:00:00Z"/>
                                <w:rFonts w:ascii="標楷體" w:eastAsia="標楷體" w:hAnsi="標楷體"/>
                              </w:rPr>
                            </w:pPr>
                            <w:ins w:id="145" w:author="企劃處三科-曾安慈(att)" w:date="2025-12-12T16:00:00Z">
                              <w:r w:rsidRPr="00382B03">
                                <w:rPr>
                                  <w:rFonts w:ascii="標楷體" w:eastAsia="標楷體" w:hAnsi="標楷體" w:hint="eastAsia"/>
                                </w:rPr>
                                <w:t>是</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228DE4B" id="文字方塊 65" o:spid="_x0000_s1051" type="#_x0000_t202" style="position:absolute;left:0;text-align:left;margin-left:48pt;margin-top:16.2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dKzCQIAANMDAAAOAAAAZHJzL2Uyb0RvYy54bWysU12O0zAQfkfiDpbfaZrSXWjUdLXsahHS&#10;8iMtHMBxnMQi8Zix26RcAGkPsDxzAA7AgXbPwdhpS4E3xIs1nhl/88034+XZ0LVso9BpMDlPJ1PO&#10;lJFQalPn/MP7qyfPOXNemFK0YFTOt8rxs9XjR8veZmoGDbSlQkYgxmW9zXnjvc2SxMlGdcJNwCpD&#10;wQqwE56uWCclip7QuzaZTaenSQ9YWgSpnCPv5Rjkq4hfVUr6t1XllGdtzombjyfGswhnslqKrEZh&#10;Gy13NMQ/sOiENlT0AHUpvGBr1H9BdVoiOKj8REKXQFVpqWIP1E06/aObm0ZYFXshcZw9yOT+H6x8&#10;s3mHTJc5Pz3hzIiOZvRw9+X++9eHux/3324ZuUmj3rqMUm8sJfvhBQw069ivs9cgPzpm4KIRplbn&#10;iNA3SpTEMQ0vk6OnI44LIEX/GkqqJdYeItBQYRcEJEkYodOstof5qMEzSc6n89liShFJoZ0dKohs&#10;/9ii8y8VdCwYOUcafwQXm2vnx9R9Sqhl4Eq3LflF1prfHIQZPJF84Dsy90MxRK3SxV6UAsottYMw&#10;bhb9BDIawM+c9bRVOXef1gIVZ+0rQ5Is0vk8rGG8zE+ezeiCx5HiOCKMJKice85G88KPq7u2qOuG&#10;Ko1DMHBOMlY6thj0Hlnt+NPmRJF2Wx5W8/ges379xdVPAAAA//8DAFBLAwQUAAYACAAAACEAGi1C&#10;fd0AAAAIAQAADwAAAGRycy9kb3ducmV2LnhtbEyPzW7CMBCE75V4B2uReis2NEQQskFVq15blf5I&#10;3Ey8JBHxOooNSd++5lSOs7Oa+SbfjrYVF+p94xhhPlMgiEtnGq4Qvj5fH1YgfNBsdOuYEH7Jw7aY&#10;3OU6M27gD7rsQiViCPtMI9QhdJmUvqzJaj9zHXH0jq63OkTZV9L0eojhtpULpVJpdcOxodYdPddU&#10;nnZni/D9dtz/JOq9erHLbnCjkmzXEvF+Oj5tQAQaw/8zXPEjOhSR6eDObLxoEdZpnBIQHhcJiKu/&#10;VPFwQFilCcgil7cDij8AAAD//wMAUEsBAi0AFAAGAAgAAAAhALaDOJL+AAAA4QEAABMAAAAAAAAA&#10;AAAAAAAAAAAAAFtDb250ZW50X1R5cGVzXS54bWxQSwECLQAUAAYACAAAACEAOP0h/9YAAACUAQAA&#10;CwAAAAAAAAAAAAAAAAAvAQAAX3JlbHMvLnJlbHNQSwECLQAUAAYACAAAACEAj7HSswkCAADTAwAA&#10;DgAAAAAAAAAAAAAAAAAuAgAAZHJzL2Uyb0RvYy54bWxQSwECLQAUAAYACAAAACEAGi1Cfd0AAAAI&#10;AQAADwAAAAAAAAAAAAAAAABjBAAAZHJzL2Rvd25yZXYueG1sUEsFBgAAAAAEAAQA8wAAAG0FAAAA&#10;AA==&#10;" filled="f" stroked="f">
                <v:textbox>
                  <w:txbxContent>
                    <w:p w14:paraId="164225EF" w14:textId="77777777" w:rsidR="00A639DA" w:rsidRPr="00382B03" w:rsidRDefault="00A639DA" w:rsidP="00A639DA">
                      <w:pPr>
                        <w:rPr>
                          <w:ins w:id="197" w:author="企劃處三科-曾安慈(att)" w:date="2025-12-12T16:00:00Z"/>
                          <w:rFonts w:ascii="標楷體" w:eastAsia="標楷體" w:hAnsi="標楷體"/>
                        </w:rPr>
                      </w:pPr>
                      <w:ins w:id="198" w:author="企劃處三科-曾安慈(att)" w:date="2025-12-12T16:00:00Z">
                        <w:r w:rsidRPr="00382B03">
                          <w:rPr>
                            <w:rFonts w:ascii="標楷體" w:eastAsia="標楷體" w:hAnsi="標楷體" w:hint="eastAsia"/>
                          </w:rPr>
                          <w:t>是</w:t>
                        </w:r>
                      </w:ins>
                    </w:p>
                  </w:txbxContent>
                </v:textbox>
              </v:shape>
            </w:pict>
          </mc:Fallback>
        </mc:AlternateContent>
      </w:r>
      <w:r w:rsidRPr="00750F50">
        <w:rPr>
          <w:rFonts w:ascii="標楷體" w:eastAsia="標楷體" w:hAnsi="標楷體"/>
          <w:noProof/>
        </w:rPr>
        <mc:AlternateContent>
          <mc:Choice Requires="wpg">
            <w:drawing>
              <wp:anchor distT="0" distB="0" distL="114300" distR="114300" simplePos="0" relativeHeight="251701248" behindDoc="0" locked="0" layoutInCell="1" allowOverlap="1" wp14:anchorId="44E4AF73" wp14:editId="5773C05C">
                <wp:simplePos x="0" y="0"/>
                <wp:positionH relativeFrom="column">
                  <wp:posOffset>-74295</wp:posOffset>
                </wp:positionH>
                <wp:positionV relativeFrom="paragraph">
                  <wp:posOffset>209550</wp:posOffset>
                </wp:positionV>
                <wp:extent cx="3282950" cy="1323975"/>
                <wp:effectExtent l="0" t="0" r="0" b="0"/>
                <wp:wrapNone/>
                <wp:docPr id="55" name="群組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56" name="Group 33"/>
                        <wpg:cNvGrpSpPr>
                          <a:grpSpLocks/>
                        </wpg:cNvGrpSpPr>
                        <wpg:grpSpPr bwMode="auto">
                          <a:xfrm>
                            <a:off x="2147" y="7704"/>
                            <a:ext cx="2441" cy="1080"/>
                            <a:chOff x="2880" y="5940"/>
                            <a:chExt cx="2441" cy="1080"/>
                          </a:xfrm>
                        </wpg:grpSpPr>
                        <wps:wsp>
                          <wps:cNvPr id="57"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C235" w14:textId="77777777" w:rsidR="00A639DA" w:rsidRDefault="00A639DA" w:rsidP="00A639DA">
                                <w:pPr>
                                  <w:snapToGrid w:val="0"/>
                                  <w:spacing w:line="240" w:lineRule="atLeast"/>
                                  <w:jc w:val="center"/>
                                  <w:rPr>
                                    <w:ins w:id="146" w:author="企劃處三科-曾安慈(att)" w:date="2025-12-12T16:00:00Z"/>
                                    <w:rFonts w:ascii="標楷體" w:eastAsia="標楷體" w:hAnsi="標楷體"/>
                                    <w:sz w:val="22"/>
                                    <w:szCs w:val="22"/>
                                  </w:rPr>
                                </w:pPr>
                                <w:ins w:id="147" w:author="企劃處三科-曾安慈(att)" w:date="2025-12-12T16:00:00Z">
                                  <w:r w:rsidRPr="00FA17AF">
                                    <w:rPr>
                                      <w:rFonts w:ascii="標楷體" w:eastAsia="標楷體" w:hAnsi="標楷體" w:hint="eastAsia"/>
                                      <w:sz w:val="22"/>
                                      <w:szCs w:val="22"/>
                                    </w:rPr>
                                    <w:t>廠商</w:t>
                                  </w:r>
                                  <w:r>
                                    <w:rPr>
                                      <w:rFonts w:ascii="標楷體" w:eastAsia="標楷體" w:hAnsi="標楷體" w:hint="eastAsia"/>
                                      <w:sz w:val="22"/>
                                      <w:szCs w:val="22"/>
                                    </w:rPr>
                                    <w:t>是否願意</w:t>
                                  </w:r>
                                </w:ins>
                              </w:p>
                              <w:p w14:paraId="4C6B3609" w14:textId="77777777" w:rsidR="00A639DA" w:rsidRPr="00FA17AF" w:rsidRDefault="00A639DA" w:rsidP="00A639DA">
                                <w:pPr>
                                  <w:snapToGrid w:val="0"/>
                                  <w:spacing w:line="240" w:lineRule="atLeast"/>
                                  <w:jc w:val="center"/>
                                  <w:rPr>
                                    <w:ins w:id="148" w:author="企劃處三科-曾安慈(att)" w:date="2025-12-12T16:00:00Z"/>
                                    <w:rFonts w:ascii="標楷體" w:eastAsia="標楷體" w:hAnsi="標楷體"/>
                                    <w:sz w:val="22"/>
                                    <w:szCs w:val="22"/>
                                  </w:rPr>
                                </w:pPr>
                                <w:ins w:id="149" w:author="企劃處三科-曾安慈(att)" w:date="2025-12-12T16:00:00Z">
                                  <w:r>
                                    <w:rPr>
                                      <w:rFonts w:ascii="標楷體" w:eastAsia="標楷體" w:hAnsi="標楷體" w:hint="eastAsia"/>
                                      <w:sz w:val="22"/>
                                      <w:szCs w:val="22"/>
                                    </w:rPr>
                                    <w:t>辦理</w:t>
                                  </w:r>
                                  <w:r w:rsidRPr="00FA17AF">
                                    <w:rPr>
                                      <w:rFonts w:ascii="標楷體" w:eastAsia="標楷體" w:hAnsi="標楷體" w:hint="eastAsia"/>
                                      <w:sz w:val="22"/>
                                      <w:szCs w:val="22"/>
                                    </w:rPr>
                                    <w:t>債權讓與</w:t>
                                  </w:r>
                                </w:ins>
                              </w:p>
                            </w:txbxContent>
                          </wps:txbx>
                          <wps:bodyPr rot="0" vert="horz" wrap="square" lIns="91440" tIns="45720" rIns="91440" bIns="45720" anchor="t" anchorCtr="0" upright="1">
                            <a:noAutofit/>
                          </wps:bodyPr>
                        </wps:wsp>
                      </wpg:grpSp>
                      <wps:wsp>
                        <wps:cNvPr id="59"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7B21D8FD" w14:textId="77777777" w:rsidR="00A639DA" w:rsidRPr="00772B47" w:rsidRDefault="00A639DA" w:rsidP="00A639DA">
                              <w:pPr>
                                <w:snapToGrid w:val="0"/>
                                <w:spacing w:line="240" w:lineRule="atLeast"/>
                                <w:jc w:val="center"/>
                                <w:rPr>
                                  <w:ins w:id="150" w:author="企劃處三科-曾安慈(att)" w:date="2025-12-12T16:00:00Z"/>
                                  <w:rFonts w:ascii="標楷體" w:eastAsia="標楷體" w:hAnsi="標楷體"/>
                                </w:rPr>
                              </w:pPr>
                              <w:ins w:id="151" w:author="企劃處三科-曾安慈(att)" w:date="2025-12-12T16:00:00Z">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ins>
                            </w:p>
                          </w:txbxContent>
                        </wps:txbx>
                        <wps:bodyPr rot="0" vert="horz" wrap="square" lIns="91440" tIns="45720" rIns="91440" bIns="45720" anchor="t" anchorCtr="0" upright="1">
                          <a:noAutofit/>
                        </wps:bodyPr>
                      </wps:wsp>
                      <wps:wsp>
                        <wps:cNvPr id="60"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5BEF7485" w14:textId="77777777" w:rsidR="00A639DA" w:rsidRDefault="00A639DA" w:rsidP="00A639DA">
                              <w:pPr>
                                <w:snapToGrid w:val="0"/>
                                <w:spacing w:line="240" w:lineRule="atLeast"/>
                                <w:rPr>
                                  <w:ins w:id="152" w:author="企劃處三科-曾安慈(att)" w:date="2025-12-12T16:00:00Z"/>
                                  <w:rFonts w:ascii="標楷體" w:eastAsia="標楷體" w:hAnsi="標楷體"/>
                                </w:rPr>
                              </w:pPr>
                              <w:ins w:id="153" w:author="企劃處三科-曾安慈(att)" w:date="2025-12-12T16:00:00Z">
                                <w:r>
                                  <w:rPr>
                                    <w:rFonts w:ascii="標楷體" w:eastAsia="標楷體" w:hAnsi="標楷體" w:hint="eastAsia"/>
                                  </w:rPr>
                                  <w:t>派駐勞工薪資處置：</w:t>
                                </w:r>
                              </w:ins>
                            </w:p>
                            <w:p w14:paraId="0C560A0E" w14:textId="77777777" w:rsidR="00A639DA" w:rsidRPr="00772B47" w:rsidRDefault="00A639DA" w:rsidP="00A639DA">
                              <w:pPr>
                                <w:snapToGrid w:val="0"/>
                                <w:spacing w:line="240" w:lineRule="atLeast"/>
                                <w:rPr>
                                  <w:ins w:id="154" w:author="企劃處三科-曾安慈(att)" w:date="2025-12-12T16:00:00Z"/>
                                  <w:rFonts w:ascii="標楷體" w:eastAsia="標楷體" w:hAnsi="標楷體"/>
                                </w:rPr>
                              </w:pPr>
                              <w:ins w:id="155" w:author="企劃處三科-曾安慈(att)" w:date="2025-12-12T16:00:00Z">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ins>
                            </w:p>
                          </w:txbxContent>
                        </wps:txbx>
                        <wps:bodyPr rot="0" vert="horz" wrap="square" lIns="91440" tIns="45720" rIns="91440" bIns="45720" anchor="t" anchorCtr="0" upright="1">
                          <a:noAutofit/>
                        </wps:bodyPr>
                      </wps:wsp>
                      <wps:wsp>
                        <wps:cNvPr id="61"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4E4AF73" id="群組 55" o:spid="_x0000_s1052" style="position:absolute;left:0;text-align:left;margin-left:-5.85pt;margin-top:16.5pt;width:258.5pt;height:104.25pt;z-index:251701248"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LkRjgQAAFUWAAAOAAAAZHJzL2Uyb0RvYy54bWzsWF1y2zYQfu9M74Dhey3+SCLFMZ1J7djt&#10;jJtmJu4BIBIUOSUBFoBNOc89Sq/Q11wn1+hiAVKybCWuUztOJ3rQEMQPF99++HYXhy/WbUOumFS1&#10;4JkXHPgeYTwXRc1XmffbxekPiUeUprygjeAs866Z8l4cff/dYd+lLBSVaAomCSzCVdp3mVdp3aWT&#10;icor1lJ1IDrGobMUsqUamnI1KSTtYfW2mYS+P5/0QhadFDlTCt6e2E7vCNcvS5brX8tSMU2azAPb&#10;NP5L/F+a/8nRIU1XknZVnTsz6AOsaGnN4aPjUidUU3Ip61tLtXUuhRKlPshFOxFlWecM9wC7Cfyd&#10;3ZxJcdnhXlZpv+pGmADaHZwevGz++uqNJHWRebOZRzhtwUcf3v/14e8/CbwAdPpulcKgM9m97d5I&#10;u0V4PBf57wq6J7v9pr2yg8my/0UUsCC91ALRWZeyNUvAvskanXA9OoGtNcnhZRQm4WIGvsqhL4jC&#10;aBGjITTNK/ClmRf7sUegN479qfVgXr1y02dB7OaGfoITJzS130VbnW12Y9gY9zgAMR+AQPxJFD02&#10;DmEw3d3QgEY4nQYOCj9xdB1xCBN4ZYCYLaZj3wDE7Zl7gYCjpzbsUp/HrrcV7RiSVhniDKDCBi27&#10;XgIZcAyJ0Hl9h+MGdilLLcLFcUX5ir2UUvQVowWYFRhHgBe3JpiGAmJ+kmt3YLUf4xEpmnZS6TMm&#10;WmIeMq9sRA+GSX3C8tqIHvKaXp0rbWzbjDc0V6Kpi9O6abAhV8vjRpIrClJ0ij/czs6whpM+8xaz&#10;cIYr71/Cx99dS7S1Bk1t6jbzknEQTQ2Ir3gBZtJU07qxz2Bywx2qBkhzGlS6FMU1gCqFFUwQeHio&#10;hHznkR7EMvPUH5dUMo80P3NwzCKYAgGJxsZ0FofQkNs9y+0eynNYKvO0R+zjsbaKfNnJelXBlwLc&#10;OxeGK2WNyG6scsYCZa2tj89diGGWuxeGMj+KNYmcNo5MJHoN7wfLH4vEEbgTD/zcH0RxJPGoe0mA&#10;52o/hyVExY/RlgvDWeSJoQZNxxd3k0Wvl2sMIeB2mLXx1PPnzyYkPBWXFre5NB9QA7k0MvhEXIrn&#10;NugkixgjHE03XAqAZib+JgEa93Au7dev5y6BG1Zj2PmaWG1sfXRVnANFdlUx/iJMHtLBZDF36eBI&#10;5JmJREhk3yYPQy64CdQusH9KFP8PRA4H93wL71up6RwSbEvk85ozEiUDSiDHx9zWPPmau5pnTEwx&#10;h7247qC+uZGX2inmCN4rLw0WILEmh09CyPQx6I7sjVzqj/K8X4MbMPve8fyzs0uoSV0S+e8TStge&#10;pu9Pl7vNw5vOXTy+c0nZ1N1PQyroSl1ws4u24XQn2kZWoWJLvK/CzUQj77WsoURroAyAkqVlBZQD&#10;DG6BzJPx9Ecqiy9ABIB565Tbetmc0ic55VOo0PedcuADhqhvp/weV2KouiB2znPudgHi/g3njhnb&#10;0zg3cdc3IOE7CYjLPkxBbE/EcAO2c63wjCT8vz3bWGDB3SXKgbtnNZej220MCpvb4KN/AAAA//8D&#10;AFBLAwQUAAYACAAAACEAdYhOwuEAAAAKAQAADwAAAGRycy9kb3ducmV2LnhtbEyPQUvDQBCF74L/&#10;YRnBW7vZxmiJ2ZRS1FMR2grS2zSZJqHZ3ZDdJum/dzzpcZiP976XrSbTioF63zirQc0jEGQLVza2&#10;0vB1eJ8tQfiAtsTWWdJwIw+r/P4uw7R0o93RsA+V4BDrU9RQh9ClUvqiJoN+7jqy/Du73mDgs69k&#10;2ePI4aaViyh6lgYbyw01drSpqbjsr0bDx4jjOlZvw/Zy3tyOh+Tze6tI68eHaf0KItAU/mD41Wd1&#10;yNnp5K629KLVMFPqhVENccybGEiiJAZx0rB4UgnIPJP/J+Q/AAAA//8DAFBLAQItABQABgAIAAAA&#10;IQC2gziS/gAAAOEBAAATAAAAAAAAAAAAAAAAAAAAAABbQ29udGVudF9UeXBlc10ueG1sUEsBAi0A&#10;FAAGAAgAAAAhADj9If/WAAAAlAEAAAsAAAAAAAAAAAAAAAAALwEAAF9yZWxzLy5yZWxzUEsBAi0A&#10;FAAGAAgAAAAhAJrkuRGOBAAAVRYAAA4AAAAAAAAAAAAAAAAALgIAAGRycy9lMm9Eb2MueG1sUEsB&#10;Ai0AFAAGAAgAAAAhAHWITsLhAAAACgEAAA8AAAAAAAAAAAAAAAAA6AYAAGRycy9kb3ducmV2Lnht&#10;bFBLBQYAAAAABAAEAPMAAAD2BwAA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914C235" w14:textId="77777777" w:rsidR="00A639DA" w:rsidRDefault="00A639DA" w:rsidP="00A639DA">
                          <w:pPr>
                            <w:snapToGrid w:val="0"/>
                            <w:spacing w:line="240" w:lineRule="atLeast"/>
                            <w:jc w:val="center"/>
                            <w:rPr>
                              <w:ins w:id="209" w:author="企劃處三科-曾安慈(att)" w:date="2025-12-12T16:00:00Z"/>
                              <w:rFonts w:ascii="標楷體" w:eastAsia="標楷體" w:hAnsi="標楷體"/>
                              <w:sz w:val="22"/>
                              <w:szCs w:val="22"/>
                            </w:rPr>
                          </w:pPr>
                          <w:ins w:id="210" w:author="企劃處三科-曾安慈(att)" w:date="2025-12-12T16:00:00Z">
                            <w:r w:rsidRPr="00FA17AF">
                              <w:rPr>
                                <w:rFonts w:ascii="標楷體" w:eastAsia="標楷體" w:hAnsi="標楷體" w:hint="eastAsia"/>
                                <w:sz w:val="22"/>
                                <w:szCs w:val="22"/>
                              </w:rPr>
                              <w:t>廠商</w:t>
                            </w:r>
                            <w:r>
                              <w:rPr>
                                <w:rFonts w:ascii="標楷體" w:eastAsia="標楷體" w:hAnsi="標楷體" w:hint="eastAsia"/>
                                <w:sz w:val="22"/>
                                <w:szCs w:val="22"/>
                              </w:rPr>
                              <w:t>是否願意</w:t>
                            </w:r>
                          </w:ins>
                        </w:p>
                        <w:p w14:paraId="4C6B3609" w14:textId="77777777" w:rsidR="00A639DA" w:rsidRPr="00FA17AF" w:rsidRDefault="00A639DA" w:rsidP="00A639DA">
                          <w:pPr>
                            <w:snapToGrid w:val="0"/>
                            <w:spacing w:line="240" w:lineRule="atLeast"/>
                            <w:jc w:val="center"/>
                            <w:rPr>
                              <w:ins w:id="211" w:author="企劃處三科-曾安慈(att)" w:date="2025-12-12T16:00:00Z"/>
                              <w:rFonts w:ascii="標楷體" w:eastAsia="標楷體" w:hAnsi="標楷體"/>
                              <w:sz w:val="22"/>
                              <w:szCs w:val="22"/>
                            </w:rPr>
                          </w:pPr>
                          <w:ins w:id="212" w:author="企劃處三科-曾安慈(att)" w:date="2025-12-12T16:00:00Z">
                            <w:r>
                              <w:rPr>
                                <w:rFonts w:ascii="標楷體" w:eastAsia="標楷體" w:hAnsi="標楷體" w:hint="eastAsia"/>
                                <w:sz w:val="22"/>
                                <w:szCs w:val="22"/>
                              </w:rPr>
                              <w:t>辦理</w:t>
                            </w:r>
                            <w:r w:rsidRPr="00FA17AF">
                              <w:rPr>
                                <w:rFonts w:ascii="標楷體" w:eastAsia="標楷體" w:hAnsi="標楷體" w:hint="eastAsia"/>
                                <w:sz w:val="22"/>
                                <w:szCs w:val="22"/>
                              </w:rPr>
                              <w:t>債權讓與</w:t>
                            </w:r>
                          </w:ins>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7B21D8FD" w14:textId="77777777" w:rsidR="00A639DA" w:rsidRPr="00772B47" w:rsidRDefault="00A639DA" w:rsidP="00A639DA">
                        <w:pPr>
                          <w:snapToGrid w:val="0"/>
                          <w:spacing w:line="240" w:lineRule="atLeast"/>
                          <w:jc w:val="center"/>
                          <w:rPr>
                            <w:ins w:id="213" w:author="企劃處三科-曾安慈(att)" w:date="2025-12-12T16:00:00Z"/>
                            <w:rFonts w:ascii="標楷體" w:eastAsia="標楷體" w:hAnsi="標楷體"/>
                          </w:rPr>
                        </w:pPr>
                        <w:ins w:id="214" w:author="企劃處三科-曾安慈(att)" w:date="2025-12-12T16:00:00Z">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ins>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5BEF7485" w14:textId="77777777" w:rsidR="00A639DA" w:rsidRDefault="00A639DA" w:rsidP="00A639DA">
                        <w:pPr>
                          <w:snapToGrid w:val="0"/>
                          <w:spacing w:line="240" w:lineRule="atLeast"/>
                          <w:rPr>
                            <w:ins w:id="215" w:author="企劃處三科-曾安慈(att)" w:date="2025-12-12T16:00:00Z"/>
                            <w:rFonts w:ascii="標楷體" w:eastAsia="標楷體" w:hAnsi="標楷體"/>
                          </w:rPr>
                        </w:pPr>
                        <w:ins w:id="216" w:author="企劃處三科-曾安慈(att)" w:date="2025-12-12T16:00:00Z">
                          <w:r>
                            <w:rPr>
                              <w:rFonts w:ascii="標楷體" w:eastAsia="標楷體" w:hAnsi="標楷體" w:hint="eastAsia"/>
                            </w:rPr>
                            <w:t>派駐勞工薪資處置：</w:t>
                          </w:r>
                        </w:ins>
                      </w:p>
                      <w:p w14:paraId="0C560A0E" w14:textId="77777777" w:rsidR="00A639DA" w:rsidRPr="00772B47" w:rsidRDefault="00A639DA" w:rsidP="00A639DA">
                        <w:pPr>
                          <w:snapToGrid w:val="0"/>
                          <w:spacing w:line="240" w:lineRule="atLeast"/>
                          <w:rPr>
                            <w:ins w:id="217" w:author="企劃處三科-曾安慈(att)" w:date="2025-12-12T16:00:00Z"/>
                            <w:rFonts w:ascii="標楷體" w:eastAsia="標楷體" w:hAnsi="標楷體"/>
                          </w:rPr>
                        </w:pPr>
                        <w:ins w:id="218" w:author="企劃處三科-曾安慈(att)" w:date="2025-12-12T16:00:00Z">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ins>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H1C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AVhH1CxQAAANsAAAAP&#10;AAAAAAAAAAAAAAAAAAcCAABkcnMvZG93bnJldi54bWxQSwUGAAAAAAMAAwC3AAAA+QIAAAAA&#10;">
                  <v:stroke endarrow="block"/>
                </v:line>
              </v:group>
            </w:pict>
          </mc:Fallback>
        </mc:AlternateContent>
      </w:r>
    </w:p>
    <w:p w14:paraId="37BE9757"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25C0B501"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6CECBD61"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512A2028"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58208A5A" w14:textId="10C8B224" w:rsidR="00A639DA" w:rsidRPr="00750F50" w:rsidRDefault="00075155" w:rsidP="00A639DA">
      <w:pPr>
        <w:autoSpaceDE w:val="0"/>
        <w:autoSpaceDN w:val="0"/>
        <w:adjustRightInd/>
        <w:snapToGrid w:val="0"/>
        <w:spacing w:line="460" w:lineRule="exact"/>
        <w:jc w:val="both"/>
        <w:textDirection w:val="lrTbV"/>
        <w:textAlignment w:val="auto"/>
        <w:rPr>
          <w:rFonts w:ascii="標楷體" w:eastAsia="標楷體" w:hAnsi="標楷體"/>
        </w:rPr>
      </w:pPr>
      <w:r w:rsidRPr="00750F50">
        <w:rPr>
          <w:rFonts w:ascii="標楷體" w:eastAsia="標楷體" w:hAnsi="標楷體"/>
          <w:noProof/>
        </w:rPr>
        <mc:AlternateContent>
          <mc:Choice Requires="wps">
            <w:drawing>
              <wp:anchor distT="0" distB="0" distL="114300" distR="114300" simplePos="0" relativeHeight="251686912" behindDoc="0" locked="0" layoutInCell="1" allowOverlap="1" wp14:anchorId="3695E316" wp14:editId="734CD4C3">
                <wp:simplePos x="0" y="0"/>
                <wp:positionH relativeFrom="column">
                  <wp:posOffset>-163692</wp:posOffset>
                </wp:positionH>
                <wp:positionV relativeFrom="paragraph">
                  <wp:posOffset>320813</wp:posOffset>
                </wp:positionV>
                <wp:extent cx="1828800" cy="4285753"/>
                <wp:effectExtent l="0" t="0" r="19050" b="19685"/>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85753"/>
                        </a:xfrm>
                        <a:prstGeom prst="rect">
                          <a:avLst/>
                        </a:prstGeom>
                        <a:solidFill>
                          <a:srgbClr val="FFFFFF"/>
                        </a:solidFill>
                        <a:ln w="9525">
                          <a:solidFill>
                            <a:srgbClr val="000000"/>
                          </a:solidFill>
                          <a:miter lim="800000"/>
                          <a:headEnd/>
                          <a:tailEnd/>
                        </a:ln>
                      </wps:spPr>
                      <wps:txbx>
                        <w:txbxContent>
                          <w:p w14:paraId="479D9A26" w14:textId="77777777" w:rsidR="00A639DA" w:rsidRDefault="00A639DA" w:rsidP="00A639DA">
                            <w:pPr>
                              <w:snapToGrid w:val="0"/>
                              <w:spacing w:line="240" w:lineRule="atLeast"/>
                              <w:rPr>
                                <w:ins w:id="156" w:author="企劃處三科-曾安慈(att)" w:date="2025-12-12T16:00:00Z"/>
                                <w:rFonts w:ascii="標楷體" w:eastAsia="標楷體" w:hAnsi="標楷體"/>
                              </w:rPr>
                            </w:pPr>
                            <w:proofErr w:type="gramStart"/>
                            <w:ins w:id="157" w:author="企劃處三科-曾安慈(att)" w:date="2025-12-12T16:00:00Z">
                              <w:r>
                                <w:rPr>
                                  <w:rFonts w:ascii="標楷體" w:eastAsia="標楷體" w:hAnsi="標楷體" w:hint="eastAsia"/>
                                </w:rPr>
                                <w:t>ㄧ</w:t>
                              </w:r>
                              <w:proofErr w:type="gramEnd"/>
                              <w:r>
                                <w:rPr>
                                  <w:rFonts w:ascii="標楷體" w:eastAsia="標楷體" w:hAnsi="標楷體" w:hint="eastAsia"/>
                                </w:rPr>
                                <w:t>、</w:t>
                              </w:r>
                              <w:proofErr w:type="gramStart"/>
                              <w:r>
                                <w:rPr>
                                  <w:rFonts w:ascii="標楷體" w:eastAsia="標楷體" w:hAnsi="標楷體" w:hint="eastAsia"/>
                                </w:rPr>
                                <w:t>勞</w:t>
                              </w:r>
                              <w:proofErr w:type="gramEnd"/>
                              <w:r>
                                <w:rPr>
                                  <w:rFonts w:ascii="標楷體" w:eastAsia="標楷體" w:hAnsi="標楷體" w:hint="eastAsia"/>
                                </w:rPr>
                                <w:t>健保等費用處置：</w:t>
                              </w:r>
                            </w:ins>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ins w:id="158" w:author="企劃處三科-曾安慈(att)" w:date="2025-12-12T16:00:00Z"/>
                                <w:rFonts w:ascii="標楷體" w:eastAsia="標楷體" w:hAnsi="標楷體"/>
                              </w:rPr>
                            </w:pPr>
                            <w:ins w:id="159" w:author="企劃處三科-曾安慈(att)" w:date="2025-12-12T16:00:00Z">
                              <w:r>
                                <w:rPr>
                                  <w:rFonts w:ascii="標楷體" w:eastAsia="標楷體" w:hAnsi="標楷體" w:hint="eastAsia"/>
                                </w:rPr>
                                <w:t>廠商可自行繳納者，於廠商出具繳納證明依約</w:t>
                              </w:r>
                              <w:r w:rsidRPr="00307EE5">
                                <w:rPr>
                                  <w:rFonts w:ascii="標楷體" w:eastAsia="標楷體" w:hAnsi="標楷體" w:hint="eastAsia"/>
                                </w:rPr>
                                <w:t>撥付。</w:t>
                              </w:r>
                            </w:ins>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ins w:id="160" w:author="企劃處三科-曾安慈(att)" w:date="2025-12-12T16:00:00Z"/>
                                <w:rFonts w:ascii="標楷體" w:eastAsia="標楷體" w:hAnsi="標楷體"/>
                              </w:rPr>
                            </w:pPr>
                            <w:ins w:id="161" w:author="企劃處三科-曾安慈(att)" w:date="2025-12-12T16:00:00Z">
                              <w:r w:rsidRPr="00307EE5">
                                <w:rPr>
                                  <w:rFonts w:ascii="標楷體" w:eastAsia="標楷體" w:hAnsi="標楷體" w:hint="eastAsia"/>
                                </w:rPr>
                                <w:t>廠商資金困難無法繳納者，書面通知勞保局及健保署說明實情及申報該廠商積欠情形，</w:t>
                              </w:r>
                              <w:proofErr w:type="gramStart"/>
                              <w:r w:rsidRPr="00307EE5">
                                <w:rPr>
                                  <w:rFonts w:ascii="標楷體" w:eastAsia="標楷體" w:hAnsi="標楷體" w:hint="eastAsia"/>
                                </w:rPr>
                                <w:t>俟</w:t>
                              </w:r>
                              <w:proofErr w:type="gramEnd"/>
                              <w:r w:rsidRPr="00307EE5">
                                <w:rPr>
                                  <w:rFonts w:ascii="標楷體" w:eastAsia="標楷體" w:hAnsi="標楷體" w:hint="eastAsia"/>
                                </w:rPr>
                                <w:t>該局(署)函復後，機關憑</w:t>
                              </w:r>
                              <w:r>
                                <w:rPr>
                                  <w:rFonts w:ascii="標楷體" w:eastAsia="標楷體" w:hAnsi="標楷體" w:hint="eastAsia"/>
                                </w:rPr>
                                <w:t>以</w:t>
                              </w:r>
                              <w:proofErr w:type="gramStart"/>
                              <w:r w:rsidRPr="00307EE5">
                                <w:rPr>
                                  <w:rFonts w:ascii="標楷體" w:eastAsia="標楷體" w:hAnsi="標楷體" w:hint="eastAsia"/>
                                </w:rPr>
                                <w:t>簽辦核付</w:t>
                              </w:r>
                              <w:proofErr w:type="gramEnd"/>
                              <w:r w:rsidRPr="00307EE5">
                                <w:rPr>
                                  <w:rFonts w:ascii="標楷體" w:eastAsia="標楷體" w:hAnsi="標楷體" w:hint="eastAsia"/>
                                </w:rPr>
                                <w:t>該局(署)。</w:t>
                              </w:r>
                            </w:ins>
                          </w:p>
                          <w:p w14:paraId="1E031CDA" w14:textId="77777777" w:rsidR="00A639DA" w:rsidRDefault="00A639DA" w:rsidP="00A639DA">
                            <w:pPr>
                              <w:snapToGrid w:val="0"/>
                              <w:spacing w:line="240" w:lineRule="atLeast"/>
                              <w:rPr>
                                <w:ins w:id="162" w:author="企劃處三科-曾安慈(att)" w:date="2025-12-12T16:00:00Z"/>
                                <w:rFonts w:ascii="標楷體" w:eastAsia="標楷體" w:hAnsi="標楷體"/>
                              </w:rPr>
                            </w:pPr>
                            <w:ins w:id="163" w:author="企劃處三科-曾安慈(att)" w:date="2025-12-12T16:00:00Z">
                              <w:r>
                                <w:rPr>
                                  <w:rFonts w:ascii="標楷體" w:eastAsia="標楷體" w:hAnsi="標楷體" w:hint="eastAsia"/>
                                </w:rPr>
                                <w:t>二、稅捐處置：</w:t>
                              </w:r>
                            </w:ins>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ins w:id="164" w:author="企劃處三科-曾安慈(att)" w:date="2025-12-12T16:00:00Z"/>
                                <w:rFonts w:ascii="標楷體" w:eastAsia="標楷體" w:hAnsi="標楷體"/>
                              </w:rPr>
                            </w:pPr>
                            <w:ins w:id="165" w:author="企劃處三科-曾安慈(att)" w:date="2025-12-12T16:00:00Z">
                              <w:r>
                                <w:rPr>
                                  <w:rFonts w:ascii="標楷體" w:eastAsia="標楷體" w:hAnsi="標楷體" w:hint="eastAsia"/>
                                </w:rPr>
                                <w:t>營業稅：</w:t>
                              </w:r>
                              <w:r w:rsidRPr="00307EE5">
                                <w:rPr>
                                  <w:rFonts w:ascii="標楷體" w:eastAsia="標楷體" w:hAnsi="標楷體" w:hint="eastAsia"/>
                                </w:rPr>
                                <w:t>請廠商開立統一發票或憑據辦理核銷。</w:t>
                              </w:r>
                            </w:ins>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ins w:id="166" w:author="企劃處三科-曾安慈(att)" w:date="2025-12-12T16:00:00Z"/>
                                <w:rFonts w:ascii="標楷體" w:eastAsia="標楷體" w:hAnsi="標楷體"/>
                              </w:rPr>
                            </w:pPr>
                            <w:ins w:id="167" w:author="企劃處三科-曾安慈(att)" w:date="2025-12-12T16:00:00Z">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ins>
                          </w:p>
                          <w:p w14:paraId="551DC723" w14:textId="77777777" w:rsidR="00A639DA" w:rsidRDefault="00A639DA" w:rsidP="00A639DA">
                            <w:pPr>
                              <w:adjustRightInd/>
                              <w:snapToGrid w:val="0"/>
                              <w:spacing w:line="240" w:lineRule="atLeast"/>
                              <w:textAlignment w:val="auto"/>
                              <w:rPr>
                                <w:ins w:id="168" w:author="企劃處三科-曾安慈(att)" w:date="2025-12-12T16:00:00Z"/>
                                <w:rFonts w:ascii="標楷體" w:eastAsia="標楷體" w:hAnsi="標楷體"/>
                              </w:rPr>
                            </w:pPr>
                          </w:p>
                          <w:p w14:paraId="726D650D" w14:textId="77777777" w:rsidR="00A639DA" w:rsidRDefault="00A639DA" w:rsidP="00A639DA">
                            <w:pPr>
                              <w:adjustRightInd/>
                              <w:snapToGrid w:val="0"/>
                              <w:spacing w:line="240" w:lineRule="atLeast"/>
                              <w:textAlignment w:val="auto"/>
                              <w:rPr>
                                <w:ins w:id="169" w:author="企劃處三科-曾安慈(att)" w:date="2025-12-12T16:00:00Z"/>
                                <w:rFonts w:ascii="標楷體" w:eastAsia="標楷體" w:hAnsi="標楷體"/>
                              </w:rPr>
                            </w:pPr>
                          </w:p>
                          <w:p w14:paraId="69CA8DAB" w14:textId="77777777" w:rsidR="00A639DA" w:rsidRDefault="00A639DA" w:rsidP="00A639DA">
                            <w:pPr>
                              <w:adjustRightInd/>
                              <w:snapToGrid w:val="0"/>
                              <w:spacing w:line="240" w:lineRule="atLeast"/>
                              <w:textAlignment w:val="auto"/>
                              <w:rPr>
                                <w:ins w:id="170" w:author="企劃處三科-曾安慈(att)" w:date="2025-12-12T16:00:00Z"/>
                                <w:rFonts w:ascii="標楷體" w:eastAsia="標楷體" w:hAnsi="標楷體"/>
                              </w:rPr>
                            </w:pPr>
                          </w:p>
                          <w:p w14:paraId="1AA9D355" w14:textId="77777777" w:rsidR="00A639DA" w:rsidRDefault="00A639DA" w:rsidP="00A639DA">
                            <w:pPr>
                              <w:adjustRightInd/>
                              <w:snapToGrid w:val="0"/>
                              <w:spacing w:line="240" w:lineRule="atLeast"/>
                              <w:textAlignment w:val="auto"/>
                              <w:rPr>
                                <w:ins w:id="171" w:author="企劃處三科-曾安慈(att)" w:date="2025-12-12T16:00:00Z"/>
                                <w:rFonts w:ascii="標楷體" w:eastAsia="標楷體" w:hAnsi="標楷體"/>
                              </w:rPr>
                            </w:pPr>
                          </w:p>
                          <w:p w14:paraId="001D212D" w14:textId="77777777" w:rsidR="00A639DA" w:rsidRDefault="00A639DA" w:rsidP="00A639DA">
                            <w:pPr>
                              <w:adjustRightInd/>
                              <w:snapToGrid w:val="0"/>
                              <w:spacing w:line="240" w:lineRule="atLeast"/>
                              <w:textAlignment w:val="auto"/>
                              <w:rPr>
                                <w:ins w:id="172" w:author="企劃處三科-曾安慈(att)" w:date="2025-12-12T16:00:00Z"/>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ins w:id="173" w:author="企劃處三科-曾安慈(att)" w:date="2025-12-12T16:00:00Z"/>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695E316" id="文字方塊 104" o:spid="_x0000_s1062" type="#_x0000_t202" style="position:absolute;left:0;text-align:left;margin-left:-12.9pt;margin-top:25.25pt;width:2in;height:3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eDRgIAAGEEAAAOAAAAZHJzL2Uyb0RvYy54bWysVF2O0zAQfkfiDpbfadLQst2o6WrpUoS0&#10;/EgLB3AdJ7FwPMZ2m5QLIHGA5ZkDcAAOtHsOxk63W/5eEH6wZjLjb2a+mcn8rG8V2QrrJOiCjkcp&#10;JUJzKKWuC/ru7erRjBLnmS6ZAi0KuhOOni0ePph3JhcZNKBKYQmCaJd3pqCN9yZPEscb0TI3AiM0&#10;GiuwLfOo2jopLesQvVVJlqZPkg5saSxw4Rx+vRiMdBHxq0pw/7qqnPBEFRRz8/G28V6HO1nMWV5b&#10;ZhrJ92mwf8iiZVJj0APUBfOMbKz8DaqV3IKDyo84tAlUleQi1oDVjNNfqrlqmBGxFiTHmQNN7v/B&#10;8lfbN5bIEnuXTijRrMUm3V5/uvn25fb6+83XzyR8R5Y643J0vjLo7vun0OOLWLEzl8DfO6Jh2TBd&#10;i3NroWsEKzHLcXiZHD0dcFwAWXcvocRgbOMhAvWVbQOFSApBdOzW7tAh0XvCQ8hZNpulaOJom2Sz&#10;6cn0cYzB8rvnxjr/XEBLglBQiyMQ4dn20vmQDsvvXEI0B0qWK6lUVGy9XipLtgzHZRXPHv0nN6VJ&#10;V9DTaTYdGPgrRBrPnyBa6XHulWwLivXgCU4sD7w902WUPZNqkDFlpfdEBu4GFn2/7mPnskhBYHkN&#10;5Q6ptTDMOe4lCg3Yj5R0OOMFdR82zApK1AuN7TkdTyZhKaIymZ5kqNhjy/rYwjRHqIJ6SgZx6YdF&#10;2hgr6wYjDQOh4RxbWslI9n1W+/xxjmMP9jsXFuVYj173f4bFDwAAAP//AwBQSwMEFAAGAAgAAAAh&#10;ADqRg93gAAAACgEAAA8AAABkcnMvZG93bnJldi54bWxMj8FOwzAQRO9I/IO1SFxQ62CatIRsKoQE&#10;ghuUqlzd2E0i7HWw3TT8PeYEx9GMZt5U68kaNmofekcI1/MMmKbGqZ5ahO3742wFLERJShpHGuFb&#10;B1jX52eVLJU70ZseN7FlqYRCKRG6GIeS89B02sowd4Om5B2ctzIm6VuuvDylcmu4yLKCW9lTWujk&#10;oB863XxujhZhtXgeP8LLzeuuKQ7mNl4tx6cvj3h5Md3fAYt6in9h+MVP6FAnpr07kgrMIMxEntAj&#10;Qp7lwFJAFEIA2yMsRb4AXlf8/4X6BwAA//8DAFBLAQItABQABgAIAAAAIQC2gziS/gAAAOEBAAAT&#10;AAAAAAAAAAAAAAAAAAAAAABbQ29udGVudF9UeXBlc10ueG1sUEsBAi0AFAAGAAgAAAAhADj9If/W&#10;AAAAlAEAAAsAAAAAAAAAAAAAAAAALwEAAF9yZWxzLy5yZWxzUEsBAi0AFAAGAAgAAAAhALGS94NG&#10;AgAAYQQAAA4AAAAAAAAAAAAAAAAALgIAAGRycy9lMm9Eb2MueG1sUEsBAi0AFAAGAAgAAAAhADqR&#10;g93gAAAACgEAAA8AAAAAAAAAAAAAAAAAoAQAAGRycy9kb3ducmV2LnhtbFBLBQYAAAAABAAEAPMA&#10;AACtBQAAAAA=&#10;">
                <v:textbox>
                  <w:txbxContent>
                    <w:p w14:paraId="479D9A26" w14:textId="77777777" w:rsidR="00A639DA" w:rsidRDefault="00A639DA" w:rsidP="00A639DA">
                      <w:pPr>
                        <w:snapToGrid w:val="0"/>
                        <w:spacing w:line="240" w:lineRule="atLeast"/>
                        <w:rPr>
                          <w:ins w:id="237" w:author="企劃處三科-曾安慈(att)" w:date="2025-12-12T16:00:00Z"/>
                          <w:rFonts w:ascii="標楷體" w:eastAsia="標楷體" w:hAnsi="標楷體"/>
                        </w:rPr>
                      </w:pPr>
                      <w:ins w:id="238" w:author="企劃處三科-曾安慈(att)" w:date="2025-12-12T16:00:00Z">
                        <w:r>
                          <w:rPr>
                            <w:rFonts w:ascii="標楷體" w:eastAsia="標楷體" w:hAnsi="標楷體" w:hint="eastAsia"/>
                          </w:rPr>
                          <w:t>ㄧ、勞健保等費用處置：</w:t>
                        </w:r>
                      </w:ins>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ins w:id="239" w:author="企劃處三科-曾安慈(att)" w:date="2025-12-12T16:00:00Z"/>
                          <w:rFonts w:ascii="標楷體" w:eastAsia="標楷體" w:hAnsi="標楷體"/>
                        </w:rPr>
                      </w:pPr>
                      <w:ins w:id="240" w:author="企劃處三科-曾安慈(att)" w:date="2025-12-12T16:00:00Z">
                        <w:r>
                          <w:rPr>
                            <w:rFonts w:ascii="標楷體" w:eastAsia="標楷體" w:hAnsi="標楷體" w:hint="eastAsia"/>
                          </w:rPr>
                          <w:t>廠商可自行繳納者，於廠商出具繳納證明依約</w:t>
                        </w:r>
                        <w:r w:rsidRPr="00307EE5">
                          <w:rPr>
                            <w:rFonts w:ascii="標楷體" w:eastAsia="標楷體" w:hAnsi="標楷體" w:hint="eastAsia"/>
                          </w:rPr>
                          <w:t>撥付。</w:t>
                        </w:r>
                      </w:ins>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ins w:id="241" w:author="企劃處三科-曾安慈(att)" w:date="2025-12-12T16:00:00Z"/>
                          <w:rFonts w:ascii="標楷體" w:eastAsia="標楷體" w:hAnsi="標楷體"/>
                        </w:rPr>
                      </w:pPr>
                      <w:ins w:id="242" w:author="企劃處三科-曾安慈(att)" w:date="2025-12-12T16:00:00Z">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ins>
                    </w:p>
                    <w:p w14:paraId="1E031CDA" w14:textId="77777777" w:rsidR="00A639DA" w:rsidRDefault="00A639DA" w:rsidP="00A639DA">
                      <w:pPr>
                        <w:snapToGrid w:val="0"/>
                        <w:spacing w:line="240" w:lineRule="atLeast"/>
                        <w:rPr>
                          <w:ins w:id="243" w:author="企劃處三科-曾安慈(att)" w:date="2025-12-12T16:00:00Z"/>
                          <w:rFonts w:ascii="標楷體" w:eastAsia="標楷體" w:hAnsi="標楷體"/>
                        </w:rPr>
                      </w:pPr>
                      <w:ins w:id="244" w:author="企劃處三科-曾安慈(att)" w:date="2025-12-12T16:00:00Z">
                        <w:r>
                          <w:rPr>
                            <w:rFonts w:ascii="標楷體" w:eastAsia="標楷體" w:hAnsi="標楷體" w:hint="eastAsia"/>
                          </w:rPr>
                          <w:t>二、稅捐處置：</w:t>
                        </w:r>
                      </w:ins>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ins w:id="245" w:author="企劃處三科-曾安慈(att)" w:date="2025-12-12T16:00:00Z"/>
                          <w:rFonts w:ascii="標楷體" w:eastAsia="標楷體" w:hAnsi="標楷體"/>
                        </w:rPr>
                      </w:pPr>
                      <w:ins w:id="246" w:author="企劃處三科-曾安慈(att)" w:date="2025-12-12T16:00:00Z">
                        <w:r>
                          <w:rPr>
                            <w:rFonts w:ascii="標楷體" w:eastAsia="標楷體" w:hAnsi="標楷體" w:hint="eastAsia"/>
                          </w:rPr>
                          <w:t>營業稅：</w:t>
                        </w:r>
                        <w:r w:rsidRPr="00307EE5">
                          <w:rPr>
                            <w:rFonts w:ascii="標楷體" w:eastAsia="標楷體" w:hAnsi="標楷體" w:hint="eastAsia"/>
                          </w:rPr>
                          <w:t>請廠商開立統一發票或憑據辦理核銷。</w:t>
                        </w:r>
                      </w:ins>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ins w:id="247" w:author="企劃處三科-曾安慈(att)" w:date="2025-12-12T16:00:00Z"/>
                          <w:rFonts w:ascii="標楷體" w:eastAsia="標楷體" w:hAnsi="標楷體"/>
                        </w:rPr>
                      </w:pPr>
                      <w:ins w:id="248" w:author="企劃處三科-曾安慈(att)" w:date="2025-12-12T16:00:00Z">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ins>
                    </w:p>
                    <w:p w14:paraId="551DC723" w14:textId="77777777" w:rsidR="00A639DA" w:rsidRDefault="00A639DA" w:rsidP="00A639DA">
                      <w:pPr>
                        <w:adjustRightInd/>
                        <w:snapToGrid w:val="0"/>
                        <w:spacing w:line="240" w:lineRule="atLeast"/>
                        <w:textAlignment w:val="auto"/>
                        <w:rPr>
                          <w:ins w:id="249" w:author="企劃處三科-曾安慈(att)" w:date="2025-12-12T16:00:00Z"/>
                          <w:rFonts w:ascii="標楷體" w:eastAsia="標楷體" w:hAnsi="標楷體"/>
                        </w:rPr>
                      </w:pPr>
                    </w:p>
                    <w:p w14:paraId="726D650D" w14:textId="77777777" w:rsidR="00A639DA" w:rsidRDefault="00A639DA" w:rsidP="00A639DA">
                      <w:pPr>
                        <w:adjustRightInd/>
                        <w:snapToGrid w:val="0"/>
                        <w:spacing w:line="240" w:lineRule="atLeast"/>
                        <w:textAlignment w:val="auto"/>
                        <w:rPr>
                          <w:ins w:id="250" w:author="企劃處三科-曾安慈(att)" w:date="2025-12-12T16:00:00Z"/>
                          <w:rFonts w:ascii="標楷體" w:eastAsia="標楷體" w:hAnsi="標楷體"/>
                        </w:rPr>
                      </w:pPr>
                    </w:p>
                    <w:p w14:paraId="69CA8DAB" w14:textId="77777777" w:rsidR="00A639DA" w:rsidRDefault="00A639DA" w:rsidP="00A639DA">
                      <w:pPr>
                        <w:adjustRightInd/>
                        <w:snapToGrid w:val="0"/>
                        <w:spacing w:line="240" w:lineRule="atLeast"/>
                        <w:textAlignment w:val="auto"/>
                        <w:rPr>
                          <w:ins w:id="251" w:author="企劃處三科-曾安慈(att)" w:date="2025-12-12T16:00:00Z"/>
                          <w:rFonts w:ascii="標楷體" w:eastAsia="標楷體" w:hAnsi="標楷體"/>
                        </w:rPr>
                      </w:pPr>
                    </w:p>
                    <w:p w14:paraId="1AA9D355" w14:textId="77777777" w:rsidR="00A639DA" w:rsidRDefault="00A639DA" w:rsidP="00A639DA">
                      <w:pPr>
                        <w:adjustRightInd/>
                        <w:snapToGrid w:val="0"/>
                        <w:spacing w:line="240" w:lineRule="atLeast"/>
                        <w:textAlignment w:val="auto"/>
                        <w:rPr>
                          <w:ins w:id="252" w:author="企劃處三科-曾安慈(att)" w:date="2025-12-12T16:00:00Z"/>
                          <w:rFonts w:ascii="標楷體" w:eastAsia="標楷體" w:hAnsi="標楷體"/>
                        </w:rPr>
                      </w:pPr>
                    </w:p>
                    <w:p w14:paraId="001D212D" w14:textId="77777777" w:rsidR="00A639DA" w:rsidRDefault="00A639DA" w:rsidP="00A639DA">
                      <w:pPr>
                        <w:adjustRightInd/>
                        <w:snapToGrid w:val="0"/>
                        <w:spacing w:line="240" w:lineRule="atLeast"/>
                        <w:textAlignment w:val="auto"/>
                        <w:rPr>
                          <w:ins w:id="253" w:author="企劃處三科-曾安慈(att)" w:date="2025-12-12T16:00:00Z"/>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ins w:id="254" w:author="企劃處三科-曾安慈(att)" w:date="2025-12-12T16:00:00Z"/>
                          <w:rFonts w:ascii="標楷體" w:eastAsia="標楷體" w:hAnsi="標楷體"/>
                        </w:rPr>
                      </w:pPr>
                    </w:p>
                  </w:txbxContent>
                </v:textbox>
              </v:shape>
            </w:pict>
          </mc:Fallback>
        </mc:AlternateContent>
      </w:r>
    </w:p>
    <w:p w14:paraId="73688724"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0C15783A"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2EB1FE32"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7D7195AF"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09884C65"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4CE76EDF"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659532FB"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27D1BC73"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34374585"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4772CC91"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1A1EBAEF"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27F617A7"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26F61752" w14:textId="77777777" w:rsidR="00A639DA" w:rsidRPr="00750F50" w:rsidRDefault="00A639DA">
      <w:pPr>
        <w:jc w:val="center"/>
        <w:rPr>
          <w:rFonts w:ascii="標楷體" w:eastAsia="標楷體" w:hAnsi="標楷體"/>
          <w:sz w:val="28"/>
          <w:szCs w:val="28"/>
        </w:rPr>
        <w:pPrChange w:id="174" w:author="企劃處三科-曾安慈(att)" w:date="2025-12-12T16:00:00Z">
          <w:pPr>
            <w:autoSpaceDE w:val="0"/>
            <w:autoSpaceDN w:val="0"/>
            <w:adjustRightInd/>
            <w:snapToGrid w:val="0"/>
            <w:spacing w:line="400" w:lineRule="atLeast"/>
            <w:jc w:val="center"/>
            <w:textAlignment w:val="auto"/>
          </w:pPr>
        </w:pPrChange>
      </w:pPr>
      <w:r w:rsidRPr="00750F50">
        <w:rPr>
          <w:rFonts w:ascii="標楷體" w:eastAsia="標楷體" w:hAnsi="標楷體" w:hint="eastAsia"/>
          <w:b/>
          <w:sz w:val="40"/>
          <w:szCs w:val="40"/>
        </w:rPr>
        <w:t xml:space="preserve"> </w:t>
      </w:r>
      <w:r w:rsidRPr="00750F50">
        <w:rPr>
          <w:rFonts w:ascii="標楷體" w:eastAsia="標楷體" w:hAnsi="標楷體" w:hint="eastAsia"/>
          <w:sz w:val="40"/>
          <w:szCs w:val="40"/>
        </w:rPr>
        <w:t>切結書範本</w:t>
      </w:r>
    </w:p>
    <w:p w14:paraId="49E95A5D" w14:textId="77777777" w:rsidR="00A639DA" w:rsidRPr="00750F50" w:rsidRDefault="00A639DA" w:rsidP="00A639DA">
      <w:pPr>
        <w:numPr>
          <w:ilvl w:val="0"/>
          <w:numId w:val="21"/>
        </w:numPr>
        <w:adjustRightInd/>
        <w:spacing w:beforeLines="100" w:before="240" w:line="520" w:lineRule="exact"/>
        <w:textAlignment w:val="auto"/>
        <w:rPr>
          <w:rFonts w:ascii="標楷體" w:eastAsia="標楷體" w:hAnsi="標楷體"/>
          <w:sz w:val="32"/>
          <w:szCs w:val="32"/>
        </w:rPr>
      </w:pPr>
      <w:r w:rsidRPr="00750F50">
        <w:rPr>
          <w:rFonts w:ascii="標楷體" w:eastAsia="標楷體" w:hAnsi="標楷體" w:hint="eastAsia"/>
          <w:sz w:val="32"/>
          <w:szCs w:val="32"/>
        </w:rPr>
        <w:t>本人確實依與</w:t>
      </w:r>
      <w:r w:rsidRPr="00750F50">
        <w:rPr>
          <w:rFonts w:ascii="標楷體" w:eastAsia="標楷體" w:hAnsi="標楷體" w:hint="eastAsia"/>
          <w:sz w:val="32"/>
          <w:szCs w:val="32"/>
          <w:u w:val="single"/>
        </w:rPr>
        <w:t xml:space="preserve">               </w:t>
      </w:r>
      <w:r w:rsidRPr="00750F50">
        <w:rPr>
          <w:rFonts w:ascii="標楷體" w:eastAsia="標楷體" w:hAnsi="標楷體" w:hint="eastAsia"/>
          <w:sz w:val="32"/>
          <w:szCs w:val="32"/>
        </w:rPr>
        <w:t>(得標廠商)之契約派至貴機關服務。</w:t>
      </w:r>
    </w:p>
    <w:p w14:paraId="183C76C2" w14:textId="77777777" w:rsidR="00A639DA" w:rsidRPr="00750F50" w:rsidRDefault="00A639DA" w:rsidP="00A639DA">
      <w:pPr>
        <w:numPr>
          <w:ilvl w:val="0"/>
          <w:numId w:val="21"/>
        </w:numPr>
        <w:adjustRightInd/>
        <w:spacing w:line="520" w:lineRule="exact"/>
        <w:jc w:val="both"/>
        <w:textAlignment w:val="auto"/>
        <w:rPr>
          <w:rFonts w:ascii="標楷體" w:eastAsia="標楷體" w:hAnsi="標楷體"/>
          <w:sz w:val="32"/>
          <w:szCs w:val="32"/>
        </w:rPr>
      </w:pPr>
      <w:r w:rsidRPr="00750F50">
        <w:rPr>
          <w:rFonts w:ascii="標楷體" w:eastAsia="標楷體" w:hAnsi="標楷體" w:hint="eastAsia"/>
          <w:sz w:val="32"/>
          <w:szCs w:val="32"/>
        </w:rPr>
        <w:t>本人並無向</w:t>
      </w:r>
      <w:r w:rsidRPr="00750F50">
        <w:rPr>
          <w:rFonts w:ascii="標楷體" w:eastAsia="標楷體" w:hAnsi="標楷體" w:hint="eastAsia"/>
          <w:sz w:val="32"/>
          <w:szCs w:val="32"/>
          <w:u w:val="single"/>
        </w:rPr>
        <w:t xml:space="preserve">               </w:t>
      </w:r>
      <w:r w:rsidRPr="00750F50">
        <w:rPr>
          <w:rFonts w:ascii="標楷體" w:eastAsia="標楷體" w:hAnsi="標楷體" w:hint="eastAsia"/>
          <w:sz w:val="32"/>
          <w:szCs w:val="32"/>
        </w:rPr>
        <w:t>(得標廠商)預(借)支薪資、亦無有廠商對本人得主張抵銷之事由，且無將薪資請求權讓與或設定其他權利之情事。</w:t>
      </w:r>
    </w:p>
    <w:p w14:paraId="62A4A334" w14:textId="77777777" w:rsidR="00A639DA" w:rsidRPr="00750F50" w:rsidRDefault="00A639DA" w:rsidP="00A639DA">
      <w:pPr>
        <w:numPr>
          <w:ilvl w:val="0"/>
          <w:numId w:val="21"/>
        </w:numPr>
        <w:adjustRightInd/>
        <w:spacing w:line="520" w:lineRule="exact"/>
        <w:textAlignment w:val="auto"/>
        <w:rPr>
          <w:rFonts w:ascii="標楷體" w:eastAsia="標楷體" w:hAnsi="標楷體"/>
          <w:sz w:val="32"/>
          <w:szCs w:val="32"/>
        </w:rPr>
      </w:pPr>
      <w:r w:rsidRPr="00750F50">
        <w:rPr>
          <w:rFonts w:ascii="標楷體" w:eastAsia="標楷體" w:hAnsi="標楷體" w:hint="eastAsia"/>
          <w:sz w:val="32"/>
          <w:szCs w:val="32"/>
        </w:rPr>
        <w:t>本人於收受機關給付金額後，就該金額不再向</w:t>
      </w:r>
      <w:r w:rsidRPr="00750F50">
        <w:rPr>
          <w:rFonts w:ascii="標楷體" w:eastAsia="標楷體" w:hAnsi="標楷體" w:hint="eastAsia"/>
          <w:sz w:val="32"/>
          <w:szCs w:val="32"/>
          <w:u w:val="single"/>
        </w:rPr>
        <w:t xml:space="preserve">          </w:t>
      </w:r>
      <w:r w:rsidRPr="00750F50">
        <w:rPr>
          <w:rFonts w:ascii="標楷體" w:eastAsia="標楷體" w:hAnsi="標楷體" w:hint="eastAsia"/>
          <w:sz w:val="32"/>
          <w:szCs w:val="32"/>
        </w:rPr>
        <w:t>(得標廠商)請求薪資給付。</w:t>
      </w:r>
    </w:p>
    <w:p w14:paraId="6115DA9B" w14:textId="77777777" w:rsidR="00A639DA" w:rsidRPr="00750F50" w:rsidRDefault="00A639DA" w:rsidP="00A639DA">
      <w:pPr>
        <w:numPr>
          <w:ilvl w:val="0"/>
          <w:numId w:val="21"/>
        </w:numPr>
        <w:adjustRightInd/>
        <w:spacing w:line="520" w:lineRule="exact"/>
        <w:textAlignment w:val="auto"/>
        <w:rPr>
          <w:rFonts w:ascii="標楷體" w:eastAsia="標楷體" w:hAnsi="標楷體"/>
          <w:b/>
          <w:sz w:val="32"/>
          <w:szCs w:val="32"/>
        </w:rPr>
      </w:pPr>
      <w:r w:rsidRPr="00750F50">
        <w:rPr>
          <w:rFonts w:ascii="標楷體" w:eastAsia="標楷體" w:hAnsi="標楷體" w:hint="eastAsia"/>
          <w:b/>
          <w:sz w:val="32"/>
          <w:szCs w:val="32"/>
        </w:rPr>
        <w:t xml:space="preserve">本人以上聲明全屬真實，並知如有不實，將負相關刑事法律責任，且機關或廠商因此所衍生之損害，本人願負民事賠償責任，特立此切結為憑。    </w:t>
      </w:r>
    </w:p>
    <w:p w14:paraId="1E70488C" w14:textId="77777777" w:rsidR="00A639DA" w:rsidRPr="00750F50" w:rsidRDefault="00A639DA" w:rsidP="00A639DA">
      <w:pPr>
        <w:spacing w:line="520" w:lineRule="exact"/>
        <w:rPr>
          <w:rFonts w:ascii="標楷體" w:eastAsia="標楷體" w:hAnsi="標楷體"/>
          <w:b/>
          <w:sz w:val="32"/>
          <w:szCs w:val="32"/>
        </w:rPr>
      </w:pPr>
    </w:p>
    <w:p w14:paraId="549BED56" w14:textId="77777777" w:rsidR="00A639DA" w:rsidRPr="00750F50" w:rsidRDefault="00A639DA" w:rsidP="00A639DA">
      <w:pPr>
        <w:spacing w:line="520" w:lineRule="exact"/>
        <w:rPr>
          <w:rFonts w:ascii="標楷體" w:eastAsia="標楷體" w:hAnsi="標楷體"/>
          <w:b/>
          <w:sz w:val="32"/>
          <w:szCs w:val="32"/>
        </w:rPr>
      </w:pPr>
    </w:p>
    <w:p w14:paraId="7CECEB35" w14:textId="77777777" w:rsidR="00A639DA" w:rsidRPr="00750F50" w:rsidRDefault="00A639DA" w:rsidP="00A639DA">
      <w:pPr>
        <w:spacing w:line="500" w:lineRule="exact"/>
        <w:rPr>
          <w:rFonts w:ascii="標楷體" w:eastAsia="標楷體" w:hAnsi="標楷體"/>
          <w:sz w:val="32"/>
          <w:szCs w:val="32"/>
        </w:rPr>
      </w:pPr>
    </w:p>
    <w:p w14:paraId="280850D5" w14:textId="77777777" w:rsidR="00A639DA" w:rsidRPr="00750F50" w:rsidRDefault="00A639DA" w:rsidP="00A639DA">
      <w:pPr>
        <w:spacing w:line="500" w:lineRule="exact"/>
        <w:rPr>
          <w:rFonts w:ascii="標楷體" w:eastAsia="標楷體" w:hAnsi="標楷體"/>
          <w:sz w:val="32"/>
          <w:szCs w:val="32"/>
        </w:rPr>
      </w:pPr>
      <w:r w:rsidRPr="00750F50">
        <w:rPr>
          <w:rFonts w:ascii="標楷體" w:eastAsia="標楷體" w:hAnsi="標楷體" w:hint="eastAsia"/>
          <w:sz w:val="32"/>
          <w:szCs w:val="32"/>
        </w:rPr>
        <w:t>此致</w:t>
      </w:r>
    </w:p>
    <w:p w14:paraId="6211C987" w14:textId="77777777" w:rsidR="00A639DA" w:rsidRPr="00750F50" w:rsidRDefault="00A639DA" w:rsidP="00A639DA">
      <w:pPr>
        <w:spacing w:line="500" w:lineRule="exact"/>
        <w:rPr>
          <w:rFonts w:ascii="標楷體" w:eastAsia="標楷體" w:hAnsi="標楷體"/>
          <w:sz w:val="32"/>
          <w:szCs w:val="32"/>
        </w:rPr>
      </w:pPr>
      <w:r w:rsidRPr="00750F50">
        <w:rPr>
          <w:rFonts w:ascii="標楷體" w:eastAsia="標楷體" w:hAnsi="標楷體" w:hint="eastAsia"/>
          <w:sz w:val="32"/>
          <w:szCs w:val="32"/>
          <w:u w:val="single"/>
        </w:rPr>
        <w:t xml:space="preserve">               </w:t>
      </w:r>
      <w:r w:rsidRPr="00750F50">
        <w:rPr>
          <w:rFonts w:ascii="標楷體" w:eastAsia="標楷體" w:hAnsi="標楷體" w:hint="eastAsia"/>
          <w:sz w:val="32"/>
          <w:szCs w:val="32"/>
        </w:rPr>
        <w:t>(機關)</w:t>
      </w:r>
    </w:p>
    <w:p w14:paraId="5F6D2B30" w14:textId="77777777" w:rsidR="00A639DA" w:rsidRPr="00750F50" w:rsidRDefault="00A639DA" w:rsidP="00A639DA">
      <w:pPr>
        <w:spacing w:beforeLines="50" w:before="120"/>
        <w:rPr>
          <w:rFonts w:ascii="標楷體" w:eastAsia="標楷體" w:hAnsi="標楷體"/>
          <w:sz w:val="32"/>
          <w:szCs w:val="32"/>
        </w:rPr>
      </w:pPr>
    </w:p>
    <w:p w14:paraId="7A1EC6E5" w14:textId="77777777" w:rsidR="00A639DA" w:rsidRPr="00750F50" w:rsidRDefault="00A639DA" w:rsidP="00A639DA">
      <w:pPr>
        <w:snapToGrid w:val="0"/>
        <w:spacing w:beforeLines="50" w:before="120" w:line="540" w:lineRule="atLeast"/>
        <w:rPr>
          <w:rFonts w:ascii="標楷體" w:eastAsia="標楷體" w:hAnsi="標楷體"/>
          <w:sz w:val="32"/>
          <w:szCs w:val="32"/>
        </w:rPr>
      </w:pPr>
      <w:r w:rsidRPr="00750F50">
        <w:rPr>
          <w:rFonts w:ascii="標楷體" w:eastAsia="標楷體" w:hAnsi="標楷體" w:hint="eastAsia"/>
          <w:sz w:val="32"/>
          <w:szCs w:val="32"/>
        </w:rPr>
        <w:t>立切結書人：               （簽章）</w:t>
      </w:r>
    </w:p>
    <w:p w14:paraId="09C14611" w14:textId="77777777" w:rsidR="00A639DA" w:rsidRPr="00750F50" w:rsidRDefault="00A639DA" w:rsidP="00A639DA">
      <w:pPr>
        <w:snapToGrid w:val="0"/>
        <w:spacing w:line="540" w:lineRule="atLeast"/>
        <w:rPr>
          <w:rFonts w:ascii="標楷體" w:eastAsia="標楷體" w:hAnsi="標楷體"/>
          <w:sz w:val="32"/>
          <w:szCs w:val="32"/>
        </w:rPr>
      </w:pPr>
      <w:r w:rsidRPr="00750F50">
        <w:rPr>
          <w:rFonts w:ascii="標楷體" w:eastAsia="標楷體" w:hAnsi="標楷體" w:hint="eastAsia"/>
          <w:sz w:val="32"/>
          <w:szCs w:val="32"/>
        </w:rPr>
        <w:t xml:space="preserve">國民身分證統一編號：            </w:t>
      </w:r>
    </w:p>
    <w:p w14:paraId="56A9ABDA" w14:textId="77777777" w:rsidR="00A639DA" w:rsidRPr="00750F50" w:rsidRDefault="00A639DA" w:rsidP="00A639DA">
      <w:pPr>
        <w:snapToGrid w:val="0"/>
        <w:spacing w:line="540" w:lineRule="atLeast"/>
        <w:rPr>
          <w:rFonts w:ascii="標楷體" w:eastAsia="標楷體" w:hAnsi="標楷體"/>
          <w:sz w:val="32"/>
          <w:szCs w:val="32"/>
        </w:rPr>
      </w:pPr>
      <w:r w:rsidRPr="00750F50">
        <w:rPr>
          <w:rFonts w:ascii="標楷體" w:eastAsia="標楷體" w:hAnsi="標楷體" w:hint="eastAsia"/>
          <w:sz w:val="32"/>
          <w:szCs w:val="32"/>
        </w:rPr>
        <w:t>住址：</w:t>
      </w:r>
    </w:p>
    <w:p w14:paraId="4632B472" w14:textId="77777777" w:rsidR="00A639DA" w:rsidRPr="00750F50" w:rsidRDefault="00A639DA" w:rsidP="00A639DA">
      <w:pPr>
        <w:rPr>
          <w:rFonts w:ascii="標楷體" w:eastAsia="標楷體" w:hAnsi="標楷體"/>
          <w:sz w:val="28"/>
          <w:szCs w:val="28"/>
        </w:rPr>
      </w:pPr>
    </w:p>
    <w:p w14:paraId="2241429F" w14:textId="77777777" w:rsidR="00A639DA" w:rsidRPr="00750F50" w:rsidRDefault="00A639DA" w:rsidP="00A639DA">
      <w:pPr>
        <w:rPr>
          <w:rFonts w:ascii="標楷體" w:eastAsia="標楷體" w:hAnsi="標楷體"/>
          <w:sz w:val="28"/>
          <w:szCs w:val="28"/>
        </w:rPr>
      </w:pPr>
    </w:p>
    <w:p w14:paraId="3CA592FF" w14:textId="77777777" w:rsidR="00A639DA" w:rsidRPr="00750F50" w:rsidRDefault="00A639DA" w:rsidP="00A639DA">
      <w:pPr>
        <w:rPr>
          <w:rFonts w:ascii="標楷體" w:eastAsia="標楷體" w:hAnsi="標楷體"/>
          <w:sz w:val="28"/>
          <w:szCs w:val="28"/>
        </w:rPr>
      </w:pPr>
    </w:p>
    <w:p w14:paraId="3705142F" w14:textId="77777777" w:rsidR="00A639DA" w:rsidRPr="00750F50" w:rsidRDefault="00A639DA" w:rsidP="00A639DA">
      <w:pPr>
        <w:rPr>
          <w:rFonts w:ascii="標楷體" w:eastAsia="標楷體" w:hAnsi="標楷體"/>
          <w:sz w:val="32"/>
          <w:szCs w:val="32"/>
        </w:rPr>
      </w:pPr>
      <w:r w:rsidRPr="00750F50">
        <w:rPr>
          <w:rFonts w:ascii="標楷體" w:eastAsia="標楷體" w:hAnsi="標楷體" w:hint="eastAsia"/>
          <w:sz w:val="32"/>
          <w:szCs w:val="32"/>
        </w:rPr>
        <w:t>中   華   民   國         年         月         日</w:t>
      </w:r>
    </w:p>
    <w:p w14:paraId="58E416DB"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414DA9D9" w14:textId="77777777" w:rsidR="00A639DA" w:rsidRPr="00750F50" w:rsidRDefault="00A639DA" w:rsidP="00A639DA">
      <w:pPr>
        <w:autoSpaceDE w:val="0"/>
        <w:autoSpaceDN w:val="0"/>
        <w:adjustRightInd/>
        <w:snapToGrid w:val="0"/>
        <w:spacing w:line="460" w:lineRule="exact"/>
        <w:jc w:val="both"/>
        <w:textDirection w:val="lrTbV"/>
        <w:textAlignment w:val="auto"/>
        <w:rPr>
          <w:rFonts w:ascii="標楷體" w:eastAsia="標楷體" w:hAnsi="標楷體"/>
        </w:rPr>
      </w:pPr>
    </w:p>
    <w:p w14:paraId="5B79BEF3" w14:textId="77777777" w:rsidR="00A639DA" w:rsidRPr="00750F50" w:rsidRDefault="00A639DA" w:rsidP="00A639DA">
      <w:pPr>
        <w:numPr>
          <w:ilvl w:val="12"/>
          <w:numId w:val="0"/>
        </w:numPr>
        <w:overflowPunct w:val="0"/>
        <w:spacing w:line="400" w:lineRule="exact"/>
        <w:ind w:left="851" w:hanging="567"/>
        <w:jc w:val="both"/>
        <w:textDirection w:val="lrTbV"/>
        <w:rPr>
          <w:rFonts w:ascii="標楷體" w:eastAsia="標楷體" w:hAnsi="標楷體"/>
          <w:sz w:val="28"/>
        </w:rPr>
      </w:pPr>
    </w:p>
    <w:p w14:paraId="0046E082" w14:textId="654931DC" w:rsidR="002C190D" w:rsidRPr="00750F50" w:rsidRDefault="002C190D">
      <w:pPr>
        <w:autoSpaceDE w:val="0"/>
        <w:autoSpaceDN w:val="0"/>
        <w:adjustRightInd/>
        <w:snapToGrid w:val="0"/>
        <w:spacing w:line="400" w:lineRule="atLeast"/>
        <w:textAlignment w:val="auto"/>
        <w:rPr>
          <w:rFonts w:ascii="標楷體" w:eastAsia="標楷體" w:hAnsi="標楷體"/>
          <w:sz w:val="28"/>
        </w:rPr>
        <w:pPrChange w:id="175" w:author="企劃處三科-曾安慈(att)" w:date="2025-12-12T16:00:00Z">
          <w:pPr>
            <w:numPr>
              <w:ilvl w:val="12"/>
            </w:numPr>
            <w:overflowPunct w:val="0"/>
            <w:spacing w:line="400" w:lineRule="exact"/>
            <w:ind w:left="851" w:hanging="567"/>
            <w:jc w:val="both"/>
            <w:textDirection w:val="lrTbV"/>
          </w:pPr>
        </w:pPrChange>
      </w:pPr>
      <w:r w:rsidRPr="00750F50">
        <w:rPr>
          <w:rFonts w:ascii="標楷體" w:eastAsia="標楷體" w:hAnsi="標楷體" w:hint="eastAsia"/>
          <w:sz w:val="28"/>
        </w:rPr>
        <w:t xml:space="preserve">                   </w:t>
      </w:r>
    </w:p>
    <w:sectPr w:rsidR="002C190D" w:rsidRPr="00750F50">
      <w:headerReference w:type="even" r:id="rId8"/>
      <w:headerReference w:type="default" r:id="rId9"/>
      <w:footerReference w:type="even" r:id="rId10"/>
      <w:footerReference w:type="default" r:id="rId11"/>
      <w:headerReference w:type="first" r:id="rId12"/>
      <w:footerReference w:type="first" r:id="rId13"/>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9BC2B" w14:textId="77777777" w:rsidR="00C93D35" w:rsidRDefault="00C93D35">
      <w:r>
        <w:separator/>
      </w:r>
    </w:p>
  </w:endnote>
  <w:endnote w:type="continuationSeparator" w:id="0">
    <w:p w14:paraId="1A00FE33" w14:textId="77777777" w:rsidR="00C93D35" w:rsidRDefault="00C93D35">
      <w:r>
        <w:continuationSeparator/>
      </w:r>
    </w:p>
  </w:endnote>
  <w:endnote w:type="continuationNotice" w:id="1">
    <w:p w14:paraId="23466A91" w14:textId="77777777" w:rsidR="00C93D35" w:rsidRDefault="00C93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altName w:val="微軟正黑體"/>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9E0BB" w14:textId="2B91CBFC" w:rsidR="003A7605" w:rsidRDefault="003A7605">
    <w:pPr>
      <w:pStyle w:val="a7"/>
      <w:jc w:val="center"/>
    </w:pPr>
    <w:r>
      <w:fldChar w:fldCharType="begin"/>
    </w:r>
    <w:r>
      <w:instrText xml:space="preserve"> PAGE   \* MERGEFORMAT </w:instrText>
    </w:r>
    <w:r>
      <w:fldChar w:fldCharType="separate"/>
    </w:r>
    <w:r w:rsidR="001E0A8B" w:rsidRPr="001E0A8B">
      <w:rPr>
        <w:noProof/>
        <w:lang w:val="zh-TW"/>
      </w:rPr>
      <w:t>45</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770F0" w14:textId="77777777" w:rsidR="001638F1" w:rsidRDefault="001638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E27B0" w14:textId="77777777" w:rsidR="00C93D35" w:rsidRDefault="00C93D35">
      <w:r>
        <w:separator/>
      </w:r>
    </w:p>
  </w:footnote>
  <w:footnote w:type="continuationSeparator" w:id="0">
    <w:p w14:paraId="5FD9E37A" w14:textId="77777777" w:rsidR="00C93D35" w:rsidRDefault="00C93D35">
      <w:r>
        <w:continuationSeparator/>
      </w:r>
    </w:p>
  </w:footnote>
  <w:footnote w:type="continuationNotice" w:id="1">
    <w:p w14:paraId="13B90D43" w14:textId="77777777" w:rsidR="00C93D35" w:rsidRDefault="00C93D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CA550" w14:textId="77777777" w:rsidR="001638F1" w:rsidRDefault="001638F1">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A0F4E" w14:textId="3069C05C" w:rsidR="005903B0" w:rsidRDefault="003A7605" w:rsidP="003A7605">
    <w:pPr>
      <w:pStyle w:val="aa"/>
      <w:tabs>
        <w:tab w:val="clear" w:pos="4153"/>
        <w:tab w:val="clear" w:pos="8306"/>
        <w:tab w:val="center" w:pos="4706"/>
        <w:tab w:val="right" w:pos="9413"/>
      </w:tabs>
      <w:rPr>
        <w:ins w:id="176" w:author="企劃處三科-曾安慈(att)" w:date="2025-12-12T16:00:00Z"/>
        <w:rFonts w:ascii="標楷體" w:eastAsia="標楷體" w:hAnsi="標楷體"/>
        <w:color w:val="808080"/>
        <w:sz w:val="16"/>
      </w:rPr>
    </w:pPr>
    <w:r>
      <w:rPr>
        <w:lang w:val="zh-TW"/>
      </w:rPr>
      <w:tab/>
    </w:r>
    <w:r w:rsidRPr="00C42D52">
      <w:rPr>
        <w:rFonts w:ascii="標楷體" w:eastAsia="標楷體" w:hAnsi="標楷體" w:hint="eastAsia"/>
        <w:color w:val="808080"/>
        <w:sz w:val="16"/>
      </w:rPr>
      <w:tab/>
    </w:r>
    <w:r w:rsidRPr="00C42D52">
      <w:rPr>
        <w:rFonts w:ascii="標楷體" w:eastAsia="標楷體" w:hAnsi="標楷體" w:hint="eastAsia"/>
        <w:color w:val="808080"/>
        <w:sz w:val="16"/>
      </w:rPr>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373C15">
      <w:rPr>
        <w:rFonts w:ascii="標楷體" w:eastAsia="標楷體" w:hAnsi="標楷體" w:hint="eastAsia"/>
        <w:color w:val="808080"/>
        <w:sz w:val="16"/>
        <w:lang w:eastAsia="zh-TW"/>
      </w:rPr>
      <w:t>7</w:t>
    </w:r>
    <w:r w:rsidRPr="00C42D52">
      <w:rPr>
        <w:rFonts w:ascii="標楷體" w:eastAsia="標楷體" w:hAnsi="標楷體" w:hint="eastAsia"/>
        <w:color w:val="808080"/>
        <w:sz w:val="16"/>
      </w:rPr>
      <w:t>.</w:t>
    </w:r>
    <w:r w:rsidR="001271A2">
      <w:rPr>
        <w:rFonts w:ascii="標楷體" w:eastAsia="標楷體" w:hAnsi="標楷體" w:hint="eastAsia"/>
        <w:color w:val="808080"/>
        <w:sz w:val="16"/>
        <w:lang w:eastAsia="zh-TW"/>
      </w:rPr>
      <w:t>2</w:t>
    </w:r>
    <w:r w:rsidR="000B20A3">
      <w:rPr>
        <w:rFonts w:ascii="標楷體" w:eastAsia="標楷體" w:hAnsi="標楷體" w:hint="eastAsia"/>
        <w:color w:val="808080"/>
        <w:sz w:val="16"/>
        <w:lang w:eastAsia="zh-TW"/>
      </w:rPr>
      <w:t>4</w:t>
    </w:r>
    <w:r w:rsidR="00DE6F1F">
      <w:rPr>
        <w:rFonts w:ascii="標楷體" w:eastAsia="標楷體" w:hAnsi="標楷體"/>
        <w:color w:val="808080"/>
        <w:sz w:val="16"/>
      </w:rPr>
      <w:t>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1D57E" w14:textId="77777777" w:rsidR="001638F1" w:rsidRDefault="001638F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092B1E"/>
    <w:multiLevelType w:val="hybridMultilevel"/>
    <w:tmpl w:val="BFEC4B44"/>
    <w:lvl w:ilvl="0" w:tplc="DDBC25A0">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6D134512"/>
    <w:multiLevelType w:val="hybridMultilevel"/>
    <w:tmpl w:val="7D70C9C4"/>
    <w:lvl w:ilvl="0" w:tplc="75361CE2">
      <w:start w:val="1"/>
      <w:numFmt w:val="decimal"/>
      <w:lvlText w:val="%1."/>
      <w:lvlJc w:val="left"/>
      <w:pPr>
        <w:ind w:left="1212" w:hanging="360"/>
      </w:pPr>
      <w:rPr>
        <w:rFonts w:hint="default"/>
        <w:color w:val="FF0000"/>
        <w:u w:val="single"/>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25" w15:restartNumberingAfterBreak="0">
    <w:nsid w:val="71FD4735"/>
    <w:multiLevelType w:val="hybridMultilevel"/>
    <w:tmpl w:val="FBE29642"/>
    <w:lvl w:ilvl="0" w:tplc="0409000F">
      <w:start w:val="1"/>
      <w:numFmt w:val="decimal"/>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27" w15:restartNumberingAfterBreak="0">
    <w:nsid w:val="76A26C9E"/>
    <w:multiLevelType w:val="hybridMultilevel"/>
    <w:tmpl w:val="3112C63A"/>
    <w:lvl w:ilvl="0" w:tplc="A2BC8A24">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abstractNumId w:val="20"/>
  </w:num>
  <w:num w:numId="2">
    <w:abstractNumId w:val="20"/>
  </w:num>
  <w:num w:numId="3">
    <w:abstractNumId w:val="20"/>
  </w:num>
  <w:num w:numId="4">
    <w:abstractNumId w:val="12"/>
  </w:num>
  <w:num w:numId="5">
    <w:abstractNumId w:val="8"/>
  </w:num>
  <w:num w:numId="6">
    <w:abstractNumId w:val="9"/>
  </w:num>
  <w:num w:numId="7">
    <w:abstractNumId w:val="23"/>
  </w:num>
  <w:num w:numId="8">
    <w:abstractNumId w:val="19"/>
  </w:num>
  <w:num w:numId="9">
    <w:abstractNumId w:val="22"/>
  </w:num>
  <w:num w:numId="10">
    <w:abstractNumId w:val="5"/>
  </w:num>
  <w:num w:numId="11">
    <w:abstractNumId w:val="6"/>
  </w:num>
  <w:num w:numId="12">
    <w:abstractNumId w:val="14"/>
  </w:num>
  <w:num w:numId="13">
    <w:abstractNumId w:val="21"/>
  </w:num>
  <w:num w:numId="14">
    <w:abstractNumId w:val="13"/>
  </w:num>
  <w:num w:numId="15">
    <w:abstractNumId w:val="26"/>
  </w:num>
  <w:num w:numId="16">
    <w:abstractNumId w:val="10"/>
  </w:num>
  <w:num w:numId="17">
    <w:abstractNumId w:val="7"/>
  </w:num>
  <w:num w:numId="18">
    <w:abstractNumId w:val="15"/>
  </w:num>
  <w:num w:numId="19">
    <w:abstractNumId w:val="16"/>
  </w:num>
  <w:num w:numId="20">
    <w:abstractNumId w:val="18"/>
  </w:num>
  <w:num w:numId="21">
    <w:abstractNumId w:val="4"/>
  </w:num>
  <w:num w:numId="22">
    <w:abstractNumId w:val="2"/>
  </w:num>
  <w:num w:numId="23">
    <w:abstractNumId w:val="3"/>
  </w:num>
  <w:num w:numId="24">
    <w:abstractNumId w:val="0"/>
  </w:num>
  <w:num w:numId="25">
    <w:abstractNumId w:val="1"/>
  </w:num>
  <w:num w:numId="26">
    <w:abstractNumId w:val="27"/>
  </w:num>
  <w:num w:numId="27">
    <w:abstractNumId w:val="17"/>
  </w:num>
  <w:num w:numId="28">
    <w:abstractNumId w:val="24"/>
  </w:num>
  <w:num w:numId="29">
    <w:abstractNumId w:val="2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18A"/>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B20A3"/>
    <w:rsid w:val="000C5082"/>
    <w:rsid w:val="000C560B"/>
    <w:rsid w:val="000C7235"/>
    <w:rsid w:val="000D2DA6"/>
    <w:rsid w:val="000D6390"/>
    <w:rsid w:val="000D6ACA"/>
    <w:rsid w:val="000E0C4E"/>
    <w:rsid w:val="000E6D98"/>
    <w:rsid w:val="000F375E"/>
    <w:rsid w:val="000F7A00"/>
    <w:rsid w:val="000F7E19"/>
    <w:rsid w:val="0010133B"/>
    <w:rsid w:val="001042D1"/>
    <w:rsid w:val="00107A82"/>
    <w:rsid w:val="0011078C"/>
    <w:rsid w:val="00110C17"/>
    <w:rsid w:val="00113B8C"/>
    <w:rsid w:val="00114801"/>
    <w:rsid w:val="00124431"/>
    <w:rsid w:val="00125B7E"/>
    <w:rsid w:val="001271A2"/>
    <w:rsid w:val="00127CA3"/>
    <w:rsid w:val="00127E57"/>
    <w:rsid w:val="00135724"/>
    <w:rsid w:val="0014090B"/>
    <w:rsid w:val="00142AE9"/>
    <w:rsid w:val="00157862"/>
    <w:rsid w:val="001637CC"/>
    <w:rsid w:val="001638F1"/>
    <w:rsid w:val="00171B82"/>
    <w:rsid w:val="00175861"/>
    <w:rsid w:val="00181888"/>
    <w:rsid w:val="0018338F"/>
    <w:rsid w:val="00184AC0"/>
    <w:rsid w:val="001860CA"/>
    <w:rsid w:val="001869E3"/>
    <w:rsid w:val="00194C93"/>
    <w:rsid w:val="001973BB"/>
    <w:rsid w:val="001A0DF9"/>
    <w:rsid w:val="001A26C3"/>
    <w:rsid w:val="001A3545"/>
    <w:rsid w:val="001A3F48"/>
    <w:rsid w:val="001A5BF8"/>
    <w:rsid w:val="001A5E98"/>
    <w:rsid w:val="001B0D64"/>
    <w:rsid w:val="001B2B21"/>
    <w:rsid w:val="001B2BA7"/>
    <w:rsid w:val="001B7B88"/>
    <w:rsid w:val="001C2FBD"/>
    <w:rsid w:val="001C67D9"/>
    <w:rsid w:val="001C6B65"/>
    <w:rsid w:val="001D5D1F"/>
    <w:rsid w:val="001E0A8B"/>
    <w:rsid w:val="001E1B4E"/>
    <w:rsid w:val="001E5E46"/>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67A13"/>
    <w:rsid w:val="002716D6"/>
    <w:rsid w:val="00275E94"/>
    <w:rsid w:val="00277565"/>
    <w:rsid w:val="00281333"/>
    <w:rsid w:val="0028201F"/>
    <w:rsid w:val="002858B0"/>
    <w:rsid w:val="00292AF6"/>
    <w:rsid w:val="002954BC"/>
    <w:rsid w:val="0029674D"/>
    <w:rsid w:val="002A029B"/>
    <w:rsid w:val="002A1BEE"/>
    <w:rsid w:val="002A20E2"/>
    <w:rsid w:val="002A271D"/>
    <w:rsid w:val="002A7F03"/>
    <w:rsid w:val="002B6E9C"/>
    <w:rsid w:val="002C190D"/>
    <w:rsid w:val="002C4D30"/>
    <w:rsid w:val="002C6254"/>
    <w:rsid w:val="002E38DD"/>
    <w:rsid w:val="002E47CB"/>
    <w:rsid w:val="002F1ED0"/>
    <w:rsid w:val="002F4436"/>
    <w:rsid w:val="00304B62"/>
    <w:rsid w:val="003249B2"/>
    <w:rsid w:val="00327A00"/>
    <w:rsid w:val="00343369"/>
    <w:rsid w:val="00347019"/>
    <w:rsid w:val="00352879"/>
    <w:rsid w:val="00353EB6"/>
    <w:rsid w:val="003547F4"/>
    <w:rsid w:val="00357CBF"/>
    <w:rsid w:val="00361220"/>
    <w:rsid w:val="00373C15"/>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216D6"/>
    <w:rsid w:val="0042208C"/>
    <w:rsid w:val="0042508F"/>
    <w:rsid w:val="00430C46"/>
    <w:rsid w:val="00441D62"/>
    <w:rsid w:val="004427FB"/>
    <w:rsid w:val="0044478F"/>
    <w:rsid w:val="00452E46"/>
    <w:rsid w:val="00454CE3"/>
    <w:rsid w:val="00460D69"/>
    <w:rsid w:val="0046149B"/>
    <w:rsid w:val="0046229E"/>
    <w:rsid w:val="00471843"/>
    <w:rsid w:val="004743A9"/>
    <w:rsid w:val="00480BD8"/>
    <w:rsid w:val="00483385"/>
    <w:rsid w:val="00487EBC"/>
    <w:rsid w:val="0049017E"/>
    <w:rsid w:val="0049043B"/>
    <w:rsid w:val="004938D4"/>
    <w:rsid w:val="004940DC"/>
    <w:rsid w:val="00496FDF"/>
    <w:rsid w:val="004B7D22"/>
    <w:rsid w:val="004C0326"/>
    <w:rsid w:val="004C0FD5"/>
    <w:rsid w:val="004C1024"/>
    <w:rsid w:val="004C2413"/>
    <w:rsid w:val="004C6630"/>
    <w:rsid w:val="004C7757"/>
    <w:rsid w:val="004D13A1"/>
    <w:rsid w:val="004D21F7"/>
    <w:rsid w:val="004D2ECC"/>
    <w:rsid w:val="004D3EF6"/>
    <w:rsid w:val="004D74FC"/>
    <w:rsid w:val="004E0608"/>
    <w:rsid w:val="004E1A83"/>
    <w:rsid w:val="004E1BE7"/>
    <w:rsid w:val="004E38BE"/>
    <w:rsid w:val="004E5A4C"/>
    <w:rsid w:val="004E6A4C"/>
    <w:rsid w:val="004F1247"/>
    <w:rsid w:val="004F413C"/>
    <w:rsid w:val="004F4C25"/>
    <w:rsid w:val="00503555"/>
    <w:rsid w:val="005063C0"/>
    <w:rsid w:val="0050664D"/>
    <w:rsid w:val="00506E51"/>
    <w:rsid w:val="005104BE"/>
    <w:rsid w:val="00511FC4"/>
    <w:rsid w:val="005172D5"/>
    <w:rsid w:val="00520FA1"/>
    <w:rsid w:val="00525BE1"/>
    <w:rsid w:val="00527C9C"/>
    <w:rsid w:val="00530DDF"/>
    <w:rsid w:val="005322C7"/>
    <w:rsid w:val="00533AA5"/>
    <w:rsid w:val="00535F73"/>
    <w:rsid w:val="00544237"/>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A02"/>
    <w:rsid w:val="005A648F"/>
    <w:rsid w:val="005B0B12"/>
    <w:rsid w:val="005B7242"/>
    <w:rsid w:val="005D0C11"/>
    <w:rsid w:val="005D1DF8"/>
    <w:rsid w:val="005D2D32"/>
    <w:rsid w:val="005D5CC6"/>
    <w:rsid w:val="005E3187"/>
    <w:rsid w:val="005E52A4"/>
    <w:rsid w:val="005F330D"/>
    <w:rsid w:val="005F7B4F"/>
    <w:rsid w:val="00604790"/>
    <w:rsid w:val="006055F8"/>
    <w:rsid w:val="00606F76"/>
    <w:rsid w:val="00626C60"/>
    <w:rsid w:val="006306B5"/>
    <w:rsid w:val="00634295"/>
    <w:rsid w:val="00641172"/>
    <w:rsid w:val="00647DDE"/>
    <w:rsid w:val="00651709"/>
    <w:rsid w:val="006528E4"/>
    <w:rsid w:val="00660CFC"/>
    <w:rsid w:val="0066265A"/>
    <w:rsid w:val="00671AB6"/>
    <w:rsid w:val="0067354C"/>
    <w:rsid w:val="006742ED"/>
    <w:rsid w:val="006805EA"/>
    <w:rsid w:val="00682F6D"/>
    <w:rsid w:val="006859D2"/>
    <w:rsid w:val="006902F0"/>
    <w:rsid w:val="0069534D"/>
    <w:rsid w:val="00696E64"/>
    <w:rsid w:val="006A4BCB"/>
    <w:rsid w:val="006A53CD"/>
    <w:rsid w:val="006A70C9"/>
    <w:rsid w:val="006B3930"/>
    <w:rsid w:val="006B3A92"/>
    <w:rsid w:val="006B665E"/>
    <w:rsid w:val="006C2CC8"/>
    <w:rsid w:val="006C4514"/>
    <w:rsid w:val="006D0F10"/>
    <w:rsid w:val="006D24A5"/>
    <w:rsid w:val="006D5067"/>
    <w:rsid w:val="006D76BD"/>
    <w:rsid w:val="006D7742"/>
    <w:rsid w:val="006E4548"/>
    <w:rsid w:val="006E4D94"/>
    <w:rsid w:val="006E6749"/>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0F50"/>
    <w:rsid w:val="0075121F"/>
    <w:rsid w:val="00751BA1"/>
    <w:rsid w:val="00752C9A"/>
    <w:rsid w:val="007609DA"/>
    <w:rsid w:val="00760A57"/>
    <w:rsid w:val="00760E59"/>
    <w:rsid w:val="007660DC"/>
    <w:rsid w:val="007675EB"/>
    <w:rsid w:val="00773B23"/>
    <w:rsid w:val="0077787C"/>
    <w:rsid w:val="007846AA"/>
    <w:rsid w:val="00784774"/>
    <w:rsid w:val="0078495A"/>
    <w:rsid w:val="00793F07"/>
    <w:rsid w:val="007975D9"/>
    <w:rsid w:val="007977C5"/>
    <w:rsid w:val="007A306C"/>
    <w:rsid w:val="007A724D"/>
    <w:rsid w:val="007A7827"/>
    <w:rsid w:val="007B3C89"/>
    <w:rsid w:val="007B3CBA"/>
    <w:rsid w:val="007B625D"/>
    <w:rsid w:val="007C4401"/>
    <w:rsid w:val="007C5C30"/>
    <w:rsid w:val="007C7975"/>
    <w:rsid w:val="007D2FA7"/>
    <w:rsid w:val="007D42AF"/>
    <w:rsid w:val="007E0228"/>
    <w:rsid w:val="007E0E1C"/>
    <w:rsid w:val="007E20EE"/>
    <w:rsid w:val="007E4B7A"/>
    <w:rsid w:val="007E502A"/>
    <w:rsid w:val="007E62CC"/>
    <w:rsid w:val="007F4513"/>
    <w:rsid w:val="007F5053"/>
    <w:rsid w:val="00800432"/>
    <w:rsid w:val="008028E0"/>
    <w:rsid w:val="00807991"/>
    <w:rsid w:val="008129DB"/>
    <w:rsid w:val="00812DAA"/>
    <w:rsid w:val="00813D6D"/>
    <w:rsid w:val="00815E4A"/>
    <w:rsid w:val="0082008C"/>
    <w:rsid w:val="00824DF6"/>
    <w:rsid w:val="00827EDE"/>
    <w:rsid w:val="00832B6B"/>
    <w:rsid w:val="00832E34"/>
    <w:rsid w:val="00833E84"/>
    <w:rsid w:val="00836FC4"/>
    <w:rsid w:val="0084025D"/>
    <w:rsid w:val="00842144"/>
    <w:rsid w:val="008423DF"/>
    <w:rsid w:val="00842CF7"/>
    <w:rsid w:val="00843661"/>
    <w:rsid w:val="00843D69"/>
    <w:rsid w:val="00844F38"/>
    <w:rsid w:val="008565CB"/>
    <w:rsid w:val="008770C3"/>
    <w:rsid w:val="008873FD"/>
    <w:rsid w:val="00887E85"/>
    <w:rsid w:val="00893D5F"/>
    <w:rsid w:val="008A3EA1"/>
    <w:rsid w:val="008A4AC7"/>
    <w:rsid w:val="008A4E06"/>
    <w:rsid w:val="008A728D"/>
    <w:rsid w:val="008A77FE"/>
    <w:rsid w:val="008B1514"/>
    <w:rsid w:val="008B2130"/>
    <w:rsid w:val="008B4EAA"/>
    <w:rsid w:val="008B536E"/>
    <w:rsid w:val="008B5836"/>
    <w:rsid w:val="008C2780"/>
    <w:rsid w:val="008C7F8F"/>
    <w:rsid w:val="008D0CDD"/>
    <w:rsid w:val="008D13ED"/>
    <w:rsid w:val="008D20F1"/>
    <w:rsid w:val="008D543D"/>
    <w:rsid w:val="008E5B93"/>
    <w:rsid w:val="008F35D9"/>
    <w:rsid w:val="00904B07"/>
    <w:rsid w:val="00912997"/>
    <w:rsid w:val="009165AD"/>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87720"/>
    <w:rsid w:val="009905CF"/>
    <w:rsid w:val="00991380"/>
    <w:rsid w:val="009A289C"/>
    <w:rsid w:val="009A3735"/>
    <w:rsid w:val="009A59CF"/>
    <w:rsid w:val="009A6C8A"/>
    <w:rsid w:val="009A7BF4"/>
    <w:rsid w:val="009B148F"/>
    <w:rsid w:val="009B1D06"/>
    <w:rsid w:val="009B4D07"/>
    <w:rsid w:val="009B51F8"/>
    <w:rsid w:val="009C360C"/>
    <w:rsid w:val="009D3E58"/>
    <w:rsid w:val="009D5786"/>
    <w:rsid w:val="009D6276"/>
    <w:rsid w:val="009E096B"/>
    <w:rsid w:val="009E27B0"/>
    <w:rsid w:val="009E288E"/>
    <w:rsid w:val="009E5152"/>
    <w:rsid w:val="009E5C42"/>
    <w:rsid w:val="009F101A"/>
    <w:rsid w:val="009F1CCE"/>
    <w:rsid w:val="009F2D96"/>
    <w:rsid w:val="009F4BFB"/>
    <w:rsid w:val="00A01AE3"/>
    <w:rsid w:val="00A0243C"/>
    <w:rsid w:val="00A05BAC"/>
    <w:rsid w:val="00A12316"/>
    <w:rsid w:val="00A1324E"/>
    <w:rsid w:val="00A14C08"/>
    <w:rsid w:val="00A168FE"/>
    <w:rsid w:val="00A20EDC"/>
    <w:rsid w:val="00A2232F"/>
    <w:rsid w:val="00A24723"/>
    <w:rsid w:val="00A26300"/>
    <w:rsid w:val="00A26D63"/>
    <w:rsid w:val="00A30BFD"/>
    <w:rsid w:val="00A400BD"/>
    <w:rsid w:val="00A400C0"/>
    <w:rsid w:val="00A43D88"/>
    <w:rsid w:val="00A47423"/>
    <w:rsid w:val="00A57B59"/>
    <w:rsid w:val="00A62AA0"/>
    <w:rsid w:val="00A639DA"/>
    <w:rsid w:val="00A64FFF"/>
    <w:rsid w:val="00A66A00"/>
    <w:rsid w:val="00A6786F"/>
    <w:rsid w:val="00A71BCF"/>
    <w:rsid w:val="00A76FDD"/>
    <w:rsid w:val="00A81841"/>
    <w:rsid w:val="00A81B21"/>
    <w:rsid w:val="00A83B8E"/>
    <w:rsid w:val="00A8508A"/>
    <w:rsid w:val="00A874F3"/>
    <w:rsid w:val="00A921F8"/>
    <w:rsid w:val="00A9251D"/>
    <w:rsid w:val="00A94D73"/>
    <w:rsid w:val="00AA10FF"/>
    <w:rsid w:val="00AA2E20"/>
    <w:rsid w:val="00AA79DF"/>
    <w:rsid w:val="00AB2BF9"/>
    <w:rsid w:val="00AB33EB"/>
    <w:rsid w:val="00AB372F"/>
    <w:rsid w:val="00AB375C"/>
    <w:rsid w:val="00AC0221"/>
    <w:rsid w:val="00AC1D16"/>
    <w:rsid w:val="00AC2983"/>
    <w:rsid w:val="00AC2BCD"/>
    <w:rsid w:val="00AC43AB"/>
    <w:rsid w:val="00AC53CF"/>
    <w:rsid w:val="00AD2197"/>
    <w:rsid w:val="00AE03FA"/>
    <w:rsid w:val="00AE07B5"/>
    <w:rsid w:val="00AE2457"/>
    <w:rsid w:val="00AF1C43"/>
    <w:rsid w:val="00AF62EC"/>
    <w:rsid w:val="00B000D7"/>
    <w:rsid w:val="00B105EA"/>
    <w:rsid w:val="00B153F6"/>
    <w:rsid w:val="00B1687D"/>
    <w:rsid w:val="00B1691D"/>
    <w:rsid w:val="00B2022C"/>
    <w:rsid w:val="00B30B48"/>
    <w:rsid w:val="00B32C88"/>
    <w:rsid w:val="00B3659E"/>
    <w:rsid w:val="00B36A37"/>
    <w:rsid w:val="00B471F5"/>
    <w:rsid w:val="00B53753"/>
    <w:rsid w:val="00B639E4"/>
    <w:rsid w:val="00B64E00"/>
    <w:rsid w:val="00B84BD1"/>
    <w:rsid w:val="00B84FC3"/>
    <w:rsid w:val="00B860CD"/>
    <w:rsid w:val="00B86F6C"/>
    <w:rsid w:val="00B91175"/>
    <w:rsid w:val="00B92045"/>
    <w:rsid w:val="00B937EF"/>
    <w:rsid w:val="00B93EE2"/>
    <w:rsid w:val="00B94474"/>
    <w:rsid w:val="00B963F6"/>
    <w:rsid w:val="00BA3133"/>
    <w:rsid w:val="00BB5552"/>
    <w:rsid w:val="00BC0970"/>
    <w:rsid w:val="00BC19C3"/>
    <w:rsid w:val="00BC2E6E"/>
    <w:rsid w:val="00BC44AE"/>
    <w:rsid w:val="00BC56C0"/>
    <w:rsid w:val="00BD2C13"/>
    <w:rsid w:val="00BE2D47"/>
    <w:rsid w:val="00BE669D"/>
    <w:rsid w:val="00BE6C27"/>
    <w:rsid w:val="00BF6B9A"/>
    <w:rsid w:val="00BF71BB"/>
    <w:rsid w:val="00C04D7B"/>
    <w:rsid w:val="00C06BD4"/>
    <w:rsid w:val="00C06FD0"/>
    <w:rsid w:val="00C13C93"/>
    <w:rsid w:val="00C14300"/>
    <w:rsid w:val="00C14D45"/>
    <w:rsid w:val="00C16C08"/>
    <w:rsid w:val="00C257C7"/>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35B5"/>
    <w:rsid w:val="00C85A03"/>
    <w:rsid w:val="00C91EF8"/>
    <w:rsid w:val="00C93D35"/>
    <w:rsid w:val="00C95148"/>
    <w:rsid w:val="00CA03BD"/>
    <w:rsid w:val="00CA0645"/>
    <w:rsid w:val="00CB1A26"/>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12446"/>
    <w:rsid w:val="00D177C9"/>
    <w:rsid w:val="00D21C86"/>
    <w:rsid w:val="00D25F5A"/>
    <w:rsid w:val="00D26B9F"/>
    <w:rsid w:val="00D41B8A"/>
    <w:rsid w:val="00D41F06"/>
    <w:rsid w:val="00D42955"/>
    <w:rsid w:val="00D5162E"/>
    <w:rsid w:val="00D5303C"/>
    <w:rsid w:val="00D55130"/>
    <w:rsid w:val="00D559D2"/>
    <w:rsid w:val="00D62783"/>
    <w:rsid w:val="00D62BDB"/>
    <w:rsid w:val="00D7756E"/>
    <w:rsid w:val="00D813C2"/>
    <w:rsid w:val="00D85D57"/>
    <w:rsid w:val="00D929EC"/>
    <w:rsid w:val="00D92E4B"/>
    <w:rsid w:val="00DA1B69"/>
    <w:rsid w:val="00DA61DE"/>
    <w:rsid w:val="00DA6229"/>
    <w:rsid w:val="00DA741E"/>
    <w:rsid w:val="00DB3627"/>
    <w:rsid w:val="00DC453E"/>
    <w:rsid w:val="00DC77C9"/>
    <w:rsid w:val="00DD0316"/>
    <w:rsid w:val="00DD16C7"/>
    <w:rsid w:val="00DD1929"/>
    <w:rsid w:val="00DD3D34"/>
    <w:rsid w:val="00DD74A2"/>
    <w:rsid w:val="00DD7F09"/>
    <w:rsid w:val="00DE0056"/>
    <w:rsid w:val="00DE02D1"/>
    <w:rsid w:val="00DE04ED"/>
    <w:rsid w:val="00DE2B16"/>
    <w:rsid w:val="00DE6F1F"/>
    <w:rsid w:val="00DF2131"/>
    <w:rsid w:val="00DF6808"/>
    <w:rsid w:val="00E01851"/>
    <w:rsid w:val="00E05F17"/>
    <w:rsid w:val="00E07242"/>
    <w:rsid w:val="00E13DD2"/>
    <w:rsid w:val="00E257ED"/>
    <w:rsid w:val="00E27BD7"/>
    <w:rsid w:val="00E30120"/>
    <w:rsid w:val="00E30BB2"/>
    <w:rsid w:val="00E3360B"/>
    <w:rsid w:val="00E3424C"/>
    <w:rsid w:val="00E426DE"/>
    <w:rsid w:val="00E43E44"/>
    <w:rsid w:val="00E51E06"/>
    <w:rsid w:val="00E55E02"/>
    <w:rsid w:val="00E60B4E"/>
    <w:rsid w:val="00E60B65"/>
    <w:rsid w:val="00E63BE2"/>
    <w:rsid w:val="00E74CDC"/>
    <w:rsid w:val="00E75AA8"/>
    <w:rsid w:val="00E81C26"/>
    <w:rsid w:val="00E82760"/>
    <w:rsid w:val="00E82848"/>
    <w:rsid w:val="00E84F33"/>
    <w:rsid w:val="00E95FD0"/>
    <w:rsid w:val="00EA017F"/>
    <w:rsid w:val="00EA4E09"/>
    <w:rsid w:val="00EA5154"/>
    <w:rsid w:val="00EA77C2"/>
    <w:rsid w:val="00EB37A7"/>
    <w:rsid w:val="00EB3A26"/>
    <w:rsid w:val="00EC2BF7"/>
    <w:rsid w:val="00EC4935"/>
    <w:rsid w:val="00ED09A9"/>
    <w:rsid w:val="00ED2360"/>
    <w:rsid w:val="00ED2EC2"/>
    <w:rsid w:val="00EF2298"/>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0AFD"/>
    <w:rsid w:val="00F322A5"/>
    <w:rsid w:val="00F3561E"/>
    <w:rsid w:val="00F37A50"/>
    <w:rsid w:val="00F426FD"/>
    <w:rsid w:val="00F42FFA"/>
    <w:rsid w:val="00F4345B"/>
    <w:rsid w:val="00F43C95"/>
    <w:rsid w:val="00F464E9"/>
    <w:rsid w:val="00F4709E"/>
    <w:rsid w:val="00F50A46"/>
    <w:rsid w:val="00F52258"/>
    <w:rsid w:val="00F57AB9"/>
    <w:rsid w:val="00F63F94"/>
    <w:rsid w:val="00F67BCD"/>
    <w:rsid w:val="00F70F20"/>
    <w:rsid w:val="00F75C06"/>
    <w:rsid w:val="00F77CB8"/>
    <w:rsid w:val="00F849D4"/>
    <w:rsid w:val="00F867E8"/>
    <w:rsid w:val="00F86C99"/>
    <w:rsid w:val="00F90F37"/>
    <w:rsid w:val="00F94F4F"/>
    <w:rsid w:val="00F97456"/>
    <w:rsid w:val="00FA037F"/>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2289"/>
    <o:shapelayout v:ext="edit">
      <o:idmap v:ext="edit" data="1"/>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 w:type="paragraph" w:styleId="afa">
    <w:name w:val="List Paragraph"/>
    <w:basedOn w:val="a0"/>
    <w:uiPriority w:val="34"/>
    <w:qFormat/>
    <w:rsid w:val="00F30AF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470636921">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2B428-EE9A-4F26-AE7D-FCD94934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34103</Words>
  <Characters>3085</Characters>
  <Application>Microsoft Office Word</Application>
  <DocSecurity>0</DocSecurity>
  <Lines>25</Lines>
  <Paragraphs>74</Paragraphs>
  <ScaleCrop>false</ScaleCrop>
  <Company>PCC</Company>
  <LinksUpToDate>false</LinksUpToDate>
  <CharactersWithSpaces>37114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蔣宜芳</cp:lastModifiedBy>
  <cp:revision>7</cp:revision>
  <cp:lastPrinted>2025-07-07T04:03:00Z</cp:lastPrinted>
  <dcterms:created xsi:type="dcterms:W3CDTF">2025-12-12T08:19:00Z</dcterms:created>
  <dcterms:modified xsi:type="dcterms:W3CDTF">2025-12-16T01:15:00Z</dcterms:modified>
  <cp:category>I30</cp:category>
</cp:coreProperties>
</file>